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2F742D" w:rsidRDefault="00DA02CA" w:rsidP="00DA02CA">
      <w:pPr>
        <w:spacing w:after="120" w:line="480" w:lineRule="auto"/>
        <w:ind w:left="283"/>
        <w:rPr>
          <w:rFonts w:ascii="Verdana" w:hAnsi="Verdana" w:cs="Arial"/>
          <w:b/>
          <w:spacing w:val="42"/>
          <w:sz w:val="28"/>
          <w:szCs w:val="28"/>
        </w:rPr>
      </w:pPr>
    </w:p>
    <w:p w14:paraId="215B91D0" w14:textId="0F9EB53B" w:rsidR="00C07661" w:rsidRPr="004C4395" w:rsidRDefault="009128C6" w:rsidP="00C07661">
      <w:pPr>
        <w:jc w:val="center"/>
        <w:rPr>
          <w:rFonts w:ascii="Verdana" w:hAnsi="Verdana" w:cs="Calibri"/>
          <w:b/>
          <w:caps/>
          <w:sz w:val="28"/>
          <w:szCs w:val="28"/>
        </w:rPr>
      </w:pPr>
      <w:bookmarkStart w:id="0" w:name="_Hlk141082133"/>
      <w:r>
        <w:rPr>
          <w:rFonts w:ascii="Verdana" w:hAnsi="Verdana" w:cs="Calibri"/>
          <w:b/>
          <w:caps/>
          <w:sz w:val="28"/>
          <w:szCs w:val="28"/>
        </w:rPr>
        <w:t xml:space="preserve">MARCHE PUBLIC DE </w:t>
      </w:r>
      <w:r w:rsidR="00DB7E0A">
        <w:rPr>
          <w:rFonts w:ascii="Verdana" w:hAnsi="Verdana" w:cs="Calibri"/>
          <w:b/>
          <w:caps/>
          <w:sz w:val="28"/>
          <w:szCs w:val="28"/>
        </w:rPr>
        <w:t>SERVICES</w:t>
      </w:r>
      <w:r w:rsidR="00C07661" w:rsidRPr="004C4395">
        <w:rPr>
          <w:rFonts w:ascii="Verdana" w:hAnsi="Verdana" w:cs="Calibri"/>
          <w:b/>
          <w:caps/>
          <w:sz w:val="28"/>
          <w:szCs w:val="28"/>
        </w:rPr>
        <w:t xml:space="preserve"> </w:t>
      </w:r>
    </w:p>
    <w:bookmarkEnd w:id="0"/>
    <w:p w14:paraId="50F59F4B" w14:textId="77777777" w:rsidR="00C07661" w:rsidRPr="004C4395" w:rsidRDefault="00C07661" w:rsidP="00C07661">
      <w:pPr>
        <w:widowControl w:val="0"/>
        <w:suppressAutoHyphens/>
        <w:spacing w:after="120"/>
        <w:ind w:right="-369"/>
        <w:jc w:val="center"/>
        <w:rPr>
          <w:rFonts w:ascii="Verdana" w:hAnsi="Verdana"/>
          <w:b/>
          <w:sz w:val="28"/>
          <w:szCs w:val="28"/>
          <w:lang w:eastAsia="hi-IN" w:bidi="hi-IN"/>
        </w:rPr>
      </w:pPr>
    </w:p>
    <w:p w14:paraId="79ECEC11" w14:textId="77777777" w:rsidR="00C07661" w:rsidRPr="004C4395" w:rsidRDefault="00C07661" w:rsidP="00C07661">
      <w:pPr>
        <w:widowControl w:val="0"/>
        <w:suppressAutoHyphens/>
        <w:spacing w:after="120"/>
        <w:ind w:right="-369"/>
        <w:jc w:val="center"/>
        <w:rPr>
          <w:rFonts w:ascii="Verdana" w:hAnsi="Verdana"/>
          <w:b/>
          <w:sz w:val="28"/>
          <w:szCs w:val="28"/>
          <w:lang w:eastAsia="hi-IN" w:bidi="hi-IN"/>
        </w:rPr>
      </w:pPr>
    </w:p>
    <w:p w14:paraId="112930A1" w14:textId="77777777" w:rsidR="00C07661" w:rsidRPr="004C4395" w:rsidRDefault="00C07661" w:rsidP="00C07661">
      <w:pPr>
        <w:widowControl w:val="0"/>
        <w:suppressAutoHyphens/>
        <w:spacing w:after="120"/>
        <w:ind w:right="-369"/>
        <w:jc w:val="center"/>
        <w:rPr>
          <w:rFonts w:ascii="Verdana" w:hAnsi="Verdana"/>
          <w:b/>
          <w:sz w:val="28"/>
          <w:szCs w:val="28"/>
          <w:lang w:eastAsia="hi-IN" w:bidi="hi-IN"/>
        </w:rPr>
      </w:pPr>
    </w:p>
    <w:p w14:paraId="743B4C0E" w14:textId="77777777" w:rsidR="00C07661" w:rsidRPr="004C4395" w:rsidRDefault="00C07661" w:rsidP="00C07661">
      <w:pPr>
        <w:jc w:val="both"/>
        <w:rPr>
          <w:rFonts w:ascii="Verdana" w:hAnsi="Verdana"/>
          <w:sz w:val="36"/>
          <w:szCs w:val="36"/>
        </w:rPr>
      </w:pPr>
    </w:p>
    <w:p w14:paraId="21E19E70" w14:textId="77777777" w:rsidR="00C07661" w:rsidRPr="004C4395" w:rsidRDefault="00C07661" w:rsidP="00C07661">
      <w:pPr>
        <w:jc w:val="both"/>
        <w:rPr>
          <w:rFonts w:ascii="Verdana" w:hAnsi="Verdana"/>
          <w:sz w:val="36"/>
          <w:szCs w:val="36"/>
        </w:rPr>
      </w:pPr>
    </w:p>
    <w:p w14:paraId="6312B009" w14:textId="77777777" w:rsidR="00B33062" w:rsidRPr="004C4395" w:rsidRDefault="00B33062" w:rsidP="00B33062">
      <w:pPr>
        <w:widowControl w:val="0"/>
        <w:suppressAutoHyphens/>
        <w:spacing w:after="120"/>
        <w:jc w:val="center"/>
        <w:rPr>
          <w:rFonts w:ascii="Verdana" w:hAnsi="Verdana" w:cs="Arial"/>
          <w:b/>
          <w:bCs/>
          <w:sz w:val="36"/>
          <w:szCs w:val="36"/>
        </w:rPr>
      </w:pPr>
      <w:bookmarkStart w:id="1" w:name="_Hlk165884905"/>
      <w:r>
        <w:rPr>
          <w:rFonts w:ascii="Verdana" w:hAnsi="Verdana" w:cs="Arial"/>
          <w:b/>
          <w:bCs/>
          <w:sz w:val="36"/>
          <w:szCs w:val="36"/>
        </w:rPr>
        <w:t>ANALYSES DES ECHANTILLONS URINAIRES ET SANGUINS ET PRESTATIONS ASSOCIEES DANS LE CADRE DE CONTROLES ANTIDOPAGE</w:t>
      </w:r>
    </w:p>
    <w:bookmarkEnd w:id="1"/>
    <w:p w14:paraId="653B1D10" w14:textId="77777777" w:rsidR="00C07661" w:rsidRPr="0008102E" w:rsidRDefault="00C07661" w:rsidP="00C07661">
      <w:pPr>
        <w:widowControl w:val="0"/>
        <w:suppressAutoHyphens/>
        <w:spacing w:after="120"/>
        <w:jc w:val="both"/>
        <w:rPr>
          <w:rFonts w:ascii="Verdana" w:hAnsi="Verdana"/>
          <w:b/>
          <w:lang w:eastAsia="hi-IN" w:bidi="hi-IN"/>
        </w:rPr>
      </w:pPr>
    </w:p>
    <w:p w14:paraId="3E913738" w14:textId="77777777" w:rsidR="00DA02CA" w:rsidRPr="00587B02" w:rsidRDefault="00DA02CA" w:rsidP="00DA02CA">
      <w:pPr>
        <w:jc w:val="center"/>
        <w:rPr>
          <w:rFonts w:ascii="Verdana" w:hAnsi="Verdana"/>
          <w:b/>
        </w:rPr>
      </w:pPr>
    </w:p>
    <w:p w14:paraId="5731CF40" w14:textId="77777777" w:rsidR="004B78B0" w:rsidRPr="00BC029F" w:rsidRDefault="004B78B0" w:rsidP="00DA02CA">
      <w:pPr>
        <w:jc w:val="center"/>
        <w:rPr>
          <w:rFonts w:ascii="Verdana" w:hAnsi="Verdana"/>
          <w:b/>
        </w:rPr>
      </w:pPr>
    </w:p>
    <w:p w14:paraId="6400264D" w14:textId="77777777" w:rsidR="00DA02CA" w:rsidRPr="00223C07" w:rsidRDefault="00DA02CA" w:rsidP="00DA02CA">
      <w:pPr>
        <w:jc w:val="center"/>
        <w:rPr>
          <w:rFonts w:ascii="Verdana" w:hAnsi="Verdana"/>
          <w:b/>
        </w:rPr>
      </w:pPr>
    </w:p>
    <w:p w14:paraId="74CA3255" w14:textId="77777777" w:rsidR="00DA02CA" w:rsidRPr="00223C07" w:rsidRDefault="00DA02CA" w:rsidP="00DA02CA">
      <w:pPr>
        <w:spacing w:before="360" w:after="120"/>
        <w:jc w:val="center"/>
        <w:rPr>
          <w:rFonts w:ascii="Verdana" w:hAnsi="Verdana"/>
          <w:b/>
          <w:caps/>
          <w:sz w:val="32"/>
          <w:szCs w:val="32"/>
        </w:rPr>
      </w:pPr>
    </w:p>
    <w:p w14:paraId="0BF9E955" w14:textId="77777777" w:rsidR="00DA02CA" w:rsidRPr="00C83651" w:rsidRDefault="00DA02CA" w:rsidP="00DA02CA">
      <w:pPr>
        <w:jc w:val="center"/>
        <w:rPr>
          <w:rFonts w:ascii="Verdana" w:hAnsi="Verdana"/>
          <w:b/>
          <w:bCs/>
          <w:sz w:val="28"/>
          <w:u w:val="single"/>
        </w:rPr>
      </w:pPr>
    </w:p>
    <w:p w14:paraId="0D791E80" w14:textId="77777777" w:rsidR="00DA02CA" w:rsidRPr="00C83651" w:rsidRDefault="00DA02CA" w:rsidP="00DA02CA">
      <w:pPr>
        <w:rPr>
          <w:rFonts w:ascii="Verdana" w:hAnsi="Verdana"/>
          <w:sz w:val="20"/>
          <w:szCs w:val="20"/>
        </w:rPr>
      </w:pPr>
    </w:p>
    <w:p w14:paraId="72802164" w14:textId="77777777" w:rsidR="00DA02CA" w:rsidRPr="00E45614" w:rsidRDefault="00DA02CA" w:rsidP="00DA02CA">
      <w:pPr>
        <w:jc w:val="center"/>
        <w:rPr>
          <w:rFonts w:ascii="Verdana" w:hAnsi="Verdana"/>
          <w:b/>
          <w:bCs/>
          <w:color w:val="FF0000"/>
          <w:sz w:val="32"/>
          <w:szCs w:val="32"/>
        </w:rPr>
      </w:pPr>
    </w:p>
    <w:p w14:paraId="4D4F8564" w14:textId="77777777" w:rsidR="0086013A" w:rsidRPr="00E45614" w:rsidRDefault="0086013A" w:rsidP="00DA02CA">
      <w:pPr>
        <w:jc w:val="center"/>
        <w:rPr>
          <w:rFonts w:ascii="Verdana" w:hAnsi="Verdana"/>
          <w:b/>
          <w:bCs/>
          <w:color w:val="FF0000"/>
          <w:sz w:val="32"/>
          <w:szCs w:val="32"/>
        </w:rPr>
      </w:pPr>
    </w:p>
    <w:p w14:paraId="7EBD2B0F" w14:textId="77777777" w:rsidR="0086013A" w:rsidRPr="00F14A17" w:rsidRDefault="0086013A" w:rsidP="00DA02CA">
      <w:pPr>
        <w:jc w:val="center"/>
        <w:rPr>
          <w:rFonts w:ascii="Verdana" w:hAnsi="Verdana"/>
          <w:b/>
          <w:bCs/>
          <w:color w:val="FF0000"/>
          <w:sz w:val="32"/>
          <w:szCs w:val="32"/>
        </w:rPr>
      </w:pPr>
    </w:p>
    <w:p w14:paraId="3A29E792" w14:textId="77777777" w:rsidR="0086013A" w:rsidRPr="00656B50" w:rsidRDefault="0086013A" w:rsidP="00DA02CA">
      <w:pPr>
        <w:jc w:val="center"/>
        <w:rPr>
          <w:rFonts w:ascii="Verdana" w:hAnsi="Verdana"/>
          <w:b/>
          <w:bCs/>
          <w:color w:val="FF0000"/>
          <w:sz w:val="32"/>
          <w:szCs w:val="32"/>
        </w:rPr>
      </w:pPr>
    </w:p>
    <w:p w14:paraId="388DE719" w14:textId="77777777" w:rsidR="00DA02CA" w:rsidRPr="00855ACD" w:rsidRDefault="00DA02CA" w:rsidP="00DA02CA">
      <w:pPr>
        <w:jc w:val="center"/>
        <w:rPr>
          <w:rFonts w:ascii="Verdana" w:hAnsi="Verdana"/>
          <w:b/>
          <w:bCs/>
          <w:color w:val="FF0000"/>
          <w:sz w:val="32"/>
          <w:szCs w:val="32"/>
        </w:rPr>
      </w:pPr>
    </w:p>
    <w:p w14:paraId="6B57FF6C" w14:textId="77777777" w:rsidR="00DA02CA" w:rsidRPr="00855ACD" w:rsidRDefault="00DA02CA" w:rsidP="00DA02CA">
      <w:pPr>
        <w:jc w:val="center"/>
        <w:rPr>
          <w:rFonts w:ascii="Verdana" w:hAnsi="Verdana"/>
          <w:b/>
          <w:bCs/>
          <w:color w:val="FF0000"/>
          <w:sz w:val="32"/>
          <w:szCs w:val="32"/>
        </w:rPr>
      </w:pPr>
    </w:p>
    <w:p w14:paraId="29EEB345" w14:textId="77777777" w:rsidR="00DA02CA" w:rsidRPr="00541988" w:rsidRDefault="00DA02CA" w:rsidP="00DA02CA">
      <w:pPr>
        <w:jc w:val="center"/>
        <w:rPr>
          <w:rFonts w:ascii="Verdana" w:hAnsi="Verdana"/>
          <w:b/>
          <w:bCs/>
          <w:color w:val="FF0000"/>
          <w:sz w:val="28"/>
          <w:szCs w:val="28"/>
        </w:rPr>
      </w:pPr>
    </w:p>
    <w:p w14:paraId="10713A1B" w14:textId="5B0D4C55" w:rsidR="004B78B0" w:rsidRPr="00541988" w:rsidRDefault="004B78B0" w:rsidP="00230FF8">
      <w:pPr>
        <w:spacing w:before="360" w:after="120"/>
        <w:ind w:hanging="284"/>
        <w:jc w:val="center"/>
        <w:rPr>
          <w:rFonts w:ascii="Verdana" w:hAnsi="Verdana"/>
          <w:b/>
          <w:caps/>
          <w:sz w:val="28"/>
          <w:szCs w:val="28"/>
          <w:u w:val="single"/>
        </w:rPr>
      </w:pPr>
      <w:r w:rsidRPr="00541988">
        <w:rPr>
          <w:rFonts w:ascii="Verdana" w:hAnsi="Verdana"/>
          <w:b/>
          <w:caps/>
          <w:sz w:val="28"/>
          <w:szCs w:val="28"/>
          <w:u w:val="single"/>
        </w:rPr>
        <w:t xml:space="preserve">CAHIER DES CLAUSES </w:t>
      </w:r>
      <w:r w:rsidR="00C07661">
        <w:rPr>
          <w:rFonts w:ascii="Verdana" w:hAnsi="Verdana"/>
          <w:b/>
          <w:caps/>
          <w:sz w:val="28"/>
          <w:szCs w:val="28"/>
          <w:u w:val="single"/>
        </w:rPr>
        <w:t xml:space="preserve">ADMINISTRATIVES </w:t>
      </w:r>
      <w:r w:rsidRPr="00541988">
        <w:rPr>
          <w:rFonts w:ascii="Verdana" w:hAnsi="Verdana"/>
          <w:b/>
          <w:caps/>
          <w:sz w:val="28"/>
          <w:szCs w:val="28"/>
          <w:u w:val="single"/>
        </w:rPr>
        <w:t>PARTICULIERES</w:t>
      </w:r>
      <w:r w:rsidR="00C07661">
        <w:rPr>
          <w:rFonts w:ascii="Verdana" w:hAnsi="Verdana"/>
          <w:b/>
          <w:caps/>
          <w:sz w:val="28"/>
          <w:szCs w:val="28"/>
          <w:u w:val="single"/>
        </w:rPr>
        <w:t xml:space="preserve"> (CCAP)</w:t>
      </w:r>
    </w:p>
    <w:p w14:paraId="62CED148" w14:textId="77777777" w:rsidR="004B78B0" w:rsidRPr="00A12BCA" w:rsidRDefault="004B78B0" w:rsidP="004B78B0">
      <w:pPr>
        <w:spacing w:before="360" w:after="120"/>
        <w:jc w:val="center"/>
        <w:rPr>
          <w:rFonts w:ascii="Verdana" w:hAnsi="Verdana"/>
          <w:b/>
          <w:sz w:val="18"/>
          <w:szCs w:val="18"/>
          <w:u w:val="single"/>
        </w:rPr>
      </w:pPr>
      <w:r w:rsidRPr="002F742D">
        <w:rPr>
          <w:rFonts w:ascii="Verdana" w:hAnsi="Verdana"/>
          <w:b/>
          <w:caps/>
          <w:sz w:val="20"/>
          <w:szCs w:val="20"/>
          <w:u w:val="single"/>
        </w:rPr>
        <w:br w:type="page"/>
      </w:r>
      <w:r w:rsidRPr="00A12BCA">
        <w:rPr>
          <w:rFonts w:ascii="Verdana" w:hAnsi="Verdana"/>
          <w:b/>
          <w:sz w:val="18"/>
          <w:szCs w:val="18"/>
          <w:u w:val="single"/>
        </w:rPr>
        <w:lastRenderedPageBreak/>
        <w:t>Table des matières</w:t>
      </w:r>
    </w:p>
    <w:p w14:paraId="55ECCD2A" w14:textId="22640BDA" w:rsidR="00C66C7E" w:rsidRDefault="004B78B0">
      <w:pPr>
        <w:pStyle w:val="TM1"/>
        <w:rPr>
          <w:rFonts w:asciiTheme="minorHAnsi" w:eastAsiaTheme="minorEastAsia" w:hAnsiTheme="minorHAnsi" w:cstheme="minorBidi"/>
          <w:b w:val="0"/>
          <w:sz w:val="22"/>
          <w:szCs w:val="22"/>
          <w:lang w:eastAsia="fr-FR"/>
        </w:rPr>
      </w:pPr>
      <w:r w:rsidRPr="00A12BCA">
        <w:rPr>
          <w:b w:val="0"/>
          <w:bCs/>
          <w:sz w:val="18"/>
          <w:szCs w:val="18"/>
        </w:rPr>
        <w:fldChar w:fldCharType="begin"/>
      </w:r>
      <w:r w:rsidRPr="00A12BCA">
        <w:rPr>
          <w:bCs/>
          <w:sz w:val="18"/>
          <w:szCs w:val="18"/>
        </w:rPr>
        <w:instrText xml:space="preserve"> TOC \o "1-3" \h \z \u </w:instrText>
      </w:r>
      <w:r w:rsidRPr="00A12BCA">
        <w:rPr>
          <w:b w:val="0"/>
          <w:bCs/>
          <w:sz w:val="18"/>
          <w:szCs w:val="18"/>
        </w:rPr>
        <w:fldChar w:fldCharType="separate"/>
      </w:r>
      <w:hyperlink w:anchor="_Toc197964606" w:history="1">
        <w:r w:rsidR="00C66C7E" w:rsidRPr="00827721">
          <w:rPr>
            <w:rStyle w:val="Lienhypertexte"/>
            <w:bCs/>
          </w:rPr>
          <w:t>Article 1</w:t>
        </w:r>
        <w:r w:rsidR="00237594" w:rsidRPr="00237594">
          <w:rPr>
            <w:rStyle w:val="Lienhypertexte"/>
            <w:bCs/>
            <w:vertAlign w:val="superscript"/>
          </w:rPr>
          <w:t>er</w:t>
        </w:r>
        <w:r w:rsidR="00237594">
          <w:rPr>
            <w:rStyle w:val="Lienhypertexte"/>
            <w:bCs/>
          </w:rPr>
          <w:t xml:space="preserve"> </w:t>
        </w:r>
        <w:r w:rsidR="00C66C7E" w:rsidRPr="00827721">
          <w:rPr>
            <w:rStyle w:val="Lienhypertexte"/>
            <w:bCs/>
          </w:rPr>
          <w:t>: Objet</w:t>
        </w:r>
        <w:r w:rsidR="00C66C7E">
          <w:rPr>
            <w:webHidden/>
          </w:rPr>
          <w:tab/>
        </w:r>
        <w:r w:rsidR="00C66C7E">
          <w:rPr>
            <w:webHidden/>
          </w:rPr>
          <w:fldChar w:fldCharType="begin"/>
        </w:r>
        <w:r w:rsidR="00C66C7E">
          <w:rPr>
            <w:webHidden/>
          </w:rPr>
          <w:instrText xml:space="preserve"> PAGEREF _Toc197964606 \h </w:instrText>
        </w:r>
        <w:r w:rsidR="00C66C7E">
          <w:rPr>
            <w:webHidden/>
          </w:rPr>
        </w:r>
        <w:r w:rsidR="00C66C7E">
          <w:rPr>
            <w:webHidden/>
          </w:rPr>
          <w:fldChar w:fldCharType="separate"/>
        </w:r>
        <w:r w:rsidR="00C66C7E">
          <w:rPr>
            <w:webHidden/>
          </w:rPr>
          <w:t>5</w:t>
        </w:r>
        <w:r w:rsidR="00C66C7E">
          <w:rPr>
            <w:webHidden/>
          </w:rPr>
          <w:fldChar w:fldCharType="end"/>
        </w:r>
      </w:hyperlink>
    </w:p>
    <w:p w14:paraId="7887988D" w14:textId="351E96C4"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07" w:history="1">
        <w:r w:rsidR="00C66C7E" w:rsidRPr="00827721">
          <w:rPr>
            <w:rStyle w:val="Lienhypertexte"/>
            <w:bCs/>
            <w:iCs/>
            <w:noProof/>
          </w:rPr>
          <w:t>1.1. Objet</w:t>
        </w:r>
        <w:r w:rsidR="00C66C7E">
          <w:rPr>
            <w:noProof/>
            <w:webHidden/>
          </w:rPr>
          <w:tab/>
        </w:r>
        <w:r w:rsidR="00C66C7E">
          <w:rPr>
            <w:noProof/>
            <w:webHidden/>
          </w:rPr>
          <w:fldChar w:fldCharType="begin"/>
        </w:r>
        <w:r w:rsidR="00C66C7E">
          <w:rPr>
            <w:noProof/>
            <w:webHidden/>
          </w:rPr>
          <w:instrText xml:space="preserve"> PAGEREF _Toc197964607 \h </w:instrText>
        </w:r>
        <w:r w:rsidR="00C66C7E">
          <w:rPr>
            <w:noProof/>
            <w:webHidden/>
          </w:rPr>
        </w:r>
        <w:r w:rsidR="00C66C7E">
          <w:rPr>
            <w:noProof/>
            <w:webHidden/>
          </w:rPr>
          <w:fldChar w:fldCharType="separate"/>
        </w:r>
        <w:r w:rsidR="00C66C7E">
          <w:rPr>
            <w:noProof/>
            <w:webHidden/>
          </w:rPr>
          <w:t>5</w:t>
        </w:r>
        <w:r w:rsidR="00C66C7E">
          <w:rPr>
            <w:noProof/>
            <w:webHidden/>
          </w:rPr>
          <w:fldChar w:fldCharType="end"/>
        </w:r>
      </w:hyperlink>
    </w:p>
    <w:p w14:paraId="04F44054" w14:textId="17CAC5FE"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08" w:history="1">
        <w:r w:rsidR="00C66C7E" w:rsidRPr="00827721">
          <w:rPr>
            <w:rStyle w:val="Lienhypertexte"/>
            <w:bCs/>
            <w:iCs/>
            <w:noProof/>
          </w:rPr>
          <w:t>1.2. Procédure</w:t>
        </w:r>
        <w:r w:rsidR="00C66C7E">
          <w:rPr>
            <w:noProof/>
            <w:webHidden/>
          </w:rPr>
          <w:tab/>
        </w:r>
        <w:r w:rsidR="00C66C7E">
          <w:rPr>
            <w:noProof/>
            <w:webHidden/>
          </w:rPr>
          <w:fldChar w:fldCharType="begin"/>
        </w:r>
        <w:r w:rsidR="00C66C7E">
          <w:rPr>
            <w:noProof/>
            <w:webHidden/>
          </w:rPr>
          <w:instrText xml:space="preserve"> PAGEREF _Toc197964608 \h </w:instrText>
        </w:r>
        <w:r w:rsidR="00C66C7E">
          <w:rPr>
            <w:noProof/>
            <w:webHidden/>
          </w:rPr>
        </w:r>
        <w:r w:rsidR="00C66C7E">
          <w:rPr>
            <w:noProof/>
            <w:webHidden/>
          </w:rPr>
          <w:fldChar w:fldCharType="separate"/>
        </w:r>
        <w:r w:rsidR="00C66C7E">
          <w:rPr>
            <w:noProof/>
            <w:webHidden/>
          </w:rPr>
          <w:t>5</w:t>
        </w:r>
        <w:r w:rsidR="00C66C7E">
          <w:rPr>
            <w:noProof/>
            <w:webHidden/>
          </w:rPr>
          <w:fldChar w:fldCharType="end"/>
        </w:r>
      </w:hyperlink>
    </w:p>
    <w:p w14:paraId="29548798" w14:textId="7330BC85"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09" w:history="1">
        <w:r w:rsidR="00C66C7E" w:rsidRPr="00827721">
          <w:rPr>
            <w:rStyle w:val="Lienhypertexte"/>
            <w:bCs/>
            <w:iCs/>
            <w:noProof/>
          </w:rPr>
          <w:t>1.3. Forme et modalités d’exécution</w:t>
        </w:r>
        <w:r w:rsidR="00C66C7E">
          <w:rPr>
            <w:noProof/>
            <w:webHidden/>
          </w:rPr>
          <w:tab/>
        </w:r>
        <w:r w:rsidR="00C66C7E">
          <w:rPr>
            <w:noProof/>
            <w:webHidden/>
          </w:rPr>
          <w:fldChar w:fldCharType="begin"/>
        </w:r>
        <w:r w:rsidR="00C66C7E">
          <w:rPr>
            <w:noProof/>
            <w:webHidden/>
          </w:rPr>
          <w:instrText xml:space="preserve"> PAGEREF _Toc197964609 \h </w:instrText>
        </w:r>
        <w:r w:rsidR="00C66C7E">
          <w:rPr>
            <w:noProof/>
            <w:webHidden/>
          </w:rPr>
        </w:r>
        <w:r w:rsidR="00C66C7E">
          <w:rPr>
            <w:noProof/>
            <w:webHidden/>
          </w:rPr>
          <w:fldChar w:fldCharType="separate"/>
        </w:r>
        <w:r w:rsidR="00C66C7E">
          <w:rPr>
            <w:noProof/>
            <w:webHidden/>
          </w:rPr>
          <w:t>5</w:t>
        </w:r>
        <w:r w:rsidR="00C66C7E">
          <w:rPr>
            <w:noProof/>
            <w:webHidden/>
          </w:rPr>
          <w:fldChar w:fldCharType="end"/>
        </w:r>
      </w:hyperlink>
    </w:p>
    <w:p w14:paraId="2AE2AB16" w14:textId="0E8C95BE"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0" w:history="1">
        <w:r w:rsidR="00C66C7E" w:rsidRPr="00827721">
          <w:rPr>
            <w:rStyle w:val="Lienhypertexte"/>
            <w:bCs/>
            <w:iCs/>
            <w:noProof/>
          </w:rPr>
          <w:t>1.4. Durée et délai d’exécution</w:t>
        </w:r>
        <w:r w:rsidR="00C66C7E">
          <w:rPr>
            <w:noProof/>
            <w:webHidden/>
          </w:rPr>
          <w:tab/>
        </w:r>
        <w:r w:rsidR="00C66C7E">
          <w:rPr>
            <w:noProof/>
            <w:webHidden/>
          </w:rPr>
          <w:fldChar w:fldCharType="begin"/>
        </w:r>
        <w:r w:rsidR="00C66C7E">
          <w:rPr>
            <w:noProof/>
            <w:webHidden/>
          </w:rPr>
          <w:instrText xml:space="preserve"> PAGEREF _Toc197964610 \h </w:instrText>
        </w:r>
        <w:r w:rsidR="00C66C7E">
          <w:rPr>
            <w:noProof/>
            <w:webHidden/>
          </w:rPr>
        </w:r>
        <w:r w:rsidR="00C66C7E">
          <w:rPr>
            <w:noProof/>
            <w:webHidden/>
          </w:rPr>
          <w:fldChar w:fldCharType="separate"/>
        </w:r>
        <w:r w:rsidR="00C66C7E">
          <w:rPr>
            <w:noProof/>
            <w:webHidden/>
          </w:rPr>
          <w:t>6</w:t>
        </w:r>
        <w:r w:rsidR="00C66C7E">
          <w:rPr>
            <w:noProof/>
            <w:webHidden/>
          </w:rPr>
          <w:fldChar w:fldCharType="end"/>
        </w:r>
      </w:hyperlink>
    </w:p>
    <w:p w14:paraId="54CA2ECD" w14:textId="4A45529B"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1" w:history="1">
        <w:r w:rsidR="00C66C7E" w:rsidRPr="00827721">
          <w:rPr>
            <w:rStyle w:val="Lienhypertexte"/>
            <w:bCs/>
            <w:iCs/>
            <w:noProof/>
          </w:rPr>
          <w:t>Durée</w:t>
        </w:r>
        <w:r w:rsidR="00C66C7E">
          <w:rPr>
            <w:noProof/>
            <w:webHidden/>
          </w:rPr>
          <w:tab/>
        </w:r>
        <w:r w:rsidR="00C66C7E">
          <w:rPr>
            <w:noProof/>
            <w:webHidden/>
          </w:rPr>
          <w:fldChar w:fldCharType="begin"/>
        </w:r>
        <w:r w:rsidR="00C66C7E">
          <w:rPr>
            <w:noProof/>
            <w:webHidden/>
          </w:rPr>
          <w:instrText xml:space="preserve"> PAGEREF _Toc197964611 \h </w:instrText>
        </w:r>
        <w:r w:rsidR="00C66C7E">
          <w:rPr>
            <w:noProof/>
            <w:webHidden/>
          </w:rPr>
        </w:r>
        <w:r w:rsidR="00C66C7E">
          <w:rPr>
            <w:noProof/>
            <w:webHidden/>
          </w:rPr>
          <w:fldChar w:fldCharType="separate"/>
        </w:r>
        <w:r w:rsidR="00C66C7E">
          <w:rPr>
            <w:noProof/>
            <w:webHidden/>
          </w:rPr>
          <w:t>6</w:t>
        </w:r>
        <w:r w:rsidR="00C66C7E">
          <w:rPr>
            <w:noProof/>
            <w:webHidden/>
          </w:rPr>
          <w:fldChar w:fldCharType="end"/>
        </w:r>
      </w:hyperlink>
    </w:p>
    <w:p w14:paraId="6B725712" w14:textId="2D8A68AF"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2" w:history="1">
        <w:r w:rsidR="00C66C7E" w:rsidRPr="00827721">
          <w:rPr>
            <w:rStyle w:val="Lienhypertexte"/>
            <w:bCs/>
            <w:iCs/>
            <w:noProof/>
          </w:rPr>
          <w:t>Délai</w:t>
        </w:r>
        <w:r w:rsidR="00C66C7E">
          <w:rPr>
            <w:noProof/>
            <w:webHidden/>
          </w:rPr>
          <w:tab/>
        </w:r>
        <w:r w:rsidR="00C66C7E">
          <w:rPr>
            <w:noProof/>
            <w:webHidden/>
          </w:rPr>
          <w:fldChar w:fldCharType="begin"/>
        </w:r>
        <w:r w:rsidR="00C66C7E">
          <w:rPr>
            <w:noProof/>
            <w:webHidden/>
          </w:rPr>
          <w:instrText xml:space="preserve"> PAGEREF _Toc197964612 \h </w:instrText>
        </w:r>
        <w:r w:rsidR="00C66C7E">
          <w:rPr>
            <w:noProof/>
            <w:webHidden/>
          </w:rPr>
        </w:r>
        <w:r w:rsidR="00C66C7E">
          <w:rPr>
            <w:noProof/>
            <w:webHidden/>
          </w:rPr>
          <w:fldChar w:fldCharType="separate"/>
        </w:r>
        <w:r w:rsidR="00C66C7E">
          <w:rPr>
            <w:noProof/>
            <w:webHidden/>
          </w:rPr>
          <w:t>6</w:t>
        </w:r>
        <w:r w:rsidR="00C66C7E">
          <w:rPr>
            <w:noProof/>
            <w:webHidden/>
          </w:rPr>
          <w:fldChar w:fldCharType="end"/>
        </w:r>
      </w:hyperlink>
    </w:p>
    <w:p w14:paraId="1C833D42" w14:textId="78D8ED5B" w:rsidR="00C66C7E" w:rsidRDefault="000D5D6B">
      <w:pPr>
        <w:pStyle w:val="TM1"/>
        <w:rPr>
          <w:rFonts w:asciiTheme="minorHAnsi" w:eastAsiaTheme="minorEastAsia" w:hAnsiTheme="minorHAnsi" w:cstheme="minorBidi"/>
          <w:b w:val="0"/>
          <w:sz w:val="22"/>
          <w:szCs w:val="22"/>
          <w:lang w:eastAsia="fr-FR"/>
        </w:rPr>
      </w:pPr>
      <w:hyperlink w:anchor="_Toc197964613" w:history="1">
        <w:r w:rsidR="00C66C7E" w:rsidRPr="00827721">
          <w:rPr>
            <w:rStyle w:val="Lienhypertexte"/>
            <w:bCs/>
          </w:rPr>
          <w:t>Article 2 : Pièces contractuelles</w:t>
        </w:r>
        <w:r w:rsidR="00C66C7E">
          <w:rPr>
            <w:webHidden/>
          </w:rPr>
          <w:tab/>
        </w:r>
        <w:r w:rsidR="00C66C7E">
          <w:rPr>
            <w:webHidden/>
          </w:rPr>
          <w:fldChar w:fldCharType="begin"/>
        </w:r>
        <w:r w:rsidR="00C66C7E">
          <w:rPr>
            <w:webHidden/>
          </w:rPr>
          <w:instrText xml:space="preserve"> PAGEREF _Toc197964613 \h </w:instrText>
        </w:r>
        <w:r w:rsidR="00C66C7E">
          <w:rPr>
            <w:webHidden/>
          </w:rPr>
        </w:r>
        <w:r w:rsidR="00C66C7E">
          <w:rPr>
            <w:webHidden/>
          </w:rPr>
          <w:fldChar w:fldCharType="separate"/>
        </w:r>
        <w:r w:rsidR="00C66C7E">
          <w:rPr>
            <w:webHidden/>
          </w:rPr>
          <w:t>6</w:t>
        </w:r>
        <w:r w:rsidR="00C66C7E">
          <w:rPr>
            <w:webHidden/>
          </w:rPr>
          <w:fldChar w:fldCharType="end"/>
        </w:r>
      </w:hyperlink>
    </w:p>
    <w:p w14:paraId="71D1E038" w14:textId="4BF60988" w:rsidR="00C66C7E" w:rsidRDefault="000D5D6B">
      <w:pPr>
        <w:pStyle w:val="TM1"/>
        <w:rPr>
          <w:rFonts w:asciiTheme="minorHAnsi" w:eastAsiaTheme="minorEastAsia" w:hAnsiTheme="minorHAnsi" w:cstheme="minorBidi"/>
          <w:b w:val="0"/>
          <w:sz w:val="22"/>
          <w:szCs w:val="22"/>
          <w:lang w:eastAsia="fr-FR"/>
        </w:rPr>
      </w:pPr>
      <w:hyperlink w:anchor="_Toc197964614" w:history="1">
        <w:r w:rsidR="00C66C7E" w:rsidRPr="00827721">
          <w:rPr>
            <w:rStyle w:val="Lienhypertexte"/>
            <w:bCs/>
          </w:rPr>
          <w:t>Article 3 : Obligation des Parties</w:t>
        </w:r>
        <w:r w:rsidR="00C66C7E">
          <w:rPr>
            <w:webHidden/>
          </w:rPr>
          <w:tab/>
        </w:r>
        <w:r w:rsidR="00C66C7E">
          <w:rPr>
            <w:webHidden/>
          </w:rPr>
          <w:fldChar w:fldCharType="begin"/>
        </w:r>
        <w:r w:rsidR="00C66C7E">
          <w:rPr>
            <w:webHidden/>
          </w:rPr>
          <w:instrText xml:space="preserve"> PAGEREF _Toc197964614 \h </w:instrText>
        </w:r>
        <w:r w:rsidR="00C66C7E">
          <w:rPr>
            <w:webHidden/>
          </w:rPr>
        </w:r>
        <w:r w:rsidR="00C66C7E">
          <w:rPr>
            <w:webHidden/>
          </w:rPr>
          <w:fldChar w:fldCharType="separate"/>
        </w:r>
        <w:r w:rsidR="00C66C7E">
          <w:rPr>
            <w:webHidden/>
          </w:rPr>
          <w:t>7</w:t>
        </w:r>
        <w:r w:rsidR="00C66C7E">
          <w:rPr>
            <w:webHidden/>
          </w:rPr>
          <w:fldChar w:fldCharType="end"/>
        </w:r>
      </w:hyperlink>
    </w:p>
    <w:p w14:paraId="1B93BCFB" w14:textId="3FFDA7AA"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5" w:history="1">
        <w:r w:rsidR="00C66C7E" w:rsidRPr="00827721">
          <w:rPr>
            <w:rStyle w:val="Lienhypertexte"/>
            <w:noProof/>
          </w:rPr>
          <w:t>3.1 Devoirs et obligations du titulaire pendant la durée du marché vis-à-vis du pouvoir adjudicateur</w:t>
        </w:r>
        <w:r w:rsidR="00C66C7E">
          <w:rPr>
            <w:noProof/>
            <w:webHidden/>
          </w:rPr>
          <w:tab/>
        </w:r>
        <w:r w:rsidR="00C66C7E">
          <w:rPr>
            <w:noProof/>
            <w:webHidden/>
          </w:rPr>
          <w:fldChar w:fldCharType="begin"/>
        </w:r>
        <w:r w:rsidR="00C66C7E">
          <w:rPr>
            <w:noProof/>
            <w:webHidden/>
          </w:rPr>
          <w:instrText xml:space="preserve"> PAGEREF _Toc197964615 \h </w:instrText>
        </w:r>
        <w:r w:rsidR="00C66C7E">
          <w:rPr>
            <w:noProof/>
            <w:webHidden/>
          </w:rPr>
        </w:r>
        <w:r w:rsidR="00C66C7E">
          <w:rPr>
            <w:noProof/>
            <w:webHidden/>
          </w:rPr>
          <w:fldChar w:fldCharType="separate"/>
        </w:r>
        <w:r w:rsidR="00C66C7E">
          <w:rPr>
            <w:noProof/>
            <w:webHidden/>
          </w:rPr>
          <w:t>7</w:t>
        </w:r>
        <w:r w:rsidR="00C66C7E">
          <w:rPr>
            <w:noProof/>
            <w:webHidden/>
          </w:rPr>
          <w:fldChar w:fldCharType="end"/>
        </w:r>
      </w:hyperlink>
    </w:p>
    <w:p w14:paraId="0DC5ADBF" w14:textId="1EF9C5E2"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6" w:history="1">
        <w:r w:rsidR="00C66C7E" w:rsidRPr="00827721">
          <w:rPr>
            <w:rStyle w:val="Lienhypertexte"/>
            <w:noProof/>
          </w:rPr>
          <w:t>3.2 Obligation générale vis-à-vis du pouvoir adjudicateur</w:t>
        </w:r>
        <w:r w:rsidR="00C66C7E">
          <w:rPr>
            <w:noProof/>
            <w:webHidden/>
          </w:rPr>
          <w:tab/>
        </w:r>
        <w:r w:rsidR="00C66C7E">
          <w:rPr>
            <w:noProof/>
            <w:webHidden/>
          </w:rPr>
          <w:fldChar w:fldCharType="begin"/>
        </w:r>
        <w:r w:rsidR="00C66C7E">
          <w:rPr>
            <w:noProof/>
            <w:webHidden/>
          </w:rPr>
          <w:instrText xml:space="preserve"> PAGEREF _Toc197964616 \h </w:instrText>
        </w:r>
        <w:r w:rsidR="00C66C7E">
          <w:rPr>
            <w:noProof/>
            <w:webHidden/>
          </w:rPr>
        </w:r>
        <w:r w:rsidR="00C66C7E">
          <w:rPr>
            <w:noProof/>
            <w:webHidden/>
          </w:rPr>
          <w:fldChar w:fldCharType="separate"/>
        </w:r>
        <w:r w:rsidR="00C66C7E">
          <w:rPr>
            <w:noProof/>
            <w:webHidden/>
          </w:rPr>
          <w:t>7</w:t>
        </w:r>
        <w:r w:rsidR="00C66C7E">
          <w:rPr>
            <w:noProof/>
            <w:webHidden/>
          </w:rPr>
          <w:fldChar w:fldCharType="end"/>
        </w:r>
      </w:hyperlink>
    </w:p>
    <w:p w14:paraId="73A73394" w14:textId="41788823"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7" w:history="1">
        <w:r w:rsidR="00C66C7E" w:rsidRPr="00827721">
          <w:rPr>
            <w:rStyle w:val="Lienhypertexte"/>
            <w:noProof/>
          </w:rPr>
          <w:t>3.3 Confidentialité</w:t>
        </w:r>
        <w:r w:rsidR="00C66C7E">
          <w:rPr>
            <w:noProof/>
            <w:webHidden/>
          </w:rPr>
          <w:tab/>
        </w:r>
        <w:r w:rsidR="00C66C7E">
          <w:rPr>
            <w:noProof/>
            <w:webHidden/>
          </w:rPr>
          <w:fldChar w:fldCharType="begin"/>
        </w:r>
        <w:r w:rsidR="00C66C7E">
          <w:rPr>
            <w:noProof/>
            <w:webHidden/>
          </w:rPr>
          <w:instrText xml:space="preserve"> PAGEREF _Toc197964617 \h </w:instrText>
        </w:r>
        <w:r w:rsidR="00C66C7E">
          <w:rPr>
            <w:noProof/>
            <w:webHidden/>
          </w:rPr>
        </w:r>
        <w:r w:rsidR="00C66C7E">
          <w:rPr>
            <w:noProof/>
            <w:webHidden/>
          </w:rPr>
          <w:fldChar w:fldCharType="separate"/>
        </w:r>
        <w:r w:rsidR="00C66C7E">
          <w:rPr>
            <w:noProof/>
            <w:webHidden/>
          </w:rPr>
          <w:t>7</w:t>
        </w:r>
        <w:r w:rsidR="00C66C7E">
          <w:rPr>
            <w:noProof/>
            <w:webHidden/>
          </w:rPr>
          <w:fldChar w:fldCharType="end"/>
        </w:r>
      </w:hyperlink>
    </w:p>
    <w:p w14:paraId="7072A1A2" w14:textId="32CD5FA7"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8" w:history="1">
        <w:r w:rsidR="00C66C7E" w:rsidRPr="00827721">
          <w:rPr>
            <w:rStyle w:val="Lienhypertexte"/>
            <w:noProof/>
          </w:rPr>
          <w:t>3.4 Obligations sociales</w:t>
        </w:r>
        <w:r w:rsidR="00C66C7E">
          <w:rPr>
            <w:noProof/>
            <w:webHidden/>
          </w:rPr>
          <w:tab/>
        </w:r>
        <w:r w:rsidR="00C66C7E">
          <w:rPr>
            <w:noProof/>
            <w:webHidden/>
          </w:rPr>
          <w:fldChar w:fldCharType="begin"/>
        </w:r>
        <w:r w:rsidR="00C66C7E">
          <w:rPr>
            <w:noProof/>
            <w:webHidden/>
          </w:rPr>
          <w:instrText xml:space="preserve"> PAGEREF _Toc197964618 \h </w:instrText>
        </w:r>
        <w:r w:rsidR="00C66C7E">
          <w:rPr>
            <w:noProof/>
            <w:webHidden/>
          </w:rPr>
        </w:r>
        <w:r w:rsidR="00C66C7E">
          <w:rPr>
            <w:noProof/>
            <w:webHidden/>
          </w:rPr>
          <w:fldChar w:fldCharType="separate"/>
        </w:r>
        <w:r w:rsidR="00C66C7E">
          <w:rPr>
            <w:noProof/>
            <w:webHidden/>
          </w:rPr>
          <w:t>9</w:t>
        </w:r>
        <w:r w:rsidR="00C66C7E">
          <w:rPr>
            <w:noProof/>
            <w:webHidden/>
          </w:rPr>
          <w:fldChar w:fldCharType="end"/>
        </w:r>
      </w:hyperlink>
    </w:p>
    <w:p w14:paraId="78AFC134" w14:textId="1BA02F1E"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19" w:history="1">
        <w:r w:rsidR="00C66C7E" w:rsidRPr="00827721">
          <w:rPr>
            <w:rStyle w:val="Lienhypertexte"/>
            <w:noProof/>
          </w:rPr>
          <w:t>3.5 Obligation de résultat et conséquences liées</w:t>
        </w:r>
        <w:r w:rsidR="00C66C7E">
          <w:rPr>
            <w:noProof/>
            <w:webHidden/>
          </w:rPr>
          <w:tab/>
        </w:r>
        <w:r w:rsidR="00C66C7E">
          <w:rPr>
            <w:noProof/>
            <w:webHidden/>
          </w:rPr>
          <w:fldChar w:fldCharType="begin"/>
        </w:r>
        <w:r w:rsidR="00C66C7E">
          <w:rPr>
            <w:noProof/>
            <w:webHidden/>
          </w:rPr>
          <w:instrText xml:space="preserve"> PAGEREF _Toc197964619 \h </w:instrText>
        </w:r>
        <w:r w:rsidR="00C66C7E">
          <w:rPr>
            <w:noProof/>
            <w:webHidden/>
          </w:rPr>
        </w:r>
        <w:r w:rsidR="00C66C7E">
          <w:rPr>
            <w:noProof/>
            <w:webHidden/>
          </w:rPr>
          <w:fldChar w:fldCharType="separate"/>
        </w:r>
        <w:r w:rsidR="00C66C7E">
          <w:rPr>
            <w:noProof/>
            <w:webHidden/>
          </w:rPr>
          <w:t>11</w:t>
        </w:r>
        <w:r w:rsidR="00C66C7E">
          <w:rPr>
            <w:noProof/>
            <w:webHidden/>
          </w:rPr>
          <w:fldChar w:fldCharType="end"/>
        </w:r>
      </w:hyperlink>
    </w:p>
    <w:p w14:paraId="0993E3C0" w14:textId="0934AF30"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0" w:history="1">
        <w:r w:rsidR="00C66C7E" w:rsidRPr="00827721">
          <w:rPr>
            <w:rStyle w:val="Lienhypertexte"/>
            <w:noProof/>
          </w:rPr>
          <w:t>3.6 Prévention des conflits d’intérêts</w:t>
        </w:r>
        <w:r w:rsidR="00C66C7E">
          <w:rPr>
            <w:noProof/>
            <w:webHidden/>
          </w:rPr>
          <w:tab/>
        </w:r>
        <w:r w:rsidR="00C66C7E">
          <w:rPr>
            <w:noProof/>
            <w:webHidden/>
          </w:rPr>
          <w:fldChar w:fldCharType="begin"/>
        </w:r>
        <w:r w:rsidR="00C66C7E">
          <w:rPr>
            <w:noProof/>
            <w:webHidden/>
          </w:rPr>
          <w:instrText xml:space="preserve"> PAGEREF _Toc197964620 \h </w:instrText>
        </w:r>
        <w:r w:rsidR="00C66C7E">
          <w:rPr>
            <w:noProof/>
            <w:webHidden/>
          </w:rPr>
        </w:r>
        <w:r w:rsidR="00C66C7E">
          <w:rPr>
            <w:noProof/>
            <w:webHidden/>
          </w:rPr>
          <w:fldChar w:fldCharType="separate"/>
        </w:r>
        <w:r w:rsidR="00C66C7E">
          <w:rPr>
            <w:noProof/>
            <w:webHidden/>
          </w:rPr>
          <w:t>11</w:t>
        </w:r>
        <w:r w:rsidR="00C66C7E">
          <w:rPr>
            <w:noProof/>
            <w:webHidden/>
          </w:rPr>
          <w:fldChar w:fldCharType="end"/>
        </w:r>
      </w:hyperlink>
    </w:p>
    <w:p w14:paraId="0994F9F8" w14:textId="4682F14B" w:rsidR="00C66C7E" w:rsidRDefault="000D5D6B">
      <w:pPr>
        <w:pStyle w:val="TM1"/>
        <w:rPr>
          <w:rFonts w:asciiTheme="minorHAnsi" w:eastAsiaTheme="minorEastAsia" w:hAnsiTheme="minorHAnsi" w:cstheme="minorBidi"/>
          <w:b w:val="0"/>
          <w:sz w:val="22"/>
          <w:szCs w:val="22"/>
          <w:lang w:eastAsia="fr-FR"/>
        </w:rPr>
      </w:pPr>
      <w:hyperlink w:anchor="_Toc197964621" w:history="1">
        <w:r w:rsidR="00C66C7E" w:rsidRPr="00827721">
          <w:rPr>
            <w:rStyle w:val="Lienhypertexte"/>
            <w:bCs/>
          </w:rPr>
          <w:t>Article 4 : Conditions d’exécution des prestations</w:t>
        </w:r>
        <w:r w:rsidR="00C66C7E">
          <w:rPr>
            <w:webHidden/>
          </w:rPr>
          <w:tab/>
        </w:r>
        <w:r w:rsidR="00C66C7E">
          <w:rPr>
            <w:webHidden/>
          </w:rPr>
          <w:fldChar w:fldCharType="begin"/>
        </w:r>
        <w:r w:rsidR="00C66C7E">
          <w:rPr>
            <w:webHidden/>
          </w:rPr>
          <w:instrText xml:space="preserve"> PAGEREF _Toc197964621 \h </w:instrText>
        </w:r>
        <w:r w:rsidR="00C66C7E">
          <w:rPr>
            <w:webHidden/>
          </w:rPr>
        </w:r>
        <w:r w:rsidR="00C66C7E">
          <w:rPr>
            <w:webHidden/>
          </w:rPr>
          <w:fldChar w:fldCharType="separate"/>
        </w:r>
        <w:r w:rsidR="00C66C7E">
          <w:rPr>
            <w:webHidden/>
          </w:rPr>
          <w:t>12</w:t>
        </w:r>
        <w:r w:rsidR="00C66C7E">
          <w:rPr>
            <w:webHidden/>
          </w:rPr>
          <w:fldChar w:fldCharType="end"/>
        </w:r>
      </w:hyperlink>
    </w:p>
    <w:p w14:paraId="334661EE" w14:textId="73882721"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2" w:history="1">
        <w:r w:rsidR="00C66C7E" w:rsidRPr="00827721">
          <w:rPr>
            <w:rStyle w:val="Lienhypertexte"/>
            <w:noProof/>
          </w:rPr>
          <w:t>4.1. Stipulations générales</w:t>
        </w:r>
        <w:r w:rsidR="00C66C7E">
          <w:rPr>
            <w:noProof/>
            <w:webHidden/>
          </w:rPr>
          <w:tab/>
        </w:r>
        <w:r w:rsidR="00C66C7E">
          <w:rPr>
            <w:noProof/>
            <w:webHidden/>
          </w:rPr>
          <w:fldChar w:fldCharType="begin"/>
        </w:r>
        <w:r w:rsidR="00C66C7E">
          <w:rPr>
            <w:noProof/>
            <w:webHidden/>
          </w:rPr>
          <w:instrText xml:space="preserve"> PAGEREF _Toc197964622 \h </w:instrText>
        </w:r>
        <w:r w:rsidR="00C66C7E">
          <w:rPr>
            <w:noProof/>
            <w:webHidden/>
          </w:rPr>
        </w:r>
        <w:r w:rsidR="00C66C7E">
          <w:rPr>
            <w:noProof/>
            <w:webHidden/>
          </w:rPr>
          <w:fldChar w:fldCharType="separate"/>
        </w:r>
        <w:r w:rsidR="00C66C7E">
          <w:rPr>
            <w:noProof/>
            <w:webHidden/>
          </w:rPr>
          <w:t>12</w:t>
        </w:r>
        <w:r w:rsidR="00C66C7E">
          <w:rPr>
            <w:noProof/>
            <w:webHidden/>
          </w:rPr>
          <w:fldChar w:fldCharType="end"/>
        </w:r>
      </w:hyperlink>
    </w:p>
    <w:p w14:paraId="2E27C233" w14:textId="13A76DBD"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3" w:history="1">
        <w:r w:rsidR="00C66C7E" w:rsidRPr="00827721">
          <w:rPr>
            <w:rStyle w:val="Lienhypertexte"/>
            <w:noProof/>
          </w:rPr>
          <w:t>4.2. Suivi de l’exécution des prestations</w:t>
        </w:r>
        <w:r w:rsidR="00C66C7E">
          <w:rPr>
            <w:noProof/>
            <w:webHidden/>
          </w:rPr>
          <w:tab/>
        </w:r>
        <w:r w:rsidR="00C66C7E">
          <w:rPr>
            <w:noProof/>
            <w:webHidden/>
          </w:rPr>
          <w:fldChar w:fldCharType="begin"/>
        </w:r>
        <w:r w:rsidR="00C66C7E">
          <w:rPr>
            <w:noProof/>
            <w:webHidden/>
          </w:rPr>
          <w:instrText xml:space="preserve"> PAGEREF _Toc197964623 \h </w:instrText>
        </w:r>
        <w:r w:rsidR="00C66C7E">
          <w:rPr>
            <w:noProof/>
            <w:webHidden/>
          </w:rPr>
        </w:r>
        <w:r w:rsidR="00C66C7E">
          <w:rPr>
            <w:noProof/>
            <w:webHidden/>
          </w:rPr>
          <w:fldChar w:fldCharType="separate"/>
        </w:r>
        <w:r w:rsidR="00C66C7E">
          <w:rPr>
            <w:noProof/>
            <w:webHidden/>
          </w:rPr>
          <w:t>12</w:t>
        </w:r>
        <w:r w:rsidR="00C66C7E">
          <w:rPr>
            <w:noProof/>
            <w:webHidden/>
          </w:rPr>
          <w:fldChar w:fldCharType="end"/>
        </w:r>
      </w:hyperlink>
    </w:p>
    <w:p w14:paraId="4651F718" w14:textId="082EDE90"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4" w:history="1">
        <w:r w:rsidR="00C66C7E" w:rsidRPr="00827721">
          <w:rPr>
            <w:rStyle w:val="Lienhypertexte"/>
            <w:noProof/>
          </w:rPr>
          <w:t>4.3. Documentation</w:t>
        </w:r>
        <w:r w:rsidR="00C66C7E">
          <w:rPr>
            <w:noProof/>
            <w:webHidden/>
          </w:rPr>
          <w:tab/>
        </w:r>
        <w:r w:rsidR="00C66C7E">
          <w:rPr>
            <w:noProof/>
            <w:webHidden/>
          </w:rPr>
          <w:fldChar w:fldCharType="begin"/>
        </w:r>
        <w:r w:rsidR="00C66C7E">
          <w:rPr>
            <w:noProof/>
            <w:webHidden/>
          </w:rPr>
          <w:instrText xml:space="preserve"> PAGEREF _Toc197964624 \h </w:instrText>
        </w:r>
        <w:r w:rsidR="00C66C7E">
          <w:rPr>
            <w:noProof/>
            <w:webHidden/>
          </w:rPr>
        </w:r>
        <w:r w:rsidR="00C66C7E">
          <w:rPr>
            <w:noProof/>
            <w:webHidden/>
          </w:rPr>
          <w:fldChar w:fldCharType="separate"/>
        </w:r>
        <w:r w:rsidR="00C66C7E">
          <w:rPr>
            <w:noProof/>
            <w:webHidden/>
          </w:rPr>
          <w:t>12</w:t>
        </w:r>
        <w:r w:rsidR="00C66C7E">
          <w:rPr>
            <w:noProof/>
            <w:webHidden/>
          </w:rPr>
          <w:fldChar w:fldCharType="end"/>
        </w:r>
      </w:hyperlink>
    </w:p>
    <w:p w14:paraId="51812205" w14:textId="764638F9"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5" w:history="1">
        <w:r w:rsidR="00C66C7E" w:rsidRPr="00827721">
          <w:rPr>
            <w:rStyle w:val="Lienhypertexte"/>
            <w:noProof/>
          </w:rPr>
          <w:t>4.4. Indépendance des Parties</w:t>
        </w:r>
        <w:r w:rsidR="00C66C7E">
          <w:rPr>
            <w:noProof/>
            <w:webHidden/>
          </w:rPr>
          <w:tab/>
        </w:r>
        <w:r w:rsidR="00C66C7E">
          <w:rPr>
            <w:noProof/>
            <w:webHidden/>
          </w:rPr>
          <w:fldChar w:fldCharType="begin"/>
        </w:r>
        <w:r w:rsidR="00C66C7E">
          <w:rPr>
            <w:noProof/>
            <w:webHidden/>
          </w:rPr>
          <w:instrText xml:space="preserve"> PAGEREF _Toc197964625 \h </w:instrText>
        </w:r>
        <w:r w:rsidR="00C66C7E">
          <w:rPr>
            <w:noProof/>
            <w:webHidden/>
          </w:rPr>
        </w:r>
        <w:r w:rsidR="00C66C7E">
          <w:rPr>
            <w:noProof/>
            <w:webHidden/>
          </w:rPr>
          <w:fldChar w:fldCharType="separate"/>
        </w:r>
        <w:r w:rsidR="00C66C7E">
          <w:rPr>
            <w:noProof/>
            <w:webHidden/>
          </w:rPr>
          <w:t>12</w:t>
        </w:r>
        <w:r w:rsidR="00C66C7E">
          <w:rPr>
            <w:noProof/>
            <w:webHidden/>
          </w:rPr>
          <w:fldChar w:fldCharType="end"/>
        </w:r>
      </w:hyperlink>
    </w:p>
    <w:p w14:paraId="6202EC89" w14:textId="312CDEAF"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6" w:history="1">
        <w:r w:rsidR="00C66C7E" w:rsidRPr="00827721">
          <w:rPr>
            <w:rStyle w:val="Lienhypertexte"/>
            <w:noProof/>
          </w:rPr>
          <w:t>4.5. Responsabilité contractuelle</w:t>
        </w:r>
        <w:r w:rsidR="00C66C7E">
          <w:rPr>
            <w:noProof/>
            <w:webHidden/>
          </w:rPr>
          <w:tab/>
        </w:r>
        <w:r w:rsidR="00C66C7E">
          <w:rPr>
            <w:noProof/>
            <w:webHidden/>
          </w:rPr>
          <w:fldChar w:fldCharType="begin"/>
        </w:r>
        <w:r w:rsidR="00C66C7E">
          <w:rPr>
            <w:noProof/>
            <w:webHidden/>
          </w:rPr>
          <w:instrText xml:space="preserve"> PAGEREF _Toc197964626 \h </w:instrText>
        </w:r>
        <w:r w:rsidR="00C66C7E">
          <w:rPr>
            <w:noProof/>
            <w:webHidden/>
          </w:rPr>
        </w:r>
        <w:r w:rsidR="00C66C7E">
          <w:rPr>
            <w:noProof/>
            <w:webHidden/>
          </w:rPr>
          <w:fldChar w:fldCharType="separate"/>
        </w:r>
        <w:r w:rsidR="00C66C7E">
          <w:rPr>
            <w:noProof/>
            <w:webHidden/>
          </w:rPr>
          <w:t>13</w:t>
        </w:r>
        <w:r w:rsidR="00C66C7E">
          <w:rPr>
            <w:noProof/>
            <w:webHidden/>
          </w:rPr>
          <w:fldChar w:fldCharType="end"/>
        </w:r>
      </w:hyperlink>
    </w:p>
    <w:p w14:paraId="253931FE" w14:textId="162EF645"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7" w:history="1">
        <w:r w:rsidR="00C66C7E" w:rsidRPr="00827721">
          <w:rPr>
            <w:rStyle w:val="Lienhypertexte"/>
            <w:noProof/>
          </w:rPr>
          <w:t>4.6. Obligation de résultat</w:t>
        </w:r>
        <w:r w:rsidR="00C66C7E">
          <w:rPr>
            <w:noProof/>
            <w:webHidden/>
          </w:rPr>
          <w:tab/>
        </w:r>
        <w:r w:rsidR="00C66C7E">
          <w:rPr>
            <w:noProof/>
            <w:webHidden/>
          </w:rPr>
          <w:fldChar w:fldCharType="begin"/>
        </w:r>
        <w:r w:rsidR="00C66C7E">
          <w:rPr>
            <w:noProof/>
            <w:webHidden/>
          </w:rPr>
          <w:instrText xml:space="preserve"> PAGEREF _Toc197964627 \h </w:instrText>
        </w:r>
        <w:r w:rsidR="00C66C7E">
          <w:rPr>
            <w:noProof/>
            <w:webHidden/>
          </w:rPr>
        </w:r>
        <w:r w:rsidR="00C66C7E">
          <w:rPr>
            <w:noProof/>
            <w:webHidden/>
          </w:rPr>
          <w:fldChar w:fldCharType="separate"/>
        </w:r>
        <w:r w:rsidR="00C66C7E">
          <w:rPr>
            <w:noProof/>
            <w:webHidden/>
          </w:rPr>
          <w:t>13</w:t>
        </w:r>
        <w:r w:rsidR="00C66C7E">
          <w:rPr>
            <w:noProof/>
            <w:webHidden/>
          </w:rPr>
          <w:fldChar w:fldCharType="end"/>
        </w:r>
      </w:hyperlink>
    </w:p>
    <w:p w14:paraId="1E3F982B" w14:textId="7F4B0321"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8" w:history="1">
        <w:r w:rsidR="00C66C7E" w:rsidRPr="00827721">
          <w:rPr>
            <w:rStyle w:val="Lienhypertexte"/>
            <w:noProof/>
          </w:rPr>
          <w:t>4.7. Force majeure</w:t>
        </w:r>
        <w:r w:rsidR="00C66C7E">
          <w:rPr>
            <w:noProof/>
            <w:webHidden/>
          </w:rPr>
          <w:tab/>
        </w:r>
        <w:r w:rsidR="00C66C7E">
          <w:rPr>
            <w:noProof/>
            <w:webHidden/>
          </w:rPr>
          <w:fldChar w:fldCharType="begin"/>
        </w:r>
        <w:r w:rsidR="00C66C7E">
          <w:rPr>
            <w:noProof/>
            <w:webHidden/>
          </w:rPr>
          <w:instrText xml:space="preserve"> PAGEREF _Toc197964628 \h </w:instrText>
        </w:r>
        <w:r w:rsidR="00C66C7E">
          <w:rPr>
            <w:noProof/>
            <w:webHidden/>
          </w:rPr>
        </w:r>
        <w:r w:rsidR="00C66C7E">
          <w:rPr>
            <w:noProof/>
            <w:webHidden/>
          </w:rPr>
          <w:fldChar w:fldCharType="separate"/>
        </w:r>
        <w:r w:rsidR="00C66C7E">
          <w:rPr>
            <w:noProof/>
            <w:webHidden/>
          </w:rPr>
          <w:t>13</w:t>
        </w:r>
        <w:r w:rsidR="00C66C7E">
          <w:rPr>
            <w:noProof/>
            <w:webHidden/>
          </w:rPr>
          <w:fldChar w:fldCharType="end"/>
        </w:r>
      </w:hyperlink>
    </w:p>
    <w:p w14:paraId="08BD7A9F" w14:textId="2FFAF1F9"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29" w:history="1">
        <w:r w:rsidR="00C66C7E" w:rsidRPr="00827721">
          <w:rPr>
            <w:rStyle w:val="Lienhypertexte"/>
            <w:noProof/>
          </w:rPr>
          <w:t>4.8. Suspension totale ou partielle ou perte de l’accréditation par le laboratoire ou l’unité de gestion du passeport de l’athlète</w:t>
        </w:r>
        <w:r w:rsidR="00C66C7E">
          <w:rPr>
            <w:noProof/>
            <w:webHidden/>
          </w:rPr>
          <w:tab/>
        </w:r>
        <w:r w:rsidR="00C66C7E">
          <w:rPr>
            <w:noProof/>
            <w:webHidden/>
          </w:rPr>
          <w:fldChar w:fldCharType="begin"/>
        </w:r>
        <w:r w:rsidR="00C66C7E">
          <w:rPr>
            <w:noProof/>
            <w:webHidden/>
          </w:rPr>
          <w:instrText xml:space="preserve"> PAGEREF _Toc197964629 \h </w:instrText>
        </w:r>
        <w:r w:rsidR="00C66C7E">
          <w:rPr>
            <w:noProof/>
            <w:webHidden/>
          </w:rPr>
        </w:r>
        <w:r w:rsidR="00C66C7E">
          <w:rPr>
            <w:noProof/>
            <w:webHidden/>
          </w:rPr>
          <w:fldChar w:fldCharType="separate"/>
        </w:r>
        <w:r w:rsidR="00C66C7E">
          <w:rPr>
            <w:noProof/>
            <w:webHidden/>
          </w:rPr>
          <w:t>14</w:t>
        </w:r>
        <w:r w:rsidR="00C66C7E">
          <w:rPr>
            <w:noProof/>
            <w:webHidden/>
          </w:rPr>
          <w:fldChar w:fldCharType="end"/>
        </w:r>
      </w:hyperlink>
    </w:p>
    <w:p w14:paraId="6815E6CC" w14:textId="70E0C316"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0" w:history="1">
        <w:r w:rsidR="00C66C7E" w:rsidRPr="00827721">
          <w:rPr>
            <w:rStyle w:val="Lienhypertexte"/>
            <w:noProof/>
          </w:rPr>
          <w:t>4.9. Données à caractère personnel</w:t>
        </w:r>
        <w:r w:rsidR="00C66C7E">
          <w:rPr>
            <w:noProof/>
            <w:webHidden/>
          </w:rPr>
          <w:tab/>
        </w:r>
        <w:r w:rsidR="00C66C7E">
          <w:rPr>
            <w:noProof/>
            <w:webHidden/>
          </w:rPr>
          <w:fldChar w:fldCharType="begin"/>
        </w:r>
        <w:r w:rsidR="00C66C7E">
          <w:rPr>
            <w:noProof/>
            <w:webHidden/>
          </w:rPr>
          <w:instrText xml:space="preserve"> PAGEREF _Toc197964630 \h </w:instrText>
        </w:r>
        <w:r w:rsidR="00C66C7E">
          <w:rPr>
            <w:noProof/>
            <w:webHidden/>
          </w:rPr>
        </w:r>
        <w:r w:rsidR="00C66C7E">
          <w:rPr>
            <w:noProof/>
            <w:webHidden/>
          </w:rPr>
          <w:fldChar w:fldCharType="separate"/>
        </w:r>
        <w:r w:rsidR="00C66C7E">
          <w:rPr>
            <w:noProof/>
            <w:webHidden/>
          </w:rPr>
          <w:t>14</w:t>
        </w:r>
        <w:r w:rsidR="00C66C7E">
          <w:rPr>
            <w:noProof/>
            <w:webHidden/>
          </w:rPr>
          <w:fldChar w:fldCharType="end"/>
        </w:r>
      </w:hyperlink>
    </w:p>
    <w:p w14:paraId="2B44136D" w14:textId="0D5F677D"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1" w:history="1">
        <w:r w:rsidR="00C66C7E" w:rsidRPr="00827721">
          <w:rPr>
            <w:rStyle w:val="Lienhypertexte"/>
            <w:noProof/>
          </w:rPr>
          <w:t>4.10. Changement d’intervenant à l’initiative du titulaire</w:t>
        </w:r>
        <w:r w:rsidR="00C66C7E">
          <w:rPr>
            <w:noProof/>
            <w:webHidden/>
          </w:rPr>
          <w:tab/>
        </w:r>
        <w:r w:rsidR="00C66C7E">
          <w:rPr>
            <w:noProof/>
            <w:webHidden/>
          </w:rPr>
          <w:fldChar w:fldCharType="begin"/>
        </w:r>
        <w:r w:rsidR="00C66C7E">
          <w:rPr>
            <w:noProof/>
            <w:webHidden/>
          </w:rPr>
          <w:instrText xml:space="preserve"> PAGEREF _Toc197964631 \h </w:instrText>
        </w:r>
        <w:r w:rsidR="00C66C7E">
          <w:rPr>
            <w:noProof/>
            <w:webHidden/>
          </w:rPr>
        </w:r>
        <w:r w:rsidR="00C66C7E">
          <w:rPr>
            <w:noProof/>
            <w:webHidden/>
          </w:rPr>
          <w:fldChar w:fldCharType="separate"/>
        </w:r>
        <w:r w:rsidR="00C66C7E">
          <w:rPr>
            <w:noProof/>
            <w:webHidden/>
          </w:rPr>
          <w:t>15</w:t>
        </w:r>
        <w:r w:rsidR="00C66C7E">
          <w:rPr>
            <w:noProof/>
            <w:webHidden/>
          </w:rPr>
          <w:fldChar w:fldCharType="end"/>
        </w:r>
      </w:hyperlink>
    </w:p>
    <w:p w14:paraId="6DAA04FA" w14:textId="3CCB927C" w:rsidR="00C66C7E" w:rsidRDefault="000D5D6B">
      <w:pPr>
        <w:pStyle w:val="TM1"/>
        <w:rPr>
          <w:rFonts w:asciiTheme="minorHAnsi" w:eastAsiaTheme="minorEastAsia" w:hAnsiTheme="minorHAnsi" w:cstheme="minorBidi"/>
          <w:b w:val="0"/>
          <w:sz w:val="22"/>
          <w:szCs w:val="22"/>
          <w:lang w:eastAsia="fr-FR"/>
        </w:rPr>
      </w:pPr>
      <w:hyperlink w:anchor="_Toc197964632" w:history="1">
        <w:r w:rsidR="00C66C7E" w:rsidRPr="00827721">
          <w:rPr>
            <w:rStyle w:val="Lienhypertexte"/>
            <w:bCs/>
          </w:rPr>
          <w:t>Article 5 : Prix et modalités de règlement des prestations</w:t>
        </w:r>
        <w:r w:rsidR="00C66C7E">
          <w:rPr>
            <w:webHidden/>
          </w:rPr>
          <w:tab/>
        </w:r>
        <w:r w:rsidR="00C66C7E">
          <w:rPr>
            <w:webHidden/>
          </w:rPr>
          <w:fldChar w:fldCharType="begin"/>
        </w:r>
        <w:r w:rsidR="00C66C7E">
          <w:rPr>
            <w:webHidden/>
          </w:rPr>
          <w:instrText xml:space="preserve"> PAGEREF _Toc197964632 \h </w:instrText>
        </w:r>
        <w:r w:rsidR="00C66C7E">
          <w:rPr>
            <w:webHidden/>
          </w:rPr>
        </w:r>
        <w:r w:rsidR="00C66C7E">
          <w:rPr>
            <w:webHidden/>
          </w:rPr>
          <w:fldChar w:fldCharType="separate"/>
        </w:r>
        <w:r w:rsidR="00C66C7E">
          <w:rPr>
            <w:webHidden/>
          </w:rPr>
          <w:t>15</w:t>
        </w:r>
        <w:r w:rsidR="00C66C7E">
          <w:rPr>
            <w:webHidden/>
          </w:rPr>
          <w:fldChar w:fldCharType="end"/>
        </w:r>
      </w:hyperlink>
    </w:p>
    <w:p w14:paraId="2E8DD67E" w14:textId="6C739D51"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3" w:history="1">
        <w:r w:rsidR="00C66C7E" w:rsidRPr="00827721">
          <w:rPr>
            <w:rStyle w:val="Lienhypertexte"/>
            <w:rFonts w:eastAsia="SimSun"/>
            <w:noProof/>
          </w:rPr>
          <w:t>5.1. Nature des prix</w:t>
        </w:r>
        <w:r w:rsidR="00C66C7E">
          <w:rPr>
            <w:noProof/>
            <w:webHidden/>
          </w:rPr>
          <w:tab/>
        </w:r>
        <w:r w:rsidR="00C66C7E">
          <w:rPr>
            <w:noProof/>
            <w:webHidden/>
          </w:rPr>
          <w:fldChar w:fldCharType="begin"/>
        </w:r>
        <w:r w:rsidR="00C66C7E">
          <w:rPr>
            <w:noProof/>
            <w:webHidden/>
          </w:rPr>
          <w:instrText xml:space="preserve"> PAGEREF _Toc197964633 \h </w:instrText>
        </w:r>
        <w:r w:rsidR="00C66C7E">
          <w:rPr>
            <w:noProof/>
            <w:webHidden/>
          </w:rPr>
        </w:r>
        <w:r w:rsidR="00C66C7E">
          <w:rPr>
            <w:noProof/>
            <w:webHidden/>
          </w:rPr>
          <w:fldChar w:fldCharType="separate"/>
        </w:r>
        <w:r w:rsidR="00C66C7E">
          <w:rPr>
            <w:noProof/>
            <w:webHidden/>
          </w:rPr>
          <w:t>15</w:t>
        </w:r>
        <w:r w:rsidR="00C66C7E">
          <w:rPr>
            <w:noProof/>
            <w:webHidden/>
          </w:rPr>
          <w:fldChar w:fldCharType="end"/>
        </w:r>
      </w:hyperlink>
    </w:p>
    <w:p w14:paraId="126A7A5D" w14:textId="32DCC47A"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4" w:history="1">
        <w:r w:rsidR="00C66C7E" w:rsidRPr="00827721">
          <w:rPr>
            <w:rStyle w:val="Lienhypertexte"/>
            <w:rFonts w:eastAsia="SimSun"/>
            <w:noProof/>
          </w:rPr>
          <w:t>5.2. Contenu des prix</w:t>
        </w:r>
        <w:r w:rsidR="00C66C7E">
          <w:rPr>
            <w:noProof/>
            <w:webHidden/>
          </w:rPr>
          <w:tab/>
        </w:r>
        <w:r w:rsidR="00C66C7E">
          <w:rPr>
            <w:noProof/>
            <w:webHidden/>
          </w:rPr>
          <w:fldChar w:fldCharType="begin"/>
        </w:r>
        <w:r w:rsidR="00C66C7E">
          <w:rPr>
            <w:noProof/>
            <w:webHidden/>
          </w:rPr>
          <w:instrText xml:space="preserve"> PAGEREF _Toc197964634 \h </w:instrText>
        </w:r>
        <w:r w:rsidR="00C66C7E">
          <w:rPr>
            <w:noProof/>
            <w:webHidden/>
          </w:rPr>
        </w:r>
        <w:r w:rsidR="00C66C7E">
          <w:rPr>
            <w:noProof/>
            <w:webHidden/>
          </w:rPr>
          <w:fldChar w:fldCharType="separate"/>
        </w:r>
        <w:r w:rsidR="00C66C7E">
          <w:rPr>
            <w:noProof/>
            <w:webHidden/>
          </w:rPr>
          <w:t>15</w:t>
        </w:r>
        <w:r w:rsidR="00C66C7E">
          <w:rPr>
            <w:noProof/>
            <w:webHidden/>
          </w:rPr>
          <w:fldChar w:fldCharType="end"/>
        </w:r>
      </w:hyperlink>
    </w:p>
    <w:p w14:paraId="19E50C6B" w14:textId="1B504C53"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5" w:history="1">
        <w:r w:rsidR="00C66C7E" w:rsidRPr="00827721">
          <w:rPr>
            <w:rStyle w:val="Lienhypertexte"/>
            <w:rFonts w:eastAsia="SimSun"/>
            <w:noProof/>
          </w:rPr>
          <w:t>5.3. Forme des prix</w:t>
        </w:r>
        <w:r w:rsidR="00C66C7E">
          <w:rPr>
            <w:noProof/>
            <w:webHidden/>
          </w:rPr>
          <w:tab/>
        </w:r>
        <w:r w:rsidR="00C66C7E">
          <w:rPr>
            <w:noProof/>
            <w:webHidden/>
          </w:rPr>
          <w:fldChar w:fldCharType="begin"/>
        </w:r>
        <w:r w:rsidR="00C66C7E">
          <w:rPr>
            <w:noProof/>
            <w:webHidden/>
          </w:rPr>
          <w:instrText xml:space="preserve"> PAGEREF _Toc197964635 \h </w:instrText>
        </w:r>
        <w:r w:rsidR="00C66C7E">
          <w:rPr>
            <w:noProof/>
            <w:webHidden/>
          </w:rPr>
        </w:r>
        <w:r w:rsidR="00C66C7E">
          <w:rPr>
            <w:noProof/>
            <w:webHidden/>
          </w:rPr>
          <w:fldChar w:fldCharType="separate"/>
        </w:r>
        <w:r w:rsidR="00C66C7E">
          <w:rPr>
            <w:noProof/>
            <w:webHidden/>
          </w:rPr>
          <w:t>16</w:t>
        </w:r>
        <w:r w:rsidR="00C66C7E">
          <w:rPr>
            <w:noProof/>
            <w:webHidden/>
          </w:rPr>
          <w:fldChar w:fldCharType="end"/>
        </w:r>
      </w:hyperlink>
    </w:p>
    <w:p w14:paraId="031A150E" w14:textId="30DADA4C"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6" w:history="1">
        <w:r w:rsidR="00C66C7E" w:rsidRPr="00827721">
          <w:rPr>
            <w:rStyle w:val="Lienhypertexte"/>
            <w:rFonts w:eastAsia="SimSun"/>
            <w:noProof/>
          </w:rPr>
          <w:t>5.4. Clause de sauvegarde</w:t>
        </w:r>
        <w:r w:rsidR="00C66C7E">
          <w:rPr>
            <w:noProof/>
            <w:webHidden/>
          </w:rPr>
          <w:tab/>
        </w:r>
        <w:r w:rsidR="00C66C7E">
          <w:rPr>
            <w:noProof/>
            <w:webHidden/>
          </w:rPr>
          <w:fldChar w:fldCharType="begin"/>
        </w:r>
        <w:r w:rsidR="00C66C7E">
          <w:rPr>
            <w:noProof/>
            <w:webHidden/>
          </w:rPr>
          <w:instrText xml:space="preserve"> PAGEREF _Toc197964636 \h </w:instrText>
        </w:r>
        <w:r w:rsidR="00C66C7E">
          <w:rPr>
            <w:noProof/>
            <w:webHidden/>
          </w:rPr>
        </w:r>
        <w:r w:rsidR="00C66C7E">
          <w:rPr>
            <w:noProof/>
            <w:webHidden/>
          </w:rPr>
          <w:fldChar w:fldCharType="separate"/>
        </w:r>
        <w:r w:rsidR="00C66C7E">
          <w:rPr>
            <w:noProof/>
            <w:webHidden/>
          </w:rPr>
          <w:t>16</w:t>
        </w:r>
        <w:r w:rsidR="00C66C7E">
          <w:rPr>
            <w:noProof/>
            <w:webHidden/>
          </w:rPr>
          <w:fldChar w:fldCharType="end"/>
        </w:r>
      </w:hyperlink>
    </w:p>
    <w:p w14:paraId="1AA665B2" w14:textId="23B4E994"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37" w:history="1">
        <w:r w:rsidR="00C66C7E" w:rsidRPr="00827721">
          <w:rPr>
            <w:rStyle w:val="Lienhypertexte"/>
            <w:rFonts w:eastAsia="SimSun"/>
            <w:noProof/>
          </w:rPr>
          <w:t>5.5. Clause de réexamen</w:t>
        </w:r>
        <w:r w:rsidR="00C66C7E">
          <w:rPr>
            <w:noProof/>
            <w:webHidden/>
          </w:rPr>
          <w:tab/>
        </w:r>
        <w:r w:rsidR="00C66C7E">
          <w:rPr>
            <w:noProof/>
            <w:webHidden/>
          </w:rPr>
          <w:fldChar w:fldCharType="begin"/>
        </w:r>
        <w:r w:rsidR="00C66C7E">
          <w:rPr>
            <w:noProof/>
            <w:webHidden/>
          </w:rPr>
          <w:instrText xml:space="preserve"> PAGEREF _Toc197964637 \h </w:instrText>
        </w:r>
        <w:r w:rsidR="00C66C7E">
          <w:rPr>
            <w:noProof/>
            <w:webHidden/>
          </w:rPr>
        </w:r>
        <w:r w:rsidR="00C66C7E">
          <w:rPr>
            <w:noProof/>
            <w:webHidden/>
          </w:rPr>
          <w:fldChar w:fldCharType="separate"/>
        </w:r>
        <w:r w:rsidR="00C66C7E">
          <w:rPr>
            <w:noProof/>
            <w:webHidden/>
          </w:rPr>
          <w:t>16</w:t>
        </w:r>
        <w:r w:rsidR="00C66C7E">
          <w:rPr>
            <w:noProof/>
            <w:webHidden/>
          </w:rPr>
          <w:fldChar w:fldCharType="end"/>
        </w:r>
      </w:hyperlink>
    </w:p>
    <w:p w14:paraId="7C982C90" w14:textId="487096A4" w:rsidR="00C66C7E" w:rsidRDefault="000D5D6B">
      <w:pPr>
        <w:pStyle w:val="TM1"/>
        <w:rPr>
          <w:rFonts w:asciiTheme="minorHAnsi" w:eastAsiaTheme="minorEastAsia" w:hAnsiTheme="minorHAnsi" w:cstheme="minorBidi"/>
          <w:b w:val="0"/>
          <w:sz w:val="22"/>
          <w:szCs w:val="22"/>
          <w:lang w:eastAsia="fr-FR"/>
        </w:rPr>
      </w:pPr>
      <w:hyperlink w:anchor="_Toc197964638" w:history="1">
        <w:r w:rsidR="00C66C7E" w:rsidRPr="00827721">
          <w:rPr>
            <w:rStyle w:val="Lienhypertexte"/>
            <w:bCs/>
          </w:rPr>
          <w:t>Article 6 : Avance</w:t>
        </w:r>
        <w:r w:rsidR="00C66C7E">
          <w:rPr>
            <w:webHidden/>
          </w:rPr>
          <w:tab/>
        </w:r>
        <w:r w:rsidR="00C66C7E">
          <w:rPr>
            <w:webHidden/>
          </w:rPr>
          <w:fldChar w:fldCharType="begin"/>
        </w:r>
        <w:r w:rsidR="00C66C7E">
          <w:rPr>
            <w:webHidden/>
          </w:rPr>
          <w:instrText xml:space="preserve"> PAGEREF _Toc197964638 \h </w:instrText>
        </w:r>
        <w:r w:rsidR="00C66C7E">
          <w:rPr>
            <w:webHidden/>
          </w:rPr>
        </w:r>
        <w:r w:rsidR="00C66C7E">
          <w:rPr>
            <w:webHidden/>
          </w:rPr>
          <w:fldChar w:fldCharType="separate"/>
        </w:r>
        <w:r w:rsidR="00C66C7E">
          <w:rPr>
            <w:webHidden/>
          </w:rPr>
          <w:t>16</w:t>
        </w:r>
        <w:r w:rsidR="00C66C7E">
          <w:rPr>
            <w:webHidden/>
          </w:rPr>
          <w:fldChar w:fldCharType="end"/>
        </w:r>
      </w:hyperlink>
    </w:p>
    <w:p w14:paraId="74F28B6B" w14:textId="44FDC470" w:rsidR="00C66C7E" w:rsidRDefault="000D5D6B">
      <w:pPr>
        <w:pStyle w:val="TM1"/>
        <w:rPr>
          <w:rFonts w:asciiTheme="minorHAnsi" w:eastAsiaTheme="minorEastAsia" w:hAnsiTheme="minorHAnsi" w:cstheme="minorBidi"/>
          <w:b w:val="0"/>
          <w:sz w:val="22"/>
          <w:szCs w:val="22"/>
          <w:lang w:eastAsia="fr-FR"/>
        </w:rPr>
      </w:pPr>
      <w:hyperlink w:anchor="_Toc197964639" w:history="1">
        <w:r w:rsidR="00C66C7E" w:rsidRPr="00827721">
          <w:rPr>
            <w:rStyle w:val="Lienhypertexte"/>
            <w:bCs/>
          </w:rPr>
          <w:t>Article 7 : Conditions de passation des commandes</w:t>
        </w:r>
        <w:r w:rsidR="00C66C7E">
          <w:rPr>
            <w:webHidden/>
          </w:rPr>
          <w:tab/>
        </w:r>
        <w:r w:rsidR="00C66C7E">
          <w:rPr>
            <w:webHidden/>
          </w:rPr>
          <w:fldChar w:fldCharType="begin"/>
        </w:r>
        <w:r w:rsidR="00C66C7E">
          <w:rPr>
            <w:webHidden/>
          </w:rPr>
          <w:instrText xml:space="preserve"> PAGEREF _Toc197964639 \h </w:instrText>
        </w:r>
        <w:r w:rsidR="00C66C7E">
          <w:rPr>
            <w:webHidden/>
          </w:rPr>
        </w:r>
        <w:r w:rsidR="00C66C7E">
          <w:rPr>
            <w:webHidden/>
          </w:rPr>
          <w:fldChar w:fldCharType="separate"/>
        </w:r>
        <w:r w:rsidR="00C66C7E">
          <w:rPr>
            <w:webHidden/>
          </w:rPr>
          <w:t>16</w:t>
        </w:r>
        <w:r w:rsidR="00C66C7E">
          <w:rPr>
            <w:webHidden/>
          </w:rPr>
          <w:fldChar w:fldCharType="end"/>
        </w:r>
      </w:hyperlink>
    </w:p>
    <w:p w14:paraId="17DB727F" w14:textId="10F10DB1" w:rsidR="00C66C7E" w:rsidRDefault="000D5D6B">
      <w:pPr>
        <w:pStyle w:val="TM1"/>
        <w:rPr>
          <w:rFonts w:asciiTheme="minorHAnsi" w:eastAsiaTheme="minorEastAsia" w:hAnsiTheme="minorHAnsi" w:cstheme="minorBidi"/>
          <w:b w:val="0"/>
          <w:sz w:val="22"/>
          <w:szCs w:val="22"/>
          <w:lang w:eastAsia="fr-FR"/>
        </w:rPr>
      </w:pPr>
      <w:hyperlink w:anchor="_Toc197964640" w:history="1">
        <w:r w:rsidR="00C66C7E" w:rsidRPr="00827721">
          <w:rPr>
            <w:rStyle w:val="Lienhypertexte"/>
            <w:bCs/>
          </w:rPr>
          <w:t>Article 8 : Assurance</w:t>
        </w:r>
        <w:r w:rsidR="00C66C7E">
          <w:rPr>
            <w:webHidden/>
          </w:rPr>
          <w:tab/>
        </w:r>
        <w:r w:rsidR="00C66C7E">
          <w:rPr>
            <w:webHidden/>
          </w:rPr>
          <w:fldChar w:fldCharType="begin"/>
        </w:r>
        <w:r w:rsidR="00C66C7E">
          <w:rPr>
            <w:webHidden/>
          </w:rPr>
          <w:instrText xml:space="preserve"> PAGEREF _Toc197964640 \h </w:instrText>
        </w:r>
        <w:r w:rsidR="00C66C7E">
          <w:rPr>
            <w:webHidden/>
          </w:rPr>
        </w:r>
        <w:r w:rsidR="00C66C7E">
          <w:rPr>
            <w:webHidden/>
          </w:rPr>
          <w:fldChar w:fldCharType="separate"/>
        </w:r>
        <w:r w:rsidR="00C66C7E">
          <w:rPr>
            <w:webHidden/>
          </w:rPr>
          <w:t>17</w:t>
        </w:r>
        <w:r w:rsidR="00C66C7E">
          <w:rPr>
            <w:webHidden/>
          </w:rPr>
          <w:fldChar w:fldCharType="end"/>
        </w:r>
      </w:hyperlink>
    </w:p>
    <w:p w14:paraId="58C437E5" w14:textId="325CA19D" w:rsidR="00C66C7E" w:rsidRDefault="000D5D6B">
      <w:pPr>
        <w:pStyle w:val="TM1"/>
        <w:rPr>
          <w:rFonts w:asciiTheme="minorHAnsi" w:eastAsiaTheme="minorEastAsia" w:hAnsiTheme="minorHAnsi" w:cstheme="minorBidi"/>
          <w:b w:val="0"/>
          <w:sz w:val="22"/>
          <w:szCs w:val="22"/>
          <w:lang w:eastAsia="fr-FR"/>
        </w:rPr>
      </w:pPr>
      <w:hyperlink w:anchor="_Toc197964641" w:history="1">
        <w:r w:rsidR="00C66C7E" w:rsidRPr="00827721">
          <w:rPr>
            <w:rStyle w:val="Lienhypertexte"/>
            <w:bCs/>
          </w:rPr>
          <w:t>Article 9 : Pénalités</w:t>
        </w:r>
        <w:r w:rsidR="00C66C7E">
          <w:rPr>
            <w:webHidden/>
          </w:rPr>
          <w:tab/>
        </w:r>
        <w:r w:rsidR="00C66C7E">
          <w:rPr>
            <w:webHidden/>
          </w:rPr>
          <w:fldChar w:fldCharType="begin"/>
        </w:r>
        <w:r w:rsidR="00C66C7E">
          <w:rPr>
            <w:webHidden/>
          </w:rPr>
          <w:instrText xml:space="preserve"> PAGEREF _Toc197964641 \h </w:instrText>
        </w:r>
        <w:r w:rsidR="00C66C7E">
          <w:rPr>
            <w:webHidden/>
          </w:rPr>
        </w:r>
        <w:r w:rsidR="00C66C7E">
          <w:rPr>
            <w:webHidden/>
          </w:rPr>
          <w:fldChar w:fldCharType="separate"/>
        </w:r>
        <w:r w:rsidR="00C66C7E">
          <w:rPr>
            <w:webHidden/>
          </w:rPr>
          <w:t>17</w:t>
        </w:r>
        <w:r w:rsidR="00C66C7E">
          <w:rPr>
            <w:webHidden/>
          </w:rPr>
          <w:fldChar w:fldCharType="end"/>
        </w:r>
      </w:hyperlink>
    </w:p>
    <w:p w14:paraId="7AA12A26" w14:textId="4B316C73"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2" w:history="1">
        <w:r w:rsidR="00C66C7E" w:rsidRPr="00827721">
          <w:rPr>
            <w:rStyle w:val="Lienhypertexte"/>
            <w:rFonts w:eastAsia="SimSun"/>
            <w:noProof/>
          </w:rPr>
          <w:t>9.1 Dispositions générales</w:t>
        </w:r>
        <w:r w:rsidR="00C66C7E">
          <w:rPr>
            <w:noProof/>
            <w:webHidden/>
          </w:rPr>
          <w:tab/>
        </w:r>
        <w:r w:rsidR="00C66C7E">
          <w:rPr>
            <w:noProof/>
            <w:webHidden/>
          </w:rPr>
          <w:fldChar w:fldCharType="begin"/>
        </w:r>
        <w:r w:rsidR="00C66C7E">
          <w:rPr>
            <w:noProof/>
            <w:webHidden/>
          </w:rPr>
          <w:instrText xml:space="preserve"> PAGEREF _Toc197964642 \h </w:instrText>
        </w:r>
        <w:r w:rsidR="00C66C7E">
          <w:rPr>
            <w:noProof/>
            <w:webHidden/>
          </w:rPr>
        </w:r>
        <w:r w:rsidR="00C66C7E">
          <w:rPr>
            <w:noProof/>
            <w:webHidden/>
          </w:rPr>
          <w:fldChar w:fldCharType="separate"/>
        </w:r>
        <w:r w:rsidR="00C66C7E">
          <w:rPr>
            <w:noProof/>
            <w:webHidden/>
          </w:rPr>
          <w:t>17</w:t>
        </w:r>
        <w:r w:rsidR="00C66C7E">
          <w:rPr>
            <w:noProof/>
            <w:webHidden/>
          </w:rPr>
          <w:fldChar w:fldCharType="end"/>
        </w:r>
      </w:hyperlink>
    </w:p>
    <w:p w14:paraId="13DAEB78" w14:textId="6ED75EC9"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3" w:history="1">
        <w:r w:rsidR="00C66C7E" w:rsidRPr="00827721">
          <w:rPr>
            <w:rStyle w:val="Lienhypertexte"/>
            <w:rFonts w:eastAsia="SimSun"/>
            <w:noProof/>
          </w:rPr>
          <w:t>9.2 Quantum des pénalités</w:t>
        </w:r>
        <w:r w:rsidR="00C66C7E">
          <w:rPr>
            <w:noProof/>
            <w:webHidden/>
          </w:rPr>
          <w:tab/>
        </w:r>
        <w:r w:rsidR="00C66C7E">
          <w:rPr>
            <w:noProof/>
            <w:webHidden/>
          </w:rPr>
          <w:fldChar w:fldCharType="begin"/>
        </w:r>
        <w:r w:rsidR="00C66C7E">
          <w:rPr>
            <w:noProof/>
            <w:webHidden/>
          </w:rPr>
          <w:instrText xml:space="preserve"> PAGEREF _Toc197964643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50881137" w14:textId="72D5E452"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4" w:history="1">
        <w:r w:rsidR="00C66C7E" w:rsidRPr="00827721">
          <w:rPr>
            <w:rStyle w:val="Lienhypertexte"/>
            <w:rFonts w:eastAsia="SimSun"/>
            <w:noProof/>
          </w:rPr>
          <w:t>9.3 Plafonnement des pénalités</w:t>
        </w:r>
        <w:r w:rsidR="00C66C7E">
          <w:rPr>
            <w:noProof/>
            <w:webHidden/>
          </w:rPr>
          <w:tab/>
        </w:r>
        <w:r w:rsidR="00C66C7E">
          <w:rPr>
            <w:noProof/>
            <w:webHidden/>
          </w:rPr>
          <w:fldChar w:fldCharType="begin"/>
        </w:r>
        <w:r w:rsidR="00C66C7E">
          <w:rPr>
            <w:noProof/>
            <w:webHidden/>
          </w:rPr>
          <w:instrText xml:space="preserve"> PAGEREF _Toc197964644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0F0954C8" w14:textId="046133EF" w:rsidR="00C66C7E" w:rsidRDefault="000D5D6B">
      <w:pPr>
        <w:pStyle w:val="TM1"/>
        <w:rPr>
          <w:rFonts w:asciiTheme="minorHAnsi" w:eastAsiaTheme="minorEastAsia" w:hAnsiTheme="minorHAnsi" w:cstheme="minorBidi"/>
          <w:b w:val="0"/>
          <w:sz w:val="22"/>
          <w:szCs w:val="22"/>
          <w:lang w:eastAsia="fr-FR"/>
        </w:rPr>
      </w:pPr>
      <w:hyperlink w:anchor="_Toc197964645" w:history="1">
        <w:r w:rsidR="00C66C7E" w:rsidRPr="00827721">
          <w:rPr>
            <w:rStyle w:val="Lienhypertexte"/>
            <w:bCs/>
          </w:rPr>
          <w:t>Article 10 : Vérification et réception des prestations</w:t>
        </w:r>
        <w:r w:rsidR="00C66C7E">
          <w:rPr>
            <w:webHidden/>
          </w:rPr>
          <w:tab/>
        </w:r>
        <w:r w:rsidR="00C66C7E">
          <w:rPr>
            <w:webHidden/>
          </w:rPr>
          <w:fldChar w:fldCharType="begin"/>
        </w:r>
        <w:r w:rsidR="00C66C7E">
          <w:rPr>
            <w:webHidden/>
          </w:rPr>
          <w:instrText xml:space="preserve"> PAGEREF _Toc197964645 \h </w:instrText>
        </w:r>
        <w:r w:rsidR="00C66C7E">
          <w:rPr>
            <w:webHidden/>
          </w:rPr>
        </w:r>
        <w:r w:rsidR="00C66C7E">
          <w:rPr>
            <w:webHidden/>
          </w:rPr>
          <w:fldChar w:fldCharType="separate"/>
        </w:r>
        <w:r w:rsidR="00C66C7E">
          <w:rPr>
            <w:webHidden/>
          </w:rPr>
          <w:t>19</w:t>
        </w:r>
        <w:r w:rsidR="00C66C7E">
          <w:rPr>
            <w:webHidden/>
          </w:rPr>
          <w:fldChar w:fldCharType="end"/>
        </w:r>
      </w:hyperlink>
    </w:p>
    <w:p w14:paraId="74064269" w14:textId="0F14D4A4"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6" w:history="1">
        <w:r w:rsidR="00C66C7E" w:rsidRPr="00827721">
          <w:rPr>
            <w:rStyle w:val="Lienhypertexte"/>
            <w:rFonts w:eastAsia="SimSun"/>
            <w:noProof/>
          </w:rPr>
          <w:t>10.1 Opération de vérification</w:t>
        </w:r>
        <w:r w:rsidR="00C66C7E">
          <w:rPr>
            <w:noProof/>
            <w:webHidden/>
          </w:rPr>
          <w:tab/>
        </w:r>
        <w:r w:rsidR="00C66C7E">
          <w:rPr>
            <w:noProof/>
            <w:webHidden/>
          </w:rPr>
          <w:fldChar w:fldCharType="begin"/>
        </w:r>
        <w:r w:rsidR="00C66C7E">
          <w:rPr>
            <w:noProof/>
            <w:webHidden/>
          </w:rPr>
          <w:instrText xml:space="preserve"> PAGEREF _Toc197964646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2F2EBA78" w14:textId="1538FA10"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7" w:history="1">
        <w:r w:rsidR="00C66C7E" w:rsidRPr="00827721">
          <w:rPr>
            <w:rStyle w:val="Lienhypertexte"/>
            <w:rFonts w:eastAsia="SimSun"/>
            <w:noProof/>
          </w:rPr>
          <w:t>10.2 Admission</w:t>
        </w:r>
        <w:r w:rsidR="00C66C7E">
          <w:rPr>
            <w:noProof/>
            <w:webHidden/>
          </w:rPr>
          <w:tab/>
        </w:r>
        <w:r w:rsidR="00C66C7E">
          <w:rPr>
            <w:noProof/>
            <w:webHidden/>
          </w:rPr>
          <w:fldChar w:fldCharType="begin"/>
        </w:r>
        <w:r w:rsidR="00C66C7E">
          <w:rPr>
            <w:noProof/>
            <w:webHidden/>
          </w:rPr>
          <w:instrText xml:space="preserve"> PAGEREF _Toc197964647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2EB45F0B" w14:textId="28A713FE"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48" w:history="1">
        <w:r w:rsidR="00C66C7E" w:rsidRPr="00827721">
          <w:rPr>
            <w:rStyle w:val="Lienhypertexte"/>
            <w:rFonts w:eastAsia="SimSun"/>
            <w:noProof/>
          </w:rPr>
          <w:t>10.3 Audits</w:t>
        </w:r>
        <w:r w:rsidR="00C66C7E">
          <w:rPr>
            <w:noProof/>
            <w:webHidden/>
          </w:rPr>
          <w:tab/>
        </w:r>
        <w:r w:rsidR="00C66C7E">
          <w:rPr>
            <w:noProof/>
            <w:webHidden/>
          </w:rPr>
          <w:fldChar w:fldCharType="begin"/>
        </w:r>
        <w:r w:rsidR="00C66C7E">
          <w:rPr>
            <w:noProof/>
            <w:webHidden/>
          </w:rPr>
          <w:instrText xml:space="preserve"> PAGEREF _Toc197964648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58AEED7B" w14:textId="48FE179C" w:rsidR="00C66C7E" w:rsidRDefault="000D5D6B">
      <w:pPr>
        <w:pStyle w:val="TM1"/>
        <w:rPr>
          <w:rFonts w:asciiTheme="minorHAnsi" w:eastAsiaTheme="minorEastAsia" w:hAnsiTheme="minorHAnsi" w:cstheme="minorBidi"/>
          <w:b w:val="0"/>
          <w:sz w:val="22"/>
          <w:szCs w:val="22"/>
          <w:lang w:eastAsia="fr-FR"/>
        </w:rPr>
      </w:pPr>
      <w:hyperlink w:anchor="_Toc197964649" w:history="1">
        <w:r w:rsidR="00C66C7E" w:rsidRPr="00827721">
          <w:rPr>
            <w:rStyle w:val="Lienhypertexte"/>
            <w:bCs/>
          </w:rPr>
          <w:t>Article 11 : Modalités de paiement</w:t>
        </w:r>
        <w:r w:rsidR="00C66C7E">
          <w:rPr>
            <w:webHidden/>
          </w:rPr>
          <w:tab/>
        </w:r>
        <w:r w:rsidR="00C66C7E">
          <w:rPr>
            <w:webHidden/>
          </w:rPr>
          <w:fldChar w:fldCharType="begin"/>
        </w:r>
        <w:r w:rsidR="00C66C7E">
          <w:rPr>
            <w:webHidden/>
          </w:rPr>
          <w:instrText xml:space="preserve"> PAGEREF _Toc197964649 \h </w:instrText>
        </w:r>
        <w:r w:rsidR="00C66C7E">
          <w:rPr>
            <w:webHidden/>
          </w:rPr>
        </w:r>
        <w:r w:rsidR="00C66C7E">
          <w:rPr>
            <w:webHidden/>
          </w:rPr>
          <w:fldChar w:fldCharType="separate"/>
        </w:r>
        <w:r w:rsidR="00C66C7E">
          <w:rPr>
            <w:webHidden/>
          </w:rPr>
          <w:t>19</w:t>
        </w:r>
        <w:r w:rsidR="00C66C7E">
          <w:rPr>
            <w:webHidden/>
          </w:rPr>
          <w:fldChar w:fldCharType="end"/>
        </w:r>
      </w:hyperlink>
    </w:p>
    <w:p w14:paraId="49D96246" w14:textId="43ECD790"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0" w:history="1">
        <w:r w:rsidR="00C66C7E" w:rsidRPr="00827721">
          <w:rPr>
            <w:rStyle w:val="Lienhypertexte"/>
            <w:rFonts w:eastAsia="SimSun"/>
            <w:noProof/>
          </w:rPr>
          <w:t>11.1. Cession ou nantissement de créances</w:t>
        </w:r>
        <w:r w:rsidR="00C66C7E">
          <w:rPr>
            <w:noProof/>
            <w:webHidden/>
          </w:rPr>
          <w:tab/>
        </w:r>
        <w:r w:rsidR="00C66C7E">
          <w:rPr>
            <w:noProof/>
            <w:webHidden/>
          </w:rPr>
          <w:fldChar w:fldCharType="begin"/>
        </w:r>
        <w:r w:rsidR="00C66C7E">
          <w:rPr>
            <w:noProof/>
            <w:webHidden/>
          </w:rPr>
          <w:instrText xml:space="preserve"> PAGEREF _Toc197964650 \h </w:instrText>
        </w:r>
        <w:r w:rsidR="00C66C7E">
          <w:rPr>
            <w:noProof/>
            <w:webHidden/>
          </w:rPr>
        </w:r>
        <w:r w:rsidR="00C66C7E">
          <w:rPr>
            <w:noProof/>
            <w:webHidden/>
          </w:rPr>
          <w:fldChar w:fldCharType="separate"/>
        </w:r>
        <w:r w:rsidR="00C66C7E">
          <w:rPr>
            <w:noProof/>
            <w:webHidden/>
          </w:rPr>
          <w:t>19</w:t>
        </w:r>
        <w:r w:rsidR="00C66C7E">
          <w:rPr>
            <w:noProof/>
            <w:webHidden/>
          </w:rPr>
          <w:fldChar w:fldCharType="end"/>
        </w:r>
      </w:hyperlink>
    </w:p>
    <w:p w14:paraId="339BE20F" w14:textId="515BD912"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1" w:history="1">
        <w:r w:rsidR="00C66C7E" w:rsidRPr="00827721">
          <w:rPr>
            <w:rStyle w:val="Lienhypertexte"/>
            <w:rFonts w:cs="Calibri"/>
            <w:noProof/>
          </w:rPr>
          <w:t>11.2. Présentation des demandes de paiement</w:t>
        </w:r>
        <w:r w:rsidR="00C66C7E">
          <w:rPr>
            <w:noProof/>
            <w:webHidden/>
          </w:rPr>
          <w:tab/>
        </w:r>
        <w:r w:rsidR="00C66C7E">
          <w:rPr>
            <w:noProof/>
            <w:webHidden/>
          </w:rPr>
          <w:fldChar w:fldCharType="begin"/>
        </w:r>
        <w:r w:rsidR="00C66C7E">
          <w:rPr>
            <w:noProof/>
            <w:webHidden/>
          </w:rPr>
          <w:instrText xml:space="preserve"> PAGEREF _Toc197964651 \h </w:instrText>
        </w:r>
        <w:r w:rsidR="00C66C7E">
          <w:rPr>
            <w:noProof/>
            <w:webHidden/>
          </w:rPr>
        </w:r>
        <w:r w:rsidR="00C66C7E">
          <w:rPr>
            <w:noProof/>
            <w:webHidden/>
          </w:rPr>
          <w:fldChar w:fldCharType="separate"/>
        </w:r>
        <w:r w:rsidR="00C66C7E">
          <w:rPr>
            <w:noProof/>
            <w:webHidden/>
          </w:rPr>
          <w:t>20</w:t>
        </w:r>
        <w:r w:rsidR="00C66C7E">
          <w:rPr>
            <w:noProof/>
            <w:webHidden/>
          </w:rPr>
          <w:fldChar w:fldCharType="end"/>
        </w:r>
      </w:hyperlink>
    </w:p>
    <w:p w14:paraId="7E3C2FFD" w14:textId="3D8DDF1A"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2" w:history="1">
        <w:r w:rsidR="00C66C7E" w:rsidRPr="00827721">
          <w:rPr>
            <w:rStyle w:val="Lienhypertexte"/>
            <w:rFonts w:eastAsia="SimSun"/>
            <w:noProof/>
          </w:rPr>
          <w:t>11.3. Modalités de paiement direct dans le cas d’un groupement</w:t>
        </w:r>
        <w:r w:rsidR="00C66C7E">
          <w:rPr>
            <w:noProof/>
            <w:webHidden/>
          </w:rPr>
          <w:tab/>
        </w:r>
        <w:r w:rsidR="00C66C7E">
          <w:rPr>
            <w:noProof/>
            <w:webHidden/>
          </w:rPr>
          <w:fldChar w:fldCharType="begin"/>
        </w:r>
        <w:r w:rsidR="00C66C7E">
          <w:rPr>
            <w:noProof/>
            <w:webHidden/>
          </w:rPr>
          <w:instrText xml:space="preserve"> PAGEREF _Toc197964652 \h </w:instrText>
        </w:r>
        <w:r w:rsidR="00C66C7E">
          <w:rPr>
            <w:noProof/>
            <w:webHidden/>
          </w:rPr>
        </w:r>
        <w:r w:rsidR="00C66C7E">
          <w:rPr>
            <w:noProof/>
            <w:webHidden/>
          </w:rPr>
          <w:fldChar w:fldCharType="separate"/>
        </w:r>
        <w:r w:rsidR="00C66C7E">
          <w:rPr>
            <w:noProof/>
            <w:webHidden/>
          </w:rPr>
          <w:t>20</w:t>
        </w:r>
        <w:r w:rsidR="00C66C7E">
          <w:rPr>
            <w:noProof/>
            <w:webHidden/>
          </w:rPr>
          <w:fldChar w:fldCharType="end"/>
        </w:r>
      </w:hyperlink>
    </w:p>
    <w:p w14:paraId="6609F53E" w14:textId="3C75B8BA"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3" w:history="1">
        <w:r w:rsidR="00C66C7E" w:rsidRPr="00827721">
          <w:rPr>
            <w:rStyle w:val="Lienhypertexte"/>
            <w:rFonts w:eastAsia="SimSun"/>
            <w:noProof/>
          </w:rPr>
          <w:t>11.4. Modalités de paiement direct des sous-traitants</w:t>
        </w:r>
        <w:r w:rsidR="00C66C7E">
          <w:rPr>
            <w:noProof/>
            <w:webHidden/>
          </w:rPr>
          <w:tab/>
        </w:r>
        <w:r w:rsidR="00C66C7E">
          <w:rPr>
            <w:noProof/>
            <w:webHidden/>
          </w:rPr>
          <w:fldChar w:fldCharType="begin"/>
        </w:r>
        <w:r w:rsidR="00C66C7E">
          <w:rPr>
            <w:noProof/>
            <w:webHidden/>
          </w:rPr>
          <w:instrText xml:space="preserve"> PAGEREF _Toc197964653 \h </w:instrText>
        </w:r>
        <w:r w:rsidR="00C66C7E">
          <w:rPr>
            <w:noProof/>
            <w:webHidden/>
          </w:rPr>
        </w:r>
        <w:r w:rsidR="00C66C7E">
          <w:rPr>
            <w:noProof/>
            <w:webHidden/>
          </w:rPr>
          <w:fldChar w:fldCharType="separate"/>
        </w:r>
        <w:r w:rsidR="00C66C7E">
          <w:rPr>
            <w:noProof/>
            <w:webHidden/>
          </w:rPr>
          <w:t>21</w:t>
        </w:r>
        <w:r w:rsidR="00C66C7E">
          <w:rPr>
            <w:noProof/>
            <w:webHidden/>
          </w:rPr>
          <w:fldChar w:fldCharType="end"/>
        </w:r>
      </w:hyperlink>
    </w:p>
    <w:p w14:paraId="271240F0" w14:textId="02CE0818"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4" w:history="1">
        <w:r w:rsidR="00C66C7E" w:rsidRPr="00827721">
          <w:rPr>
            <w:rStyle w:val="Lienhypertexte"/>
            <w:rFonts w:eastAsia="SimSun"/>
            <w:noProof/>
          </w:rPr>
          <w:t>11.5. Délai de paiement</w:t>
        </w:r>
        <w:r w:rsidR="00C66C7E">
          <w:rPr>
            <w:noProof/>
            <w:webHidden/>
          </w:rPr>
          <w:tab/>
        </w:r>
        <w:r w:rsidR="00C66C7E">
          <w:rPr>
            <w:noProof/>
            <w:webHidden/>
          </w:rPr>
          <w:fldChar w:fldCharType="begin"/>
        </w:r>
        <w:r w:rsidR="00C66C7E">
          <w:rPr>
            <w:noProof/>
            <w:webHidden/>
          </w:rPr>
          <w:instrText xml:space="preserve"> PAGEREF _Toc197964654 \h </w:instrText>
        </w:r>
        <w:r w:rsidR="00C66C7E">
          <w:rPr>
            <w:noProof/>
            <w:webHidden/>
          </w:rPr>
        </w:r>
        <w:r w:rsidR="00C66C7E">
          <w:rPr>
            <w:noProof/>
            <w:webHidden/>
          </w:rPr>
          <w:fldChar w:fldCharType="separate"/>
        </w:r>
        <w:r w:rsidR="00C66C7E">
          <w:rPr>
            <w:noProof/>
            <w:webHidden/>
          </w:rPr>
          <w:t>21</w:t>
        </w:r>
        <w:r w:rsidR="00C66C7E">
          <w:rPr>
            <w:noProof/>
            <w:webHidden/>
          </w:rPr>
          <w:fldChar w:fldCharType="end"/>
        </w:r>
      </w:hyperlink>
    </w:p>
    <w:p w14:paraId="025202DF" w14:textId="543FA8F8"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5" w:history="1">
        <w:r w:rsidR="00C66C7E" w:rsidRPr="00827721">
          <w:rPr>
            <w:rStyle w:val="Lienhypertexte"/>
            <w:rFonts w:eastAsia="SimSun"/>
            <w:noProof/>
          </w:rPr>
          <w:t>11.6. Intérêts moratoires</w:t>
        </w:r>
        <w:r w:rsidR="00C66C7E">
          <w:rPr>
            <w:noProof/>
            <w:webHidden/>
          </w:rPr>
          <w:tab/>
        </w:r>
        <w:r w:rsidR="00C66C7E">
          <w:rPr>
            <w:noProof/>
            <w:webHidden/>
          </w:rPr>
          <w:fldChar w:fldCharType="begin"/>
        </w:r>
        <w:r w:rsidR="00C66C7E">
          <w:rPr>
            <w:noProof/>
            <w:webHidden/>
          </w:rPr>
          <w:instrText xml:space="preserve"> PAGEREF _Toc197964655 \h </w:instrText>
        </w:r>
        <w:r w:rsidR="00C66C7E">
          <w:rPr>
            <w:noProof/>
            <w:webHidden/>
          </w:rPr>
        </w:r>
        <w:r w:rsidR="00C66C7E">
          <w:rPr>
            <w:noProof/>
            <w:webHidden/>
          </w:rPr>
          <w:fldChar w:fldCharType="separate"/>
        </w:r>
        <w:r w:rsidR="00C66C7E">
          <w:rPr>
            <w:noProof/>
            <w:webHidden/>
          </w:rPr>
          <w:t>21</w:t>
        </w:r>
        <w:r w:rsidR="00C66C7E">
          <w:rPr>
            <w:noProof/>
            <w:webHidden/>
          </w:rPr>
          <w:fldChar w:fldCharType="end"/>
        </w:r>
      </w:hyperlink>
    </w:p>
    <w:p w14:paraId="1F44C3A9" w14:textId="329C527C" w:rsidR="00C66C7E" w:rsidRDefault="000D5D6B">
      <w:pPr>
        <w:pStyle w:val="TM1"/>
        <w:rPr>
          <w:rFonts w:asciiTheme="minorHAnsi" w:eastAsiaTheme="minorEastAsia" w:hAnsiTheme="minorHAnsi" w:cstheme="minorBidi"/>
          <w:b w:val="0"/>
          <w:sz w:val="22"/>
          <w:szCs w:val="22"/>
          <w:lang w:eastAsia="fr-FR"/>
        </w:rPr>
      </w:pPr>
      <w:hyperlink w:anchor="_Toc197964656" w:history="1">
        <w:r w:rsidR="00C66C7E" w:rsidRPr="00827721">
          <w:rPr>
            <w:rStyle w:val="Lienhypertexte"/>
            <w:bCs/>
          </w:rPr>
          <w:t>Article 12 : Dispositions en matière de cotraitance et de sous-traitance</w:t>
        </w:r>
        <w:r w:rsidR="00C66C7E">
          <w:rPr>
            <w:webHidden/>
          </w:rPr>
          <w:tab/>
        </w:r>
        <w:r w:rsidR="00C66C7E">
          <w:rPr>
            <w:webHidden/>
          </w:rPr>
          <w:fldChar w:fldCharType="begin"/>
        </w:r>
        <w:r w:rsidR="00C66C7E">
          <w:rPr>
            <w:webHidden/>
          </w:rPr>
          <w:instrText xml:space="preserve"> PAGEREF _Toc197964656 \h </w:instrText>
        </w:r>
        <w:r w:rsidR="00C66C7E">
          <w:rPr>
            <w:webHidden/>
          </w:rPr>
        </w:r>
        <w:r w:rsidR="00C66C7E">
          <w:rPr>
            <w:webHidden/>
          </w:rPr>
          <w:fldChar w:fldCharType="separate"/>
        </w:r>
        <w:r w:rsidR="00C66C7E">
          <w:rPr>
            <w:webHidden/>
          </w:rPr>
          <w:t>21</w:t>
        </w:r>
        <w:r w:rsidR="00C66C7E">
          <w:rPr>
            <w:webHidden/>
          </w:rPr>
          <w:fldChar w:fldCharType="end"/>
        </w:r>
      </w:hyperlink>
    </w:p>
    <w:p w14:paraId="2C12E90A" w14:textId="4A51520F"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7" w:history="1">
        <w:r w:rsidR="00C66C7E" w:rsidRPr="00827721">
          <w:rPr>
            <w:rStyle w:val="Lienhypertexte"/>
            <w:rFonts w:eastAsia="SimSun"/>
            <w:noProof/>
          </w:rPr>
          <w:t>12.1. Cas de sous-traitance directe</w:t>
        </w:r>
        <w:r w:rsidR="00C66C7E">
          <w:rPr>
            <w:noProof/>
            <w:webHidden/>
          </w:rPr>
          <w:tab/>
        </w:r>
        <w:r w:rsidR="00C66C7E">
          <w:rPr>
            <w:noProof/>
            <w:webHidden/>
          </w:rPr>
          <w:fldChar w:fldCharType="begin"/>
        </w:r>
        <w:r w:rsidR="00C66C7E">
          <w:rPr>
            <w:noProof/>
            <w:webHidden/>
          </w:rPr>
          <w:instrText xml:space="preserve"> PAGEREF _Toc197964657 \h </w:instrText>
        </w:r>
        <w:r w:rsidR="00C66C7E">
          <w:rPr>
            <w:noProof/>
            <w:webHidden/>
          </w:rPr>
        </w:r>
        <w:r w:rsidR="00C66C7E">
          <w:rPr>
            <w:noProof/>
            <w:webHidden/>
          </w:rPr>
          <w:fldChar w:fldCharType="separate"/>
        </w:r>
        <w:r w:rsidR="00C66C7E">
          <w:rPr>
            <w:noProof/>
            <w:webHidden/>
          </w:rPr>
          <w:t>22</w:t>
        </w:r>
        <w:r w:rsidR="00C66C7E">
          <w:rPr>
            <w:noProof/>
            <w:webHidden/>
          </w:rPr>
          <w:fldChar w:fldCharType="end"/>
        </w:r>
      </w:hyperlink>
    </w:p>
    <w:p w14:paraId="6C82E96A" w14:textId="38525698"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8" w:history="1">
        <w:r w:rsidR="00C66C7E" w:rsidRPr="00827721">
          <w:rPr>
            <w:rStyle w:val="Lienhypertexte"/>
            <w:rFonts w:eastAsia="SimSun"/>
            <w:noProof/>
          </w:rPr>
          <w:t>12.2. Cas de sous-traitance indirecte</w:t>
        </w:r>
        <w:r w:rsidR="00C66C7E">
          <w:rPr>
            <w:noProof/>
            <w:webHidden/>
          </w:rPr>
          <w:tab/>
        </w:r>
        <w:r w:rsidR="00C66C7E">
          <w:rPr>
            <w:noProof/>
            <w:webHidden/>
          </w:rPr>
          <w:fldChar w:fldCharType="begin"/>
        </w:r>
        <w:r w:rsidR="00C66C7E">
          <w:rPr>
            <w:noProof/>
            <w:webHidden/>
          </w:rPr>
          <w:instrText xml:space="preserve"> PAGEREF _Toc197964658 \h </w:instrText>
        </w:r>
        <w:r w:rsidR="00C66C7E">
          <w:rPr>
            <w:noProof/>
            <w:webHidden/>
          </w:rPr>
        </w:r>
        <w:r w:rsidR="00C66C7E">
          <w:rPr>
            <w:noProof/>
            <w:webHidden/>
          </w:rPr>
          <w:fldChar w:fldCharType="separate"/>
        </w:r>
        <w:r w:rsidR="00C66C7E">
          <w:rPr>
            <w:noProof/>
            <w:webHidden/>
          </w:rPr>
          <w:t>22</w:t>
        </w:r>
        <w:r w:rsidR="00C66C7E">
          <w:rPr>
            <w:noProof/>
            <w:webHidden/>
          </w:rPr>
          <w:fldChar w:fldCharType="end"/>
        </w:r>
      </w:hyperlink>
    </w:p>
    <w:p w14:paraId="75417DF7" w14:textId="0AB059C8"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59" w:history="1">
        <w:r w:rsidR="00C66C7E" w:rsidRPr="00827721">
          <w:rPr>
            <w:rStyle w:val="Lienhypertexte"/>
            <w:rFonts w:eastAsia="SimSun"/>
            <w:noProof/>
          </w:rPr>
          <w:t>12.3. Cotraitance et défaillance du mandataire</w:t>
        </w:r>
        <w:r w:rsidR="00C66C7E">
          <w:rPr>
            <w:noProof/>
            <w:webHidden/>
          </w:rPr>
          <w:tab/>
        </w:r>
        <w:r w:rsidR="00C66C7E">
          <w:rPr>
            <w:noProof/>
            <w:webHidden/>
          </w:rPr>
          <w:fldChar w:fldCharType="begin"/>
        </w:r>
        <w:r w:rsidR="00C66C7E">
          <w:rPr>
            <w:noProof/>
            <w:webHidden/>
          </w:rPr>
          <w:instrText xml:space="preserve"> PAGEREF _Toc197964659 \h </w:instrText>
        </w:r>
        <w:r w:rsidR="00C66C7E">
          <w:rPr>
            <w:noProof/>
            <w:webHidden/>
          </w:rPr>
        </w:r>
        <w:r w:rsidR="00C66C7E">
          <w:rPr>
            <w:noProof/>
            <w:webHidden/>
          </w:rPr>
          <w:fldChar w:fldCharType="separate"/>
        </w:r>
        <w:r w:rsidR="00C66C7E">
          <w:rPr>
            <w:noProof/>
            <w:webHidden/>
          </w:rPr>
          <w:t>22</w:t>
        </w:r>
        <w:r w:rsidR="00C66C7E">
          <w:rPr>
            <w:noProof/>
            <w:webHidden/>
          </w:rPr>
          <w:fldChar w:fldCharType="end"/>
        </w:r>
      </w:hyperlink>
    </w:p>
    <w:p w14:paraId="6C8A73AD" w14:textId="5B1F4A2E" w:rsidR="00C66C7E" w:rsidRDefault="000D5D6B">
      <w:pPr>
        <w:pStyle w:val="TM1"/>
        <w:rPr>
          <w:rFonts w:asciiTheme="minorHAnsi" w:eastAsiaTheme="minorEastAsia" w:hAnsiTheme="minorHAnsi" w:cstheme="minorBidi"/>
          <w:b w:val="0"/>
          <w:sz w:val="22"/>
          <w:szCs w:val="22"/>
          <w:lang w:eastAsia="fr-FR"/>
        </w:rPr>
      </w:pPr>
      <w:hyperlink w:anchor="_Toc197964660" w:history="1">
        <w:r w:rsidR="00C66C7E" w:rsidRPr="00827721">
          <w:rPr>
            <w:rStyle w:val="Lienhypertexte"/>
            <w:bCs/>
          </w:rPr>
          <w:t>Article 13 : Résiliation</w:t>
        </w:r>
        <w:r w:rsidR="00C66C7E">
          <w:rPr>
            <w:webHidden/>
          </w:rPr>
          <w:tab/>
        </w:r>
        <w:r w:rsidR="00C66C7E">
          <w:rPr>
            <w:webHidden/>
          </w:rPr>
          <w:fldChar w:fldCharType="begin"/>
        </w:r>
        <w:r w:rsidR="00C66C7E">
          <w:rPr>
            <w:webHidden/>
          </w:rPr>
          <w:instrText xml:space="preserve"> PAGEREF _Toc197964660 \h </w:instrText>
        </w:r>
        <w:r w:rsidR="00C66C7E">
          <w:rPr>
            <w:webHidden/>
          </w:rPr>
        </w:r>
        <w:r w:rsidR="00C66C7E">
          <w:rPr>
            <w:webHidden/>
          </w:rPr>
          <w:fldChar w:fldCharType="separate"/>
        </w:r>
        <w:r w:rsidR="00C66C7E">
          <w:rPr>
            <w:webHidden/>
          </w:rPr>
          <w:t>23</w:t>
        </w:r>
        <w:r w:rsidR="00C66C7E">
          <w:rPr>
            <w:webHidden/>
          </w:rPr>
          <w:fldChar w:fldCharType="end"/>
        </w:r>
      </w:hyperlink>
    </w:p>
    <w:p w14:paraId="168492EF" w14:textId="64C7214B"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61" w:history="1">
        <w:r w:rsidR="00C66C7E" w:rsidRPr="00827721">
          <w:rPr>
            <w:rStyle w:val="Lienhypertexte"/>
            <w:rFonts w:eastAsia="SimSun"/>
            <w:noProof/>
          </w:rPr>
          <w:t>13.1 Résiliation pour force majeure</w:t>
        </w:r>
        <w:r w:rsidR="00C66C7E">
          <w:rPr>
            <w:noProof/>
            <w:webHidden/>
          </w:rPr>
          <w:tab/>
        </w:r>
        <w:r w:rsidR="00C66C7E">
          <w:rPr>
            <w:noProof/>
            <w:webHidden/>
          </w:rPr>
          <w:fldChar w:fldCharType="begin"/>
        </w:r>
        <w:r w:rsidR="00C66C7E">
          <w:rPr>
            <w:noProof/>
            <w:webHidden/>
          </w:rPr>
          <w:instrText xml:space="preserve"> PAGEREF _Toc197964661 \h </w:instrText>
        </w:r>
        <w:r w:rsidR="00C66C7E">
          <w:rPr>
            <w:noProof/>
            <w:webHidden/>
          </w:rPr>
        </w:r>
        <w:r w:rsidR="00C66C7E">
          <w:rPr>
            <w:noProof/>
            <w:webHidden/>
          </w:rPr>
          <w:fldChar w:fldCharType="separate"/>
        </w:r>
        <w:r w:rsidR="00C66C7E">
          <w:rPr>
            <w:noProof/>
            <w:webHidden/>
          </w:rPr>
          <w:t>23</w:t>
        </w:r>
        <w:r w:rsidR="00C66C7E">
          <w:rPr>
            <w:noProof/>
            <w:webHidden/>
          </w:rPr>
          <w:fldChar w:fldCharType="end"/>
        </w:r>
      </w:hyperlink>
    </w:p>
    <w:p w14:paraId="7705A1A1" w14:textId="1EA6E865"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62" w:history="1">
        <w:r w:rsidR="00C66C7E" w:rsidRPr="00827721">
          <w:rPr>
            <w:rStyle w:val="Lienhypertexte"/>
            <w:rFonts w:eastAsia="SimSun"/>
            <w:noProof/>
          </w:rPr>
          <w:t>13.2 Résiliation pour faute du titulaire</w:t>
        </w:r>
        <w:r w:rsidR="00C66C7E">
          <w:rPr>
            <w:noProof/>
            <w:webHidden/>
          </w:rPr>
          <w:tab/>
        </w:r>
        <w:r w:rsidR="00C66C7E">
          <w:rPr>
            <w:noProof/>
            <w:webHidden/>
          </w:rPr>
          <w:fldChar w:fldCharType="begin"/>
        </w:r>
        <w:r w:rsidR="00C66C7E">
          <w:rPr>
            <w:noProof/>
            <w:webHidden/>
          </w:rPr>
          <w:instrText xml:space="preserve"> PAGEREF _Toc197964662 \h </w:instrText>
        </w:r>
        <w:r w:rsidR="00C66C7E">
          <w:rPr>
            <w:noProof/>
            <w:webHidden/>
          </w:rPr>
        </w:r>
        <w:r w:rsidR="00C66C7E">
          <w:rPr>
            <w:noProof/>
            <w:webHidden/>
          </w:rPr>
          <w:fldChar w:fldCharType="separate"/>
        </w:r>
        <w:r w:rsidR="00C66C7E">
          <w:rPr>
            <w:noProof/>
            <w:webHidden/>
          </w:rPr>
          <w:t>23</w:t>
        </w:r>
        <w:r w:rsidR="00C66C7E">
          <w:rPr>
            <w:noProof/>
            <w:webHidden/>
          </w:rPr>
          <w:fldChar w:fldCharType="end"/>
        </w:r>
      </w:hyperlink>
    </w:p>
    <w:p w14:paraId="2E169048" w14:textId="68E4A40B" w:rsidR="00C66C7E" w:rsidRDefault="000D5D6B">
      <w:pPr>
        <w:pStyle w:val="TM2"/>
        <w:tabs>
          <w:tab w:val="right" w:leader="dot" w:pos="9202"/>
        </w:tabs>
        <w:rPr>
          <w:rFonts w:asciiTheme="minorHAnsi" w:eastAsiaTheme="minorEastAsia" w:hAnsiTheme="minorHAnsi" w:cstheme="minorBidi"/>
          <w:noProof/>
          <w:sz w:val="22"/>
          <w:szCs w:val="22"/>
          <w:lang w:eastAsia="fr-FR"/>
        </w:rPr>
      </w:pPr>
      <w:hyperlink w:anchor="_Toc197964663" w:history="1">
        <w:r w:rsidR="00C66C7E" w:rsidRPr="00827721">
          <w:rPr>
            <w:rStyle w:val="Lienhypertexte"/>
            <w:rFonts w:eastAsia="SimSun"/>
            <w:noProof/>
          </w:rPr>
          <w:t>13.3. Effets de la résiliation</w:t>
        </w:r>
        <w:r w:rsidR="00C66C7E">
          <w:rPr>
            <w:noProof/>
            <w:webHidden/>
          </w:rPr>
          <w:tab/>
        </w:r>
        <w:r w:rsidR="00C66C7E">
          <w:rPr>
            <w:noProof/>
            <w:webHidden/>
          </w:rPr>
          <w:fldChar w:fldCharType="begin"/>
        </w:r>
        <w:r w:rsidR="00C66C7E">
          <w:rPr>
            <w:noProof/>
            <w:webHidden/>
          </w:rPr>
          <w:instrText xml:space="preserve"> PAGEREF _Toc197964663 \h </w:instrText>
        </w:r>
        <w:r w:rsidR="00C66C7E">
          <w:rPr>
            <w:noProof/>
            <w:webHidden/>
          </w:rPr>
        </w:r>
        <w:r w:rsidR="00C66C7E">
          <w:rPr>
            <w:noProof/>
            <w:webHidden/>
          </w:rPr>
          <w:fldChar w:fldCharType="separate"/>
        </w:r>
        <w:r w:rsidR="00C66C7E">
          <w:rPr>
            <w:noProof/>
            <w:webHidden/>
          </w:rPr>
          <w:t>23</w:t>
        </w:r>
        <w:r w:rsidR="00C66C7E">
          <w:rPr>
            <w:noProof/>
            <w:webHidden/>
          </w:rPr>
          <w:fldChar w:fldCharType="end"/>
        </w:r>
      </w:hyperlink>
    </w:p>
    <w:p w14:paraId="32A9D820" w14:textId="236D00DA" w:rsidR="00C66C7E" w:rsidRDefault="000D5D6B">
      <w:pPr>
        <w:pStyle w:val="TM1"/>
        <w:rPr>
          <w:rFonts w:asciiTheme="minorHAnsi" w:eastAsiaTheme="minorEastAsia" w:hAnsiTheme="minorHAnsi" w:cstheme="minorBidi"/>
          <w:b w:val="0"/>
          <w:sz w:val="22"/>
          <w:szCs w:val="22"/>
          <w:lang w:eastAsia="fr-FR"/>
        </w:rPr>
      </w:pPr>
      <w:hyperlink w:anchor="_Toc197964664" w:history="1">
        <w:r w:rsidR="00C66C7E" w:rsidRPr="00827721">
          <w:rPr>
            <w:rStyle w:val="Lienhypertexte"/>
            <w:bCs/>
          </w:rPr>
          <w:t>Article 14 : Différends et litiges</w:t>
        </w:r>
        <w:r w:rsidR="00C66C7E">
          <w:rPr>
            <w:webHidden/>
          </w:rPr>
          <w:tab/>
        </w:r>
        <w:r w:rsidR="00C66C7E">
          <w:rPr>
            <w:webHidden/>
          </w:rPr>
          <w:fldChar w:fldCharType="begin"/>
        </w:r>
        <w:r w:rsidR="00C66C7E">
          <w:rPr>
            <w:webHidden/>
          </w:rPr>
          <w:instrText xml:space="preserve"> PAGEREF _Toc197964664 \h </w:instrText>
        </w:r>
        <w:r w:rsidR="00C66C7E">
          <w:rPr>
            <w:webHidden/>
          </w:rPr>
        </w:r>
        <w:r w:rsidR="00C66C7E">
          <w:rPr>
            <w:webHidden/>
          </w:rPr>
          <w:fldChar w:fldCharType="separate"/>
        </w:r>
        <w:r w:rsidR="00C66C7E">
          <w:rPr>
            <w:webHidden/>
          </w:rPr>
          <w:t>25</w:t>
        </w:r>
        <w:r w:rsidR="00C66C7E">
          <w:rPr>
            <w:webHidden/>
          </w:rPr>
          <w:fldChar w:fldCharType="end"/>
        </w:r>
      </w:hyperlink>
    </w:p>
    <w:p w14:paraId="38D4FF6B" w14:textId="7B6B4ACF" w:rsidR="00C66C7E" w:rsidRDefault="000D5D6B">
      <w:pPr>
        <w:pStyle w:val="TM1"/>
        <w:rPr>
          <w:rFonts w:asciiTheme="minorHAnsi" w:eastAsiaTheme="minorEastAsia" w:hAnsiTheme="minorHAnsi" w:cstheme="minorBidi"/>
          <w:b w:val="0"/>
          <w:sz w:val="22"/>
          <w:szCs w:val="22"/>
          <w:lang w:eastAsia="fr-FR"/>
        </w:rPr>
      </w:pPr>
      <w:hyperlink w:anchor="_Toc197964665" w:history="1">
        <w:r w:rsidR="00C66C7E" w:rsidRPr="00827721">
          <w:rPr>
            <w:rStyle w:val="Lienhypertexte"/>
            <w:bCs/>
          </w:rPr>
          <w:t>Article 15 : Clause environnementale</w:t>
        </w:r>
        <w:r w:rsidR="00C66C7E">
          <w:rPr>
            <w:webHidden/>
          </w:rPr>
          <w:tab/>
        </w:r>
        <w:r w:rsidR="00C66C7E">
          <w:rPr>
            <w:webHidden/>
          </w:rPr>
          <w:fldChar w:fldCharType="begin"/>
        </w:r>
        <w:r w:rsidR="00C66C7E">
          <w:rPr>
            <w:webHidden/>
          </w:rPr>
          <w:instrText xml:space="preserve"> PAGEREF _Toc197964665 \h </w:instrText>
        </w:r>
        <w:r w:rsidR="00C66C7E">
          <w:rPr>
            <w:webHidden/>
          </w:rPr>
        </w:r>
        <w:r w:rsidR="00C66C7E">
          <w:rPr>
            <w:webHidden/>
          </w:rPr>
          <w:fldChar w:fldCharType="separate"/>
        </w:r>
        <w:r w:rsidR="00C66C7E">
          <w:rPr>
            <w:webHidden/>
          </w:rPr>
          <w:t>26</w:t>
        </w:r>
        <w:r w:rsidR="00C66C7E">
          <w:rPr>
            <w:webHidden/>
          </w:rPr>
          <w:fldChar w:fldCharType="end"/>
        </w:r>
      </w:hyperlink>
    </w:p>
    <w:p w14:paraId="5E5783C3" w14:textId="7612FCEE" w:rsidR="00C66C7E" w:rsidRDefault="000D5D6B">
      <w:pPr>
        <w:pStyle w:val="TM1"/>
        <w:rPr>
          <w:rFonts w:asciiTheme="minorHAnsi" w:eastAsiaTheme="minorEastAsia" w:hAnsiTheme="minorHAnsi" w:cstheme="minorBidi"/>
          <w:b w:val="0"/>
          <w:sz w:val="22"/>
          <w:szCs w:val="22"/>
          <w:lang w:eastAsia="fr-FR"/>
        </w:rPr>
      </w:pPr>
      <w:hyperlink w:anchor="_Toc197964666" w:history="1">
        <w:r w:rsidR="00C66C7E" w:rsidRPr="00827721">
          <w:rPr>
            <w:rStyle w:val="Lienhypertexte"/>
            <w:bCs/>
          </w:rPr>
          <w:t>Article 16 : Clause sociale</w:t>
        </w:r>
        <w:r w:rsidR="00C66C7E">
          <w:rPr>
            <w:webHidden/>
          </w:rPr>
          <w:tab/>
        </w:r>
        <w:r w:rsidR="00C66C7E">
          <w:rPr>
            <w:webHidden/>
          </w:rPr>
          <w:fldChar w:fldCharType="begin"/>
        </w:r>
        <w:r w:rsidR="00C66C7E">
          <w:rPr>
            <w:webHidden/>
          </w:rPr>
          <w:instrText xml:space="preserve"> PAGEREF _Toc197964666 \h </w:instrText>
        </w:r>
        <w:r w:rsidR="00C66C7E">
          <w:rPr>
            <w:webHidden/>
          </w:rPr>
        </w:r>
        <w:r w:rsidR="00C66C7E">
          <w:rPr>
            <w:webHidden/>
          </w:rPr>
          <w:fldChar w:fldCharType="separate"/>
        </w:r>
        <w:r w:rsidR="00C66C7E">
          <w:rPr>
            <w:webHidden/>
          </w:rPr>
          <w:t>26</w:t>
        </w:r>
        <w:r w:rsidR="00C66C7E">
          <w:rPr>
            <w:webHidden/>
          </w:rPr>
          <w:fldChar w:fldCharType="end"/>
        </w:r>
      </w:hyperlink>
    </w:p>
    <w:p w14:paraId="5E66AC26" w14:textId="39D479A0" w:rsidR="00C66C7E" w:rsidRDefault="000D5D6B">
      <w:pPr>
        <w:pStyle w:val="TM1"/>
        <w:rPr>
          <w:rFonts w:asciiTheme="minorHAnsi" w:eastAsiaTheme="minorEastAsia" w:hAnsiTheme="minorHAnsi" w:cstheme="minorBidi"/>
          <w:b w:val="0"/>
          <w:sz w:val="22"/>
          <w:szCs w:val="22"/>
          <w:lang w:eastAsia="fr-FR"/>
        </w:rPr>
      </w:pPr>
      <w:hyperlink w:anchor="_Toc197964667" w:history="1">
        <w:r w:rsidR="00C66C7E" w:rsidRPr="00827721">
          <w:rPr>
            <w:rStyle w:val="Lienhypertexte"/>
            <w:bCs/>
          </w:rPr>
          <w:t>Article 17 : Dérogations au CCAG applicable</w:t>
        </w:r>
        <w:r w:rsidR="00C66C7E">
          <w:rPr>
            <w:webHidden/>
          </w:rPr>
          <w:tab/>
        </w:r>
        <w:r w:rsidR="00C66C7E">
          <w:rPr>
            <w:webHidden/>
          </w:rPr>
          <w:fldChar w:fldCharType="begin"/>
        </w:r>
        <w:r w:rsidR="00C66C7E">
          <w:rPr>
            <w:webHidden/>
          </w:rPr>
          <w:instrText xml:space="preserve"> PAGEREF _Toc197964667 \h </w:instrText>
        </w:r>
        <w:r w:rsidR="00C66C7E">
          <w:rPr>
            <w:webHidden/>
          </w:rPr>
        </w:r>
        <w:r w:rsidR="00C66C7E">
          <w:rPr>
            <w:webHidden/>
          </w:rPr>
          <w:fldChar w:fldCharType="separate"/>
        </w:r>
        <w:r w:rsidR="00C66C7E">
          <w:rPr>
            <w:webHidden/>
          </w:rPr>
          <w:t>26</w:t>
        </w:r>
        <w:r w:rsidR="00C66C7E">
          <w:rPr>
            <w:webHidden/>
          </w:rPr>
          <w:fldChar w:fldCharType="end"/>
        </w:r>
      </w:hyperlink>
    </w:p>
    <w:p w14:paraId="41745795" w14:textId="57523230" w:rsidR="004B78B0" w:rsidRPr="00C66C7E" w:rsidRDefault="004B78B0">
      <w:pPr>
        <w:keepNext/>
        <w:spacing w:line="288" w:lineRule="auto"/>
        <w:jc w:val="both"/>
        <w:outlineLvl w:val="0"/>
        <w:rPr>
          <w:rFonts w:ascii="Verdana" w:hAnsi="Verdana"/>
          <w:b/>
          <w:bCs/>
          <w:sz w:val="18"/>
          <w:szCs w:val="18"/>
          <w:u w:val="single"/>
        </w:rPr>
        <w:pPrChange w:id="2" w:author="Jérémy Roubin" w:date="2025-10-12T17:30:00Z">
          <w:pPr>
            <w:keepNext/>
            <w:jc w:val="both"/>
            <w:outlineLvl w:val="0"/>
          </w:pPr>
        </w:pPrChange>
      </w:pPr>
      <w:r w:rsidRPr="00A12BCA">
        <w:rPr>
          <w:rFonts w:ascii="Verdana" w:hAnsi="Verdana"/>
          <w:b/>
          <w:bCs/>
          <w:sz w:val="18"/>
          <w:szCs w:val="18"/>
        </w:rPr>
        <w:fldChar w:fldCharType="end"/>
      </w:r>
      <w:r w:rsidRPr="00A12BCA">
        <w:rPr>
          <w:rFonts w:ascii="Verdana" w:eastAsia="SimSun" w:hAnsi="Verdana"/>
          <w:b/>
          <w:sz w:val="18"/>
          <w:szCs w:val="18"/>
        </w:rPr>
        <w:br w:type="page"/>
      </w:r>
      <w:bookmarkStart w:id="3" w:name="_Toc197964606"/>
      <w:bookmarkStart w:id="4" w:name="_Toc270062882"/>
      <w:bookmarkStart w:id="5" w:name="_Toc433647429"/>
      <w:r w:rsidRPr="00C66C7E">
        <w:rPr>
          <w:rFonts w:ascii="Verdana" w:hAnsi="Verdana"/>
          <w:b/>
          <w:bCs/>
          <w:sz w:val="18"/>
          <w:szCs w:val="18"/>
        </w:rPr>
        <w:lastRenderedPageBreak/>
        <w:t>Article 1</w:t>
      </w:r>
      <w:r w:rsidR="00237594" w:rsidRPr="00237594">
        <w:rPr>
          <w:rFonts w:ascii="Verdana" w:hAnsi="Verdana"/>
          <w:b/>
          <w:bCs/>
          <w:sz w:val="18"/>
          <w:szCs w:val="18"/>
          <w:vertAlign w:val="superscript"/>
        </w:rPr>
        <w:t>er</w:t>
      </w:r>
      <w:r w:rsidR="00237594">
        <w:rPr>
          <w:rFonts w:ascii="Verdana" w:hAnsi="Verdana"/>
          <w:b/>
          <w:bCs/>
          <w:sz w:val="18"/>
          <w:szCs w:val="18"/>
        </w:rPr>
        <w:t xml:space="preserve"> </w:t>
      </w:r>
      <w:r w:rsidRPr="00C66C7E">
        <w:rPr>
          <w:rFonts w:ascii="Verdana" w:hAnsi="Verdana"/>
          <w:b/>
          <w:bCs/>
          <w:sz w:val="18"/>
          <w:szCs w:val="18"/>
        </w:rPr>
        <w:t>: Objet</w:t>
      </w:r>
      <w:bookmarkEnd w:id="3"/>
      <w:r w:rsidRPr="00C66C7E">
        <w:rPr>
          <w:rFonts w:ascii="Verdana" w:hAnsi="Verdana"/>
          <w:b/>
          <w:bCs/>
          <w:sz w:val="18"/>
          <w:szCs w:val="18"/>
        </w:rPr>
        <w:t xml:space="preserve"> </w:t>
      </w:r>
    </w:p>
    <w:p w14:paraId="2750C8F8" w14:textId="77777777" w:rsidR="004B78B0" w:rsidRPr="00C66C7E" w:rsidRDefault="004B78B0">
      <w:pPr>
        <w:spacing w:line="288" w:lineRule="auto"/>
        <w:jc w:val="both"/>
        <w:rPr>
          <w:rFonts w:ascii="Verdana" w:hAnsi="Verdana"/>
          <w:b/>
          <w:sz w:val="18"/>
          <w:szCs w:val="18"/>
        </w:rPr>
        <w:pPrChange w:id="6" w:author="Jérémy Roubin" w:date="2025-10-12T17:30:00Z">
          <w:pPr>
            <w:jc w:val="both"/>
          </w:pPr>
        </w:pPrChange>
      </w:pPr>
    </w:p>
    <w:p w14:paraId="613AA3C4" w14:textId="72AF733F" w:rsidR="004B78B0" w:rsidRPr="00C66C7E" w:rsidRDefault="004B78B0">
      <w:pPr>
        <w:keepNext/>
        <w:spacing w:line="288" w:lineRule="auto"/>
        <w:jc w:val="both"/>
        <w:outlineLvl w:val="1"/>
        <w:rPr>
          <w:rFonts w:ascii="Verdana" w:hAnsi="Verdana"/>
          <w:bCs/>
          <w:iCs/>
          <w:sz w:val="18"/>
          <w:szCs w:val="18"/>
          <w:u w:val="single"/>
        </w:rPr>
        <w:pPrChange w:id="7" w:author="Jérémy Roubin" w:date="2025-10-12T17:30:00Z">
          <w:pPr>
            <w:keepNext/>
            <w:jc w:val="both"/>
            <w:outlineLvl w:val="1"/>
          </w:pPr>
        </w:pPrChange>
      </w:pPr>
      <w:bookmarkStart w:id="8" w:name="_Toc179794572"/>
      <w:bookmarkStart w:id="9" w:name="_Toc427659913"/>
      <w:bookmarkStart w:id="10" w:name="_Toc387663237"/>
      <w:bookmarkStart w:id="11" w:name="_Toc337026570"/>
      <w:bookmarkStart w:id="12" w:name="_Toc335696495"/>
      <w:bookmarkStart w:id="13" w:name="_Toc197964607"/>
      <w:r w:rsidRPr="00C66C7E">
        <w:rPr>
          <w:rFonts w:ascii="Verdana" w:hAnsi="Verdana"/>
          <w:bCs/>
          <w:iCs/>
          <w:sz w:val="18"/>
          <w:szCs w:val="18"/>
          <w:u w:val="single"/>
        </w:rPr>
        <w:t>1.1. Objet</w:t>
      </w:r>
      <w:bookmarkEnd w:id="8"/>
      <w:bookmarkEnd w:id="9"/>
      <w:bookmarkEnd w:id="10"/>
      <w:bookmarkEnd w:id="11"/>
      <w:bookmarkEnd w:id="12"/>
      <w:bookmarkEnd w:id="13"/>
    </w:p>
    <w:p w14:paraId="21A96F98" w14:textId="77777777" w:rsidR="004B78B0" w:rsidRPr="00C66C7E" w:rsidRDefault="004B78B0">
      <w:pPr>
        <w:spacing w:line="288" w:lineRule="auto"/>
        <w:jc w:val="both"/>
        <w:rPr>
          <w:rFonts w:ascii="Verdana" w:hAnsi="Verdana"/>
          <w:sz w:val="18"/>
          <w:szCs w:val="18"/>
        </w:rPr>
        <w:pPrChange w:id="14" w:author="Jérémy Roubin" w:date="2025-10-12T17:30:00Z">
          <w:pPr>
            <w:jc w:val="both"/>
          </w:pPr>
        </w:pPrChange>
      </w:pPr>
    </w:p>
    <w:p w14:paraId="626E3CB9" w14:textId="7741772A" w:rsidR="00B33062" w:rsidRPr="00C66C7E" w:rsidRDefault="009128C6">
      <w:pPr>
        <w:spacing w:line="288" w:lineRule="auto"/>
        <w:jc w:val="both"/>
        <w:rPr>
          <w:rFonts w:ascii="Verdana" w:hAnsi="Verdana"/>
          <w:sz w:val="18"/>
          <w:szCs w:val="18"/>
        </w:rPr>
        <w:pPrChange w:id="15" w:author="Jérémy Roubin" w:date="2025-10-12T17:30:00Z">
          <w:pPr>
            <w:jc w:val="both"/>
          </w:pPr>
        </w:pPrChange>
      </w:pPr>
      <w:r w:rsidRPr="00C66C7E">
        <w:rPr>
          <w:rFonts w:ascii="Verdana" w:hAnsi="Verdana" w:cs="Calibri Light"/>
          <w:sz w:val="18"/>
          <w:szCs w:val="18"/>
        </w:rPr>
        <w:t xml:space="preserve">La présente consultation a pour objet de conclure un accord-cadre (ci-après, le « </w:t>
      </w:r>
      <w:r w:rsidR="009E1C73" w:rsidRPr="00C66C7E">
        <w:rPr>
          <w:rFonts w:ascii="Verdana" w:hAnsi="Verdana" w:cs="Calibri Light"/>
          <w:sz w:val="18"/>
          <w:szCs w:val="18"/>
        </w:rPr>
        <w:t>marché</w:t>
      </w:r>
      <w:r w:rsidRPr="00C66C7E">
        <w:rPr>
          <w:rFonts w:ascii="Verdana" w:hAnsi="Verdana" w:cs="Calibri Light"/>
          <w:sz w:val="18"/>
          <w:szCs w:val="18"/>
        </w:rPr>
        <w:t xml:space="preserve"> ») </w:t>
      </w:r>
      <w:bookmarkStart w:id="16" w:name="_Hlk198564277"/>
      <w:r w:rsidRPr="00C66C7E">
        <w:rPr>
          <w:rFonts w:ascii="Verdana" w:hAnsi="Verdana" w:cs="Calibri Light"/>
          <w:sz w:val="18"/>
          <w:szCs w:val="18"/>
        </w:rPr>
        <w:t xml:space="preserve">destiné à satisfaire </w:t>
      </w:r>
      <w:r w:rsidR="00B33062" w:rsidRPr="00C66C7E">
        <w:rPr>
          <w:rFonts w:ascii="Verdana" w:hAnsi="Verdana" w:cs="Calibri Light"/>
          <w:sz w:val="18"/>
          <w:szCs w:val="18"/>
        </w:rPr>
        <w:t xml:space="preserve">des prestations de service d’analyses d’échantillons urinaires et sanguins prélevés sur des humains, pour </w:t>
      </w:r>
      <w:r w:rsidR="00691A16">
        <w:rPr>
          <w:rFonts w:ascii="Verdana" w:hAnsi="Verdana" w:cs="Calibri Light"/>
          <w:sz w:val="18"/>
          <w:szCs w:val="18"/>
        </w:rPr>
        <w:t>le</w:t>
      </w:r>
      <w:r w:rsidR="00B33062" w:rsidRPr="00C66C7E">
        <w:rPr>
          <w:rFonts w:ascii="Verdana" w:hAnsi="Verdana" w:cs="Calibri Light"/>
          <w:sz w:val="18"/>
          <w:szCs w:val="18"/>
        </w:rPr>
        <w:t xml:space="preserve"> compte</w:t>
      </w:r>
      <w:r w:rsidR="00691A16">
        <w:rPr>
          <w:rFonts w:ascii="Verdana" w:hAnsi="Verdana" w:cs="Calibri Light"/>
          <w:sz w:val="18"/>
          <w:szCs w:val="18"/>
        </w:rPr>
        <w:t xml:space="preserve"> de l’Agenc</w:t>
      </w:r>
      <w:r w:rsidR="00BC40BE">
        <w:rPr>
          <w:rFonts w:ascii="Verdana" w:hAnsi="Verdana" w:cs="Calibri Light"/>
          <w:sz w:val="18"/>
          <w:szCs w:val="18"/>
        </w:rPr>
        <w:t>e</w:t>
      </w:r>
      <w:r w:rsidR="00691A16">
        <w:rPr>
          <w:rFonts w:ascii="Verdana" w:hAnsi="Verdana" w:cs="Calibri Light"/>
          <w:sz w:val="18"/>
          <w:szCs w:val="18"/>
        </w:rPr>
        <w:t xml:space="preserve"> française de lutte contre le dopage (AFLD)</w:t>
      </w:r>
      <w:r w:rsidR="00B33062" w:rsidRPr="00C66C7E">
        <w:rPr>
          <w:rFonts w:ascii="Verdana" w:hAnsi="Verdana" w:cs="Calibri Light"/>
          <w:sz w:val="18"/>
          <w:szCs w:val="18"/>
        </w:rPr>
        <w:t xml:space="preserve"> ou celui de tiers, sur le territoire national français ou, le cas échéant, à l’étranger, ainsi que de</w:t>
      </w:r>
      <w:r w:rsidR="00BC40BE">
        <w:rPr>
          <w:rFonts w:ascii="Verdana" w:hAnsi="Verdana" w:cs="Calibri Light"/>
          <w:sz w:val="18"/>
          <w:szCs w:val="18"/>
        </w:rPr>
        <w:t>s</w:t>
      </w:r>
      <w:r w:rsidR="00B33062" w:rsidRPr="00C66C7E">
        <w:rPr>
          <w:rFonts w:ascii="Verdana" w:hAnsi="Verdana" w:cs="Calibri Light"/>
          <w:sz w:val="18"/>
          <w:szCs w:val="18"/>
        </w:rPr>
        <w:t xml:space="preserve"> prestations associées, dans le cadre de contrôles du dopage</w:t>
      </w:r>
      <w:r w:rsidR="00B33062" w:rsidRPr="00C66C7E">
        <w:rPr>
          <w:rFonts w:ascii="Verdana" w:hAnsi="Verdana"/>
          <w:sz w:val="18"/>
          <w:szCs w:val="18"/>
        </w:rPr>
        <w:t>.</w:t>
      </w:r>
    </w:p>
    <w:p w14:paraId="3A1C7D65" w14:textId="77777777" w:rsidR="00B33062" w:rsidRPr="00C66C7E" w:rsidRDefault="00B33062">
      <w:pPr>
        <w:spacing w:line="288" w:lineRule="auto"/>
        <w:jc w:val="both"/>
        <w:rPr>
          <w:rFonts w:ascii="Verdana" w:eastAsia="Times New Roman" w:hAnsi="Verdana"/>
          <w:sz w:val="18"/>
          <w:szCs w:val="18"/>
          <w:lang w:eastAsia="fr-FR"/>
        </w:rPr>
        <w:pPrChange w:id="17" w:author="Jérémy Roubin" w:date="2025-10-12T17:30:00Z">
          <w:pPr>
            <w:jc w:val="both"/>
          </w:pPr>
        </w:pPrChange>
      </w:pPr>
    </w:p>
    <w:p w14:paraId="72034CA7" w14:textId="79768C0A" w:rsidR="00B33062" w:rsidRPr="00C66C7E" w:rsidRDefault="00B33062">
      <w:pPr>
        <w:spacing w:line="288" w:lineRule="auto"/>
        <w:jc w:val="both"/>
        <w:rPr>
          <w:rFonts w:ascii="Verdana" w:hAnsi="Verdana" w:cs="Calibri Light"/>
          <w:sz w:val="18"/>
          <w:szCs w:val="18"/>
        </w:rPr>
        <w:pPrChange w:id="18" w:author="Jérémy Roubin" w:date="2025-10-12T17:30:00Z">
          <w:pPr>
            <w:jc w:val="both"/>
          </w:pPr>
        </w:pPrChange>
      </w:pPr>
      <w:bookmarkStart w:id="19" w:name="_Hlk140848357"/>
      <w:bookmarkStart w:id="20" w:name="_Hlk166851003"/>
      <w:bookmarkStart w:id="21" w:name="_Hlk166838721"/>
      <w:bookmarkStart w:id="22" w:name="_Hlk197346663"/>
      <w:r w:rsidRPr="00C66C7E">
        <w:rPr>
          <w:rFonts w:ascii="Verdana" w:hAnsi="Verdana"/>
          <w:sz w:val="18"/>
          <w:szCs w:val="18"/>
        </w:rPr>
        <w:t>Les services concernés par le présent marché sont à réaliser, conformément au droit en vigueur sur le territoire national</w:t>
      </w:r>
      <w:r w:rsidR="00BC40BE">
        <w:rPr>
          <w:rFonts w:ascii="Verdana" w:hAnsi="Verdana"/>
          <w:sz w:val="18"/>
          <w:szCs w:val="18"/>
        </w:rPr>
        <w:t xml:space="preserve"> français</w:t>
      </w:r>
      <w:r w:rsidRPr="00C66C7E">
        <w:rPr>
          <w:rFonts w:ascii="Verdana" w:hAnsi="Verdana"/>
          <w:sz w:val="18"/>
          <w:szCs w:val="18"/>
        </w:rPr>
        <w:t>, notamment l’article L 232-18 du code du sport, et doivent répondre aux normes internationales en vigueur, en particulier le standard international des laboratoires (SIL) de l’Agence mondiale antidopage (AMA) et l’ensemble de la documentation associée au Code mondial antidopage (documents techniques, lettres techniques, notes techniques, lignes directrices pour les laboratoires</w:t>
      </w:r>
      <w:r w:rsidR="00BC40BE">
        <w:rPr>
          <w:rFonts w:ascii="Verdana" w:hAnsi="Verdana"/>
          <w:sz w:val="18"/>
          <w:szCs w:val="18"/>
        </w:rPr>
        <w:t>…</w:t>
      </w:r>
      <w:r w:rsidRPr="00C66C7E">
        <w:rPr>
          <w:rFonts w:ascii="Verdana" w:hAnsi="Verdana"/>
          <w:sz w:val="18"/>
          <w:szCs w:val="18"/>
        </w:rPr>
        <w:t xml:space="preserve">). </w:t>
      </w:r>
      <w:bookmarkEnd w:id="19"/>
      <w:r w:rsidRPr="00C66C7E">
        <w:rPr>
          <w:rFonts w:ascii="Verdana" w:hAnsi="Verdana" w:cs="Calibri Light"/>
          <w:sz w:val="18"/>
          <w:szCs w:val="18"/>
        </w:rPr>
        <w:t xml:space="preserve">Au lancement de cet accord-cadre, le </w:t>
      </w:r>
      <w:r w:rsidRPr="00C66C7E">
        <w:rPr>
          <w:rFonts w:ascii="Verdana" w:eastAsia="Times New Roman" w:hAnsi="Verdana"/>
          <w:sz w:val="18"/>
          <w:szCs w:val="18"/>
          <w:lang w:eastAsia="fr-FR"/>
        </w:rPr>
        <w:t>standard international des laboratoires (SIL)</w:t>
      </w:r>
      <w:r w:rsidRPr="00C66C7E">
        <w:rPr>
          <w:rFonts w:ascii="Verdana" w:hAnsi="Verdana" w:cs="Calibri Light"/>
          <w:sz w:val="18"/>
          <w:szCs w:val="18"/>
        </w:rPr>
        <w:t xml:space="preserve"> applicable, joint en annexe du CCTP, est celui en vigueur au 1</w:t>
      </w:r>
      <w:r w:rsidRPr="00C66C7E">
        <w:rPr>
          <w:rFonts w:ascii="Verdana" w:hAnsi="Verdana" w:cs="Calibri Light"/>
          <w:sz w:val="18"/>
          <w:szCs w:val="18"/>
          <w:vertAlign w:val="superscript"/>
        </w:rPr>
        <w:t>er</w:t>
      </w:r>
      <w:r w:rsidRPr="00C66C7E">
        <w:rPr>
          <w:rFonts w:ascii="Verdana" w:hAnsi="Verdana" w:cs="Calibri Light"/>
          <w:sz w:val="18"/>
          <w:szCs w:val="18"/>
        </w:rPr>
        <w:t xml:space="preserve"> janvier 2021. </w:t>
      </w:r>
    </w:p>
    <w:p w14:paraId="03A08F05" w14:textId="77777777" w:rsidR="00B33062" w:rsidRPr="00C66C7E" w:rsidRDefault="00B33062">
      <w:pPr>
        <w:spacing w:line="288" w:lineRule="auto"/>
        <w:jc w:val="both"/>
        <w:rPr>
          <w:rFonts w:ascii="Verdana" w:hAnsi="Verdana" w:cs="Calibri Light"/>
          <w:sz w:val="18"/>
          <w:szCs w:val="18"/>
        </w:rPr>
        <w:pPrChange w:id="23" w:author="Jérémy Roubin" w:date="2025-10-12T17:30:00Z">
          <w:pPr>
            <w:jc w:val="both"/>
          </w:pPr>
        </w:pPrChange>
      </w:pPr>
    </w:p>
    <w:p w14:paraId="419B591B" w14:textId="420A5C04" w:rsidR="00B33062" w:rsidRPr="00C66C7E" w:rsidRDefault="00B33062">
      <w:pPr>
        <w:spacing w:line="288" w:lineRule="auto"/>
        <w:jc w:val="both"/>
        <w:rPr>
          <w:rFonts w:ascii="Verdana" w:hAnsi="Verdana" w:cs="Calibri Light"/>
          <w:sz w:val="18"/>
          <w:szCs w:val="18"/>
        </w:rPr>
        <w:pPrChange w:id="24" w:author="Jérémy Roubin" w:date="2025-10-12T17:30:00Z">
          <w:pPr>
            <w:jc w:val="both"/>
          </w:pPr>
        </w:pPrChange>
      </w:pPr>
      <w:r w:rsidRPr="00C66C7E">
        <w:rPr>
          <w:rFonts w:ascii="Verdana" w:hAnsi="Verdana" w:cs="Calibri Light"/>
          <w:sz w:val="18"/>
          <w:szCs w:val="18"/>
        </w:rPr>
        <w:t>En cas d’évolution des standards de l’AMA pendant la durée d’exécution de l’accord-cadre, les prestations réalisées devront être conformes aux nouvelles normes, sous peine de déclaration de non-conformité, selon les modalités définies dans le</w:t>
      </w:r>
      <w:r w:rsidR="00330DE2" w:rsidRPr="00C66C7E">
        <w:rPr>
          <w:rFonts w:ascii="Verdana" w:hAnsi="Verdana" w:cs="Calibri Light"/>
          <w:sz w:val="18"/>
          <w:szCs w:val="18"/>
        </w:rPr>
        <w:t xml:space="preserve"> présent</w:t>
      </w:r>
      <w:r w:rsidRPr="00C66C7E">
        <w:rPr>
          <w:rFonts w:ascii="Verdana" w:hAnsi="Verdana" w:cs="Calibri Light"/>
          <w:sz w:val="18"/>
          <w:szCs w:val="18"/>
        </w:rPr>
        <w:t xml:space="preserve"> cahier des clauses administratives particulières (CCAP).</w:t>
      </w:r>
    </w:p>
    <w:p w14:paraId="7FB633AD" w14:textId="77777777" w:rsidR="00B33062" w:rsidRPr="00C66C7E" w:rsidRDefault="00B33062">
      <w:pPr>
        <w:spacing w:line="288" w:lineRule="auto"/>
        <w:jc w:val="both"/>
        <w:rPr>
          <w:rFonts w:ascii="Verdana" w:hAnsi="Verdana"/>
          <w:sz w:val="18"/>
          <w:szCs w:val="18"/>
        </w:rPr>
        <w:pPrChange w:id="25" w:author="Jérémy Roubin" w:date="2025-10-12T17:30:00Z">
          <w:pPr>
            <w:jc w:val="both"/>
          </w:pPr>
        </w:pPrChange>
      </w:pPr>
    </w:p>
    <w:p w14:paraId="0BE97002" w14:textId="69A86993" w:rsidR="00B33062" w:rsidRPr="00C66C7E" w:rsidRDefault="00BC40BE">
      <w:pPr>
        <w:spacing w:line="288" w:lineRule="auto"/>
        <w:jc w:val="both"/>
        <w:rPr>
          <w:rFonts w:ascii="Verdana" w:hAnsi="Verdana" w:cs="Calibri Light"/>
          <w:sz w:val="18"/>
          <w:szCs w:val="18"/>
        </w:rPr>
        <w:pPrChange w:id="26" w:author="Jérémy Roubin" w:date="2025-10-12T17:30:00Z">
          <w:pPr>
            <w:jc w:val="both"/>
          </w:pPr>
        </w:pPrChange>
      </w:pPr>
      <w:r>
        <w:rPr>
          <w:rFonts w:ascii="Verdana" w:hAnsi="Verdana" w:cs="Calibri Light"/>
          <w:sz w:val="18"/>
          <w:szCs w:val="18"/>
        </w:rPr>
        <w:t>A cet effet, l</w:t>
      </w:r>
      <w:r w:rsidR="00B33062" w:rsidRPr="00C66C7E">
        <w:rPr>
          <w:rFonts w:ascii="Verdana" w:hAnsi="Verdana" w:cs="Calibri Light"/>
          <w:sz w:val="18"/>
          <w:szCs w:val="18"/>
        </w:rPr>
        <w:t xml:space="preserve">es prestations ne peuvent être réalisées respectivement que par un laboratoire accrédité par </w:t>
      </w:r>
      <w:r>
        <w:rPr>
          <w:rFonts w:ascii="Verdana" w:hAnsi="Verdana" w:cs="Calibri Light"/>
          <w:sz w:val="18"/>
          <w:szCs w:val="18"/>
        </w:rPr>
        <w:t>l’AMA</w:t>
      </w:r>
      <w:r w:rsidR="00B33062" w:rsidRPr="00C66C7E">
        <w:rPr>
          <w:rFonts w:ascii="Verdana" w:hAnsi="Verdana" w:cs="Calibri Light"/>
          <w:sz w:val="18"/>
          <w:szCs w:val="18"/>
        </w:rPr>
        <w:t xml:space="preserve"> et par une unité de gestion du passeport des athlètes (UGPA) également accréditée par l’AMA, pendant toute la durée d’exécution de l’accord-cadre et bénéficiant d’une certification </w:t>
      </w:r>
      <w:bookmarkStart w:id="27" w:name="_Hlk198564635"/>
      <w:r w:rsidR="00B33062" w:rsidRPr="00C66C7E">
        <w:rPr>
          <w:rFonts w:ascii="Verdana" w:hAnsi="Verdana" w:cs="Calibri Light"/>
          <w:sz w:val="18"/>
          <w:szCs w:val="18"/>
        </w:rPr>
        <w:t xml:space="preserve">ISO/CEI 17025 pour les activités </w:t>
      </w:r>
      <w:r w:rsidR="004F70E3">
        <w:rPr>
          <w:rFonts w:ascii="Verdana" w:hAnsi="Verdana" w:cs="Calibri Light"/>
          <w:sz w:val="18"/>
          <w:szCs w:val="18"/>
        </w:rPr>
        <w:t>d’analyse</w:t>
      </w:r>
      <w:bookmarkEnd w:id="27"/>
      <w:r w:rsidR="004F70E3">
        <w:rPr>
          <w:rFonts w:ascii="Verdana" w:hAnsi="Verdana" w:cs="Calibri Light"/>
          <w:sz w:val="18"/>
          <w:szCs w:val="18"/>
        </w:rPr>
        <w:t>.</w:t>
      </w:r>
      <w:r w:rsidR="007204D3" w:rsidRPr="00C66C7E">
        <w:rPr>
          <w:rFonts w:ascii="Verdana" w:hAnsi="Verdana" w:cs="Calibri Light"/>
          <w:sz w:val="18"/>
          <w:szCs w:val="18"/>
        </w:rPr>
        <w:t xml:space="preserve"> En cas de suspension, totale ou partielle, du laboratoire ou de l’UGPA, l’AFLD se réserve le droit de recourir aux prestations d’un autre laboratoire antidopage ou d’une autre unité de gestion de passeport de l’athlète accrédité(e) par </w:t>
      </w:r>
      <w:r w:rsidR="00AA156B">
        <w:rPr>
          <w:rFonts w:ascii="Verdana" w:hAnsi="Verdana" w:cs="Calibri Light"/>
          <w:sz w:val="18"/>
          <w:szCs w:val="18"/>
        </w:rPr>
        <w:t xml:space="preserve">l’AMA </w:t>
      </w:r>
      <w:r w:rsidR="007204D3" w:rsidRPr="00C66C7E">
        <w:rPr>
          <w:rFonts w:ascii="Verdana" w:hAnsi="Verdana" w:cs="Calibri Light"/>
          <w:sz w:val="18"/>
          <w:szCs w:val="18"/>
        </w:rPr>
        <w:t>le temps de la suspension.</w:t>
      </w:r>
    </w:p>
    <w:bookmarkEnd w:id="16"/>
    <w:p w14:paraId="157AAF75" w14:textId="77777777" w:rsidR="00B33062" w:rsidRPr="00C66C7E" w:rsidRDefault="00B33062">
      <w:pPr>
        <w:spacing w:line="288" w:lineRule="auto"/>
        <w:jc w:val="both"/>
        <w:rPr>
          <w:rFonts w:ascii="Verdana" w:hAnsi="Verdana" w:cs="Calibri Light"/>
          <w:sz w:val="18"/>
          <w:szCs w:val="18"/>
        </w:rPr>
        <w:pPrChange w:id="28" w:author="Jérémy Roubin" w:date="2025-10-12T17:30:00Z">
          <w:pPr>
            <w:jc w:val="both"/>
          </w:pPr>
        </w:pPrChange>
      </w:pPr>
    </w:p>
    <w:bookmarkEnd w:id="20"/>
    <w:bookmarkEnd w:id="21"/>
    <w:p w14:paraId="1EA9CDDC" w14:textId="77777777" w:rsidR="00B33062" w:rsidRPr="00C66C7E" w:rsidRDefault="00B33062">
      <w:pPr>
        <w:spacing w:line="288" w:lineRule="auto"/>
        <w:jc w:val="both"/>
        <w:rPr>
          <w:rFonts w:ascii="Verdana" w:hAnsi="Verdana"/>
          <w:sz w:val="18"/>
          <w:szCs w:val="18"/>
        </w:rPr>
        <w:pPrChange w:id="29" w:author="Jérémy Roubin" w:date="2025-10-12T17:30:00Z">
          <w:pPr>
            <w:jc w:val="both"/>
          </w:pPr>
        </w:pPrChange>
      </w:pPr>
      <w:r w:rsidRPr="00C66C7E">
        <w:rPr>
          <w:rFonts w:ascii="Verdana" w:hAnsi="Verdana"/>
          <w:sz w:val="18"/>
          <w:szCs w:val="18"/>
        </w:rPr>
        <w:t xml:space="preserve">Les spécifications et les conditions d'exécution des prestations sont définies </w:t>
      </w:r>
      <w:bookmarkStart w:id="30" w:name="_Hlk140848393"/>
      <w:r w:rsidRPr="00C66C7E">
        <w:rPr>
          <w:rFonts w:ascii="Verdana" w:hAnsi="Verdana"/>
          <w:sz w:val="18"/>
          <w:szCs w:val="18"/>
        </w:rPr>
        <w:t xml:space="preserve">au cahier des clauses techniques particulières (CCTP) </w:t>
      </w:r>
      <w:bookmarkEnd w:id="30"/>
      <w:r w:rsidRPr="00C66C7E">
        <w:rPr>
          <w:rFonts w:ascii="Verdana" w:hAnsi="Verdana"/>
          <w:sz w:val="18"/>
          <w:szCs w:val="18"/>
        </w:rPr>
        <w:t>et dans son annexe.</w:t>
      </w:r>
    </w:p>
    <w:bookmarkEnd w:id="22"/>
    <w:p w14:paraId="4966DFB4" w14:textId="2B687C1D" w:rsidR="00C82092" w:rsidRPr="00C66C7E" w:rsidRDefault="00C82092">
      <w:pPr>
        <w:spacing w:line="288" w:lineRule="auto"/>
        <w:jc w:val="both"/>
        <w:rPr>
          <w:rFonts w:ascii="Verdana" w:hAnsi="Verdana" w:cs="Calibri"/>
          <w:sz w:val="18"/>
          <w:szCs w:val="18"/>
        </w:rPr>
        <w:pPrChange w:id="31" w:author="Jérémy Roubin" w:date="2025-10-12T17:30:00Z">
          <w:pPr>
            <w:jc w:val="both"/>
          </w:pPr>
        </w:pPrChange>
      </w:pPr>
    </w:p>
    <w:p w14:paraId="7542A5FD" w14:textId="77777777" w:rsidR="00C82092" w:rsidRPr="00C66C7E" w:rsidRDefault="009128C6">
      <w:pPr>
        <w:tabs>
          <w:tab w:val="left" w:pos="3544"/>
        </w:tabs>
        <w:spacing w:line="288" w:lineRule="auto"/>
        <w:jc w:val="both"/>
        <w:rPr>
          <w:rFonts w:ascii="Verdana" w:hAnsi="Verdana" w:cs="Calibri"/>
          <w:sz w:val="18"/>
          <w:szCs w:val="18"/>
        </w:rPr>
        <w:pPrChange w:id="32" w:author="Jérémy Roubin" w:date="2025-10-12T17:30:00Z">
          <w:pPr>
            <w:tabs>
              <w:tab w:val="left" w:pos="3544"/>
            </w:tabs>
            <w:jc w:val="both"/>
          </w:pPr>
        </w:pPrChange>
      </w:pPr>
      <w:r w:rsidRPr="00C66C7E">
        <w:rPr>
          <w:rFonts w:ascii="Verdana" w:hAnsi="Verdana" w:cs="Calibri"/>
          <w:sz w:val="18"/>
          <w:szCs w:val="18"/>
        </w:rPr>
        <w:t>Dans la suite du CCAP, il pourra être fait référence</w:t>
      </w:r>
      <w:r w:rsidR="00C82092" w:rsidRPr="00C66C7E">
        <w:rPr>
          <w:rFonts w:ascii="Verdana" w:hAnsi="Verdana" w:cs="Calibri"/>
          <w:sz w:val="18"/>
          <w:szCs w:val="18"/>
        </w:rPr>
        <w:t> :</w:t>
      </w:r>
    </w:p>
    <w:p w14:paraId="3291632B" w14:textId="2D24C530" w:rsidR="009128C6" w:rsidRPr="00C66C7E" w:rsidRDefault="009128C6">
      <w:pPr>
        <w:pStyle w:val="Paragraphedeliste"/>
        <w:numPr>
          <w:ilvl w:val="0"/>
          <w:numId w:val="41"/>
        </w:numPr>
        <w:tabs>
          <w:tab w:val="left" w:pos="3544"/>
        </w:tabs>
        <w:spacing w:line="288" w:lineRule="auto"/>
        <w:jc w:val="both"/>
        <w:rPr>
          <w:rFonts w:ascii="Verdana" w:hAnsi="Verdana" w:cs="Calibri"/>
          <w:sz w:val="18"/>
          <w:szCs w:val="18"/>
          <w:bdr w:val="nil"/>
        </w:rPr>
        <w:pPrChange w:id="33" w:author="Jérémy Roubin" w:date="2025-10-12T17:30:00Z">
          <w:pPr>
            <w:pStyle w:val="Paragraphedeliste"/>
            <w:numPr>
              <w:numId w:val="41"/>
            </w:numPr>
            <w:tabs>
              <w:tab w:val="left" w:pos="3544"/>
            </w:tabs>
            <w:spacing w:line="240" w:lineRule="auto"/>
            <w:ind w:hanging="360"/>
            <w:jc w:val="both"/>
          </w:pPr>
        </w:pPrChange>
      </w:pPr>
      <w:proofErr w:type="gramStart"/>
      <w:r w:rsidRPr="00C66C7E">
        <w:rPr>
          <w:rFonts w:ascii="Verdana" w:hAnsi="Verdana" w:cs="Calibri"/>
          <w:sz w:val="18"/>
          <w:szCs w:val="18"/>
          <w:bdr w:val="nil"/>
        </w:rPr>
        <w:t>à</w:t>
      </w:r>
      <w:proofErr w:type="gramEnd"/>
      <w:r w:rsidRPr="00C66C7E">
        <w:rPr>
          <w:rFonts w:ascii="Verdana" w:hAnsi="Verdana" w:cs="Calibri"/>
          <w:sz w:val="18"/>
          <w:szCs w:val="18"/>
          <w:bdr w:val="nil"/>
        </w:rPr>
        <w:t xml:space="preserve"> l’Agence française de lutte contre le dopage par</w:t>
      </w:r>
      <w:r w:rsidR="00703CB7" w:rsidRPr="00C66C7E">
        <w:rPr>
          <w:rFonts w:ascii="Verdana" w:hAnsi="Verdana" w:cs="Calibri"/>
          <w:sz w:val="18"/>
          <w:szCs w:val="18"/>
          <w:bdr w:val="nil"/>
        </w:rPr>
        <w:t xml:space="preserve"> l’acronyme</w:t>
      </w:r>
      <w:r w:rsidRPr="00C66C7E">
        <w:rPr>
          <w:rFonts w:ascii="Verdana" w:hAnsi="Verdana" w:cs="Calibri"/>
          <w:sz w:val="18"/>
          <w:szCs w:val="18"/>
          <w:bdr w:val="nil"/>
        </w:rPr>
        <w:t xml:space="preserve"> </w:t>
      </w:r>
      <w:r w:rsidR="00703CB7" w:rsidRPr="00C66C7E">
        <w:rPr>
          <w:rFonts w:ascii="Verdana" w:hAnsi="Verdana" w:cs="Calibri"/>
          <w:sz w:val="18"/>
          <w:szCs w:val="18"/>
          <w:bdr w:val="nil"/>
        </w:rPr>
        <w:t>« AFLD » ou le</w:t>
      </w:r>
      <w:r w:rsidR="00C82092" w:rsidRPr="00C66C7E">
        <w:rPr>
          <w:rFonts w:ascii="Verdana" w:hAnsi="Verdana" w:cs="Calibri"/>
          <w:sz w:val="18"/>
          <w:szCs w:val="18"/>
        </w:rPr>
        <w:t>s</w:t>
      </w:r>
      <w:r w:rsidR="00703CB7" w:rsidRPr="00C66C7E">
        <w:rPr>
          <w:rFonts w:ascii="Verdana" w:hAnsi="Verdana" w:cs="Calibri"/>
          <w:sz w:val="18"/>
          <w:szCs w:val="18"/>
          <w:bdr w:val="nil"/>
        </w:rPr>
        <w:t xml:space="preserve"> terme</w:t>
      </w:r>
      <w:r w:rsidR="00C82092" w:rsidRPr="00C66C7E">
        <w:rPr>
          <w:rFonts w:ascii="Verdana" w:hAnsi="Verdana" w:cs="Calibri"/>
          <w:sz w:val="18"/>
          <w:szCs w:val="18"/>
        </w:rPr>
        <w:t>s</w:t>
      </w:r>
      <w:r w:rsidR="00703CB7" w:rsidRPr="00C66C7E">
        <w:rPr>
          <w:rFonts w:ascii="Verdana" w:hAnsi="Verdana" w:cs="Calibri"/>
          <w:sz w:val="18"/>
          <w:szCs w:val="18"/>
          <w:bdr w:val="nil"/>
        </w:rPr>
        <w:t xml:space="preserve"> « l’Agence » ou « </w:t>
      </w:r>
      <w:r w:rsidR="00C271E6" w:rsidRPr="00C66C7E">
        <w:rPr>
          <w:rFonts w:ascii="Verdana" w:hAnsi="Verdana" w:cs="Calibri"/>
          <w:sz w:val="18"/>
          <w:szCs w:val="18"/>
          <w:bdr w:val="nil"/>
        </w:rPr>
        <w:t>pouvoir adjudicateur</w:t>
      </w:r>
      <w:r w:rsidR="00703CB7" w:rsidRPr="00C66C7E">
        <w:rPr>
          <w:rFonts w:ascii="Verdana" w:hAnsi="Verdana" w:cs="Calibri"/>
          <w:sz w:val="18"/>
          <w:szCs w:val="18"/>
          <w:bdr w:val="nil"/>
        </w:rPr>
        <w:t> »</w:t>
      </w:r>
      <w:r w:rsidR="00C82092" w:rsidRPr="00C66C7E">
        <w:rPr>
          <w:rFonts w:ascii="Verdana" w:hAnsi="Verdana" w:cs="Calibri"/>
          <w:sz w:val="18"/>
          <w:szCs w:val="18"/>
        </w:rPr>
        <w:t>.</w:t>
      </w:r>
    </w:p>
    <w:p w14:paraId="17B3398A" w14:textId="3B21FFA7" w:rsidR="009128C6" w:rsidRPr="00C66C7E" w:rsidRDefault="009128C6">
      <w:pPr>
        <w:pStyle w:val="Paragraphedeliste"/>
        <w:numPr>
          <w:ilvl w:val="0"/>
          <w:numId w:val="41"/>
        </w:numPr>
        <w:tabs>
          <w:tab w:val="left" w:pos="3544"/>
        </w:tabs>
        <w:spacing w:after="0" w:line="288" w:lineRule="auto"/>
        <w:ind w:left="714" w:hanging="357"/>
        <w:contextualSpacing w:val="0"/>
        <w:jc w:val="both"/>
        <w:rPr>
          <w:rFonts w:ascii="Verdana" w:eastAsia="Arial Unicode MS" w:hAnsi="Verdana" w:cs="Calibri"/>
          <w:sz w:val="18"/>
          <w:szCs w:val="18"/>
          <w:bdr w:val="nil"/>
        </w:rPr>
        <w:pPrChange w:id="34" w:author="Jérémy Roubin" w:date="2025-10-12T17:30:00Z">
          <w:pPr>
            <w:pStyle w:val="Paragraphedeliste"/>
            <w:numPr>
              <w:numId w:val="41"/>
            </w:numPr>
            <w:tabs>
              <w:tab w:val="left" w:pos="3544"/>
            </w:tabs>
            <w:spacing w:after="0" w:line="240" w:lineRule="auto"/>
            <w:ind w:left="714" w:hanging="357"/>
            <w:contextualSpacing w:val="0"/>
            <w:jc w:val="both"/>
          </w:pPr>
        </w:pPrChange>
      </w:pPr>
      <w:proofErr w:type="gramStart"/>
      <w:r w:rsidRPr="00C66C7E">
        <w:rPr>
          <w:rFonts w:ascii="Verdana" w:eastAsia="Arial Unicode MS" w:hAnsi="Verdana" w:cs="Calibri"/>
          <w:sz w:val="18"/>
          <w:szCs w:val="18"/>
          <w:bdr w:val="nil"/>
        </w:rPr>
        <w:t>au</w:t>
      </w:r>
      <w:proofErr w:type="gramEnd"/>
      <w:r w:rsidR="00C82092" w:rsidRPr="00C66C7E">
        <w:rPr>
          <w:rFonts w:ascii="Verdana" w:eastAsia="Arial Unicode MS" w:hAnsi="Verdana" w:cs="Calibri"/>
          <w:sz w:val="18"/>
          <w:szCs w:val="18"/>
          <w:bdr w:val="nil"/>
        </w:rPr>
        <w:t>(x)</w:t>
      </w:r>
      <w:r w:rsidRPr="00C66C7E">
        <w:rPr>
          <w:rFonts w:ascii="Verdana" w:eastAsia="Arial Unicode MS" w:hAnsi="Verdana" w:cs="Calibri"/>
          <w:sz w:val="18"/>
          <w:szCs w:val="18"/>
          <w:bdr w:val="nil"/>
        </w:rPr>
        <w:t xml:space="preserve"> cocontractant</w:t>
      </w:r>
      <w:r w:rsidR="00C82092" w:rsidRPr="00C66C7E">
        <w:rPr>
          <w:rFonts w:ascii="Verdana" w:eastAsia="Arial Unicode MS" w:hAnsi="Verdana" w:cs="Calibri"/>
          <w:sz w:val="18"/>
          <w:szCs w:val="18"/>
          <w:bdr w:val="nil"/>
        </w:rPr>
        <w:t>(s)</w:t>
      </w:r>
      <w:r w:rsidRPr="00C66C7E">
        <w:rPr>
          <w:rFonts w:ascii="Verdana" w:eastAsia="Arial Unicode MS" w:hAnsi="Verdana" w:cs="Calibri"/>
          <w:sz w:val="18"/>
          <w:szCs w:val="18"/>
          <w:bdr w:val="nil"/>
        </w:rPr>
        <w:t xml:space="preserve"> par l’emploi d</w:t>
      </w:r>
      <w:r w:rsidR="00F671D5">
        <w:rPr>
          <w:rFonts w:ascii="Verdana" w:eastAsia="Arial Unicode MS" w:hAnsi="Verdana" w:cs="Calibri"/>
          <w:sz w:val="18"/>
          <w:szCs w:val="18"/>
          <w:bdr w:val="nil"/>
        </w:rPr>
        <w:t>u</w:t>
      </w:r>
      <w:r w:rsidRPr="00C66C7E">
        <w:rPr>
          <w:rFonts w:ascii="Verdana" w:eastAsia="Arial Unicode MS" w:hAnsi="Verdana" w:cs="Calibri"/>
          <w:sz w:val="18"/>
          <w:szCs w:val="18"/>
          <w:bdr w:val="nil"/>
        </w:rPr>
        <w:t xml:space="preserve"> terme « </w:t>
      </w:r>
      <w:r w:rsidR="000D09EC" w:rsidRPr="00C66C7E">
        <w:rPr>
          <w:rFonts w:ascii="Verdana" w:eastAsia="Arial Unicode MS" w:hAnsi="Verdana" w:cs="Calibri"/>
          <w:sz w:val="18"/>
          <w:szCs w:val="18"/>
          <w:bdr w:val="nil"/>
        </w:rPr>
        <w:t>t</w:t>
      </w:r>
      <w:r w:rsidR="00C271E6" w:rsidRPr="00C66C7E">
        <w:rPr>
          <w:rFonts w:ascii="Verdana" w:eastAsia="Arial Unicode MS" w:hAnsi="Verdana" w:cs="Calibri"/>
          <w:sz w:val="18"/>
          <w:szCs w:val="18"/>
          <w:bdr w:val="nil"/>
        </w:rPr>
        <w:t>itulaire</w:t>
      </w:r>
      <w:r w:rsidR="00C82092" w:rsidRPr="00C66C7E">
        <w:rPr>
          <w:rFonts w:ascii="Verdana" w:eastAsia="Arial Unicode MS" w:hAnsi="Verdana" w:cs="Calibri"/>
          <w:sz w:val="18"/>
          <w:szCs w:val="18"/>
          <w:bdr w:val="nil"/>
        </w:rPr>
        <w:t>(s)</w:t>
      </w:r>
      <w:r w:rsidRPr="00C66C7E">
        <w:rPr>
          <w:rFonts w:ascii="Verdana" w:eastAsia="Arial Unicode MS" w:hAnsi="Verdana" w:cs="Calibri"/>
          <w:sz w:val="18"/>
          <w:szCs w:val="18"/>
          <w:bdr w:val="nil"/>
        </w:rPr>
        <w:t> »</w:t>
      </w:r>
      <w:r w:rsidR="00B33062" w:rsidRPr="00C66C7E">
        <w:rPr>
          <w:rFonts w:ascii="Verdana" w:eastAsia="Arial Unicode MS" w:hAnsi="Verdana" w:cs="Calibri"/>
          <w:sz w:val="18"/>
          <w:szCs w:val="18"/>
          <w:bdr w:val="nil"/>
        </w:rPr>
        <w:t>.</w:t>
      </w:r>
    </w:p>
    <w:p w14:paraId="51B32F69" w14:textId="08FF010C" w:rsidR="009128C6" w:rsidRPr="00C66C7E" w:rsidRDefault="00703CB7">
      <w:pPr>
        <w:pStyle w:val="Paragraphedeliste"/>
        <w:numPr>
          <w:ilvl w:val="0"/>
          <w:numId w:val="41"/>
        </w:numPr>
        <w:tabs>
          <w:tab w:val="left" w:pos="3544"/>
        </w:tabs>
        <w:spacing w:after="0" w:line="288" w:lineRule="auto"/>
        <w:ind w:left="714" w:hanging="357"/>
        <w:contextualSpacing w:val="0"/>
        <w:jc w:val="both"/>
        <w:rPr>
          <w:rFonts w:ascii="Verdana" w:eastAsia="Arial Unicode MS" w:hAnsi="Verdana" w:cs="Calibri"/>
          <w:sz w:val="18"/>
          <w:szCs w:val="18"/>
          <w:bdr w:val="nil"/>
        </w:rPr>
        <w:pPrChange w:id="35" w:author="Jérémy Roubin" w:date="2025-10-12T17:30:00Z">
          <w:pPr>
            <w:pStyle w:val="Paragraphedeliste"/>
            <w:numPr>
              <w:numId w:val="41"/>
            </w:numPr>
            <w:tabs>
              <w:tab w:val="left" w:pos="3544"/>
            </w:tabs>
            <w:spacing w:after="0" w:line="240" w:lineRule="auto"/>
            <w:ind w:left="714" w:hanging="357"/>
            <w:contextualSpacing w:val="0"/>
            <w:jc w:val="both"/>
          </w:pPr>
        </w:pPrChange>
      </w:pPr>
      <w:proofErr w:type="gramStart"/>
      <w:r w:rsidRPr="00C66C7E">
        <w:rPr>
          <w:rFonts w:ascii="Verdana" w:eastAsia="Arial Unicode MS" w:hAnsi="Verdana" w:cs="Calibri"/>
          <w:sz w:val="18"/>
          <w:szCs w:val="18"/>
          <w:bdr w:val="nil"/>
        </w:rPr>
        <w:t>aux</w:t>
      </w:r>
      <w:proofErr w:type="gramEnd"/>
      <w:r w:rsidRPr="00C66C7E">
        <w:rPr>
          <w:rFonts w:ascii="Verdana" w:eastAsia="Arial Unicode MS" w:hAnsi="Verdana" w:cs="Calibri"/>
          <w:sz w:val="18"/>
          <w:szCs w:val="18"/>
          <w:bdr w:val="nil"/>
        </w:rPr>
        <w:t xml:space="preserve"> uns ou aux </w:t>
      </w:r>
      <w:r w:rsidR="009128C6" w:rsidRPr="00C66C7E">
        <w:rPr>
          <w:rFonts w:ascii="Verdana" w:eastAsia="Arial Unicode MS" w:hAnsi="Verdana" w:cs="Calibri"/>
          <w:sz w:val="18"/>
          <w:szCs w:val="18"/>
          <w:bdr w:val="nil"/>
        </w:rPr>
        <w:t>autre</w:t>
      </w:r>
      <w:r w:rsidRPr="00C66C7E">
        <w:rPr>
          <w:rFonts w:ascii="Verdana" w:eastAsia="Arial Unicode MS" w:hAnsi="Verdana" w:cs="Calibri"/>
          <w:sz w:val="18"/>
          <w:szCs w:val="18"/>
          <w:bdr w:val="nil"/>
        </w:rPr>
        <w:t>s</w:t>
      </w:r>
      <w:r w:rsidR="009128C6" w:rsidRPr="00C66C7E">
        <w:rPr>
          <w:rFonts w:ascii="Verdana" w:eastAsia="Arial Unicode MS" w:hAnsi="Verdana" w:cs="Calibri"/>
          <w:sz w:val="18"/>
          <w:szCs w:val="18"/>
          <w:bdr w:val="nil"/>
        </w:rPr>
        <w:t xml:space="preserve"> par l’emploi du terme « Partie » et collecti</w:t>
      </w:r>
      <w:r w:rsidR="00B33062" w:rsidRPr="00C66C7E">
        <w:rPr>
          <w:rFonts w:ascii="Verdana" w:eastAsia="Arial Unicode MS" w:hAnsi="Verdana" w:cs="Calibri"/>
          <w:sz w:val="18"/>
          <w:szCs w:val="18"/>
          <w:bdr w:val="nil"/>
        </w:rPr>
        <w:t>v</w:t>
      </w:r>
      <w:r w:rsidR="009128C6" w:rsidRPr="00C66C7E">
        <w:rPr>
          <w:rFonts w:ascii="Verdana" w:eastAsia="Arial Unicode MS" w:hAnsi="Verdana" w:cs="Calibri"/>
          <w:sz w:val="18"/>
          <w:szCs w:val="18"/>
          <w:bdr w:val="nil"/>
        </w:rPr>
        <w:t xml:space="preserve">ement, par </w:t>
      </w:r>
      <w:r w:rsidR="00F3314F">
        <w:rPr>
          <w:rFonts w:ascii="Verdana" w:eastAsia="Arial Unicode MS" w:hAnsi="Verdana" w:cs="Calibri"/>
          <w:sz w:val="18"/>
          <w:szCs w:val="18"/>
          <w:bdr w:val="nil"/>
        </w:rPr>
        <w:t>celui de</w:t>
      </w:r>
      <w:r w:rsidR="009128C6" w:rsidRPr="00C66C7E">
        <w:rPr>
          <w:rFonts w:ascii="Verdana" w:eastAsia="Arial Unicode MS" w:hAnsi="Verdana" w:cs="Calibri"/>
          <w:sz w:val="18"/>
          <w:szCs w:val="18"/>
          <w:bdr w:val="nil"/>
        </w:rPr>
        <w:t xml:space="preserve"> « Parties »</w:t>
      </w:r>
      <w:r w:rsidR="00C82092" w:rsidRPr="00C66C7E">
        <w:rPr>
          <w:rFonts w:ascii="Verdana" w:eastAsia="Arial Unicode MS" w:hAnsi="Verdana" w:cs="Calibri"/>
          <w:sz w:val="18"/>
          <w:szCs w:val="18"/>
          <w:bdr w:val="nil"/>
        </w:rPr>
        <w:t>.</w:t>
      </w:r>
    </w:p>
    <w:p w14:paraId="3C893555" w14:textId="77777777" w:rsidR="009128C6" w:rsidRPr="00C66C7E" w:rsidRDefault="009128C6">
      <w:pPr>
        <w:spacing w:line="288" w:lineRule="auto"/>
        <w:jc w:val="both"/>
        <w:rPr>
          <w:rFonts w:ascii="Verdana" w:hAnsi="Verdana"/>
          <w:sz w:val="18"/>
          <w:szCs w:val="18"/>
        </w:rPr>
        <w:pPrChange w:id="36" w:author="Jérémy Roubin" w:date="2025-10-12T17:30:00Z">
          <w:pPr>
            <w:jc w:val="both"/>
          </w:pPr>
        </w:pPrChange>
      </w:pPr>
    </w:p>
    <w:p w14:paraId="23DB9BA4" w14:textId="56B725A5" w:rsidR="004B78B0" w:rsidRPr="00C66C7E" w:rsidRDefault="004B78B0">
      <w:pPr>
        <w:keepNext/>
        <w:spacing w:line="288" w:lineRule="auto"/>
        <w:jc w:val="both"/>
        <w:outlineLvl w:val="1"/>
        <w:rPr>
          <w:rFonts w:ascii="Verdana" w:hAnsi="Verdana"/>
          <w:bCs/>
          <w:iCs/>
          <w:sz w:val="18"/>
          <w:szCs w:val="18"/>
          <w:u w:val="single"/>
        </w:rPr>
        <w:pPrChange w:id="37" w:author="Jérémy Roubin" w:date="2025-10-12T17:30:00Z">
          <w:pPr>
            <w:keepNext/>
            <w:jc w:val="both"/>
            <w:outlineLvl w:val="1"/>
          </w:pPr>
        </w:pPrChange>
      </w:pPr>
      <w:bookmarkStart w:id="38" w:name="_Toc197964608"/>
      <w:r w:rsidRPr="00C66C7E">
        <w:rPr>
          <w:rFonts w:ascii="Verdana" w:hAnsi="Verdana"/>
          <w:bCs/>
          <w:iCs/>
          <w:sz w:val="18"/>
          <w:szCs w:val="18"/>
          <w:u w:val="single"/>
        </w:rPr>
        <w:t>1.2. Procédure</w:t>
      </w:r>
      <w:bookmarkEnd w:id="38"/>
      <w:r w:rsidRPr="00C66C7E">
        <w:rPr>
          <w:rFonts w:ascii="Verdana" w:hAnsi="Verdana"/>
          <w:bCs/>
          <w:iCs/>
          <w:sz w:val="18"/>
          <w:szCs w:val="18"/>
          <w:u w:val="single"/>
        </w:rPr>
        <w:t xml:space="preserve"> </w:t>
      </w:r>
    </w:p>
    <w:p w14:paraId="3AEEB899" w14:textId="77777777" w:rsidR="004B78B0" w:rsidRPr="00C66C7E" w:rsidRDefault="004B78B0">
      <w:pPr>
        <w:spacing w:line="288" w:lineRule="auto"/>
        <w:jc w:val="both"/>
        <w:rPr>
          <w:rFonts w:ascii="Verdana" w:hAnsi="Verdana"/>
          <w:sz w:val="18"/>
          <w:szCs w:val="18"/>
        </w:rPr>
        <w:pPrChange w:id="39" w:author="Jérémy Roubin" w:date="2025-10-12T17:30:00Z">
          <w:pPr>
            <w:jc w:val="both"/>
          </w:pPr>
        </w:pPrChange>
      </w:pPr>
    </w:p>
    <w:p w14:paraId="6F8FC997" w14:textId="2DE825E3" w:rsidR="00C07661" w:rsidRPr="00C66C7E" w:rsidRDefault="00C07661">
      <w:pPr>
        <w:spacing w:line="288" w:lineRule="auto"/>
        <w:jc w:val="both"/>
        <w:rPr>
          <w:rFonts w:ascii="Verdana" w:hAnsi="Verdana"/>
          <w:sz w:val="18"/>
          <w:szCs w:val="18"/>
        </w:rPr>
        <w:pPrChange w:id="40" w:author="Jérémy Roubin" w:date="2025-10-12T17:30:00Z">
          <w:pPr>
            <w:jc w:val="both"/>
          </w:pPr>
        </w:pPrChange>
      </w:pPr>
      <w:r w:rsidRPr="00C66C7E">
        <w:rPr>
          <w:rFonts w:ascii="Verdana" w:hAnsi="Verdana"/>
          <w:sz w:val="18"/>
          <w:szCs w:val="18"/>
        </w:rPr>
        <w:t xml:space="preserve">Le </w:t>
      </w:r>
      <w:r w:rsidR="009E1C73" w:rsidRPr="00C66C7E">
        <w:rPr>
          <w:rFonts w:ascii="Verdana" w:hAnsi="Verdana"/>
          <w:sz w:val="18"/>
          <w:szCs w:val="18"/>
        </w:rPr>
        <w:t>marché</w:t>
      </w:r>
      <w:r w:rsidR="00703CB7" w:rsidRPr="00C66C7E">
        <w:rPr>
          <w:rFonts w:ascii="Verdana" w:hAnsi="Verdana"/>
          <w:sz w:val="18"/>
          <w:szCs w:val="18"/>
        </w:rPr>
        <w:t xml:space="preserve"> est un</w:t>
      </w:r>
      <w:r w:rsidRPr="00C66C7E">
        <w:rPr>
          <w:rFonts w:ascii="Verdana" w:hAnsi="Verdana"/>
          <w:sz w:val="18"/>
          <w:szCs w:val="18"/>
        </w:rPr>
        <w:t xml:space="preserve"> accord-cadre </w:t>
      </w:r>
      <w:r w:rsidR="00703CB7" w:rsidRPr="00C66C7E">
        <w:rPr>
          <w:rFonts w:ascii="Verdana" w:hAnsi="Verdana"/>
          <w:sz w:val="18"/>
          <w:szCs w:val="18"/>
        </w:rPr>
        <w:t xml:space="preserve">qui </w:t>
      </w:r>
      <w:r w:rsidRPr="00C66C7E">
        <w:rPr>
          <w:rFonts w:ascii="Verdana" w:hAnsi="Verdana"/>
          <w:sz w:val="18"/>
          <w:szCs w:val="18"/>
        </w:rPr>
        <w:t>est passé, selon une procédure d’appel d’offres ouvert, conformément aux dispositions des articles R. 2124</w:t>
      </w:r>
      <w:r w:rsidRPr="00C66C7E">
        <w:rPr>
          <w:rFonts w:ascii="Cambria Math" w:hAnsi="Cambria Math" w:cs="Cambria Math"/>
          <w:sz w:val="18"/>
          <w:szCs w:val="18"/>
        </w:rPr>
        <w:t>‐</w:t>
      </w:r>
      <w:r w:rsidRPr="00C66C7E">
        <w:rPr>
          <w:rFonts w:ascii="Verdana" w:hAnsi="Verdana"/>
          <w:sz w:val="18"/>
          <w:szCs w:val="18"/>
        </w:rPr>
        <w:t>2, R. 2161</w:t>
      </w:r>
      <w:r w:rsidRPr="00C66C7E">
        <w:rPr>
          <w:rFonts w:ascii="Cambria Math" w:hAnsi="Cambria Math" w:cs="Cambria Math"/>
          <w:sz w:val="18"/>
          <w:szCs w:val="18"/>
        </w:rPr>
        <w:t>‐</w:t>
      </w:r>
      <w:r w:rsidRPr="00C66C7E">
        <w:rPr>
          <w:rFonts w:ascii="Verdana" w:hAnsi="Verdana"/>
          <w:sz w:val="18"/>
          <w:szCs w:val="18"/>
        </w:rPr>
        <w:t xml:space="preserve">1 et suivants du code de la commande publique. </w:t>
      </w:r>
    </w:p>
    <w:p w14:paraId="0F47B73A" w14:textId="51513047" w:rsidR="004B78B0" w:rsidRPr="00C66C7E" w:rsidRDefault="004B78B0">
      <w:pPr>
        <w:spacing w:line="288" w:lineRule="auto"/>
        <w:jc w:val="both"/>
        <w:rPr>
          <w:rFonts w:ascii="Verdana" w:hAnsi="Verdana"/>
          <w:sz w:val="18"/>
          <w:szCs w:val="18"/>
        </w:rPr>
        <w:pPrChange w:id="41" w:author="Jérémy Roubin" w:date="2025-10-12T17:30:00Z">
          <w:pPr>
            <w:jc w:val="both"/>
          </w:pPr>
        </w:pPrChange>
      </w:pPr>
    </w:p>
    <w:p w14:paraId="4D4CE2D8" w14:textId="02D80A70" w:rsidR="004B78B0" w:rsidRPr="00C66C7E" w:rsidRDefault="004B78B0">
      <w:pPr>
        <w:keepNext/>
        <w:spacing w:line="288" w:lineRule="auto"/>
        <w:jc w:val="both"/>
        <w:outlineLvl w:val="1"/>
        <w:rPr>
          <w:rFonts w:ascii="Verdana" w:hAnsi="Verdana"/>
          <w:bCs/>
          <w:iCs/>
          <w:sz w:val="18"/>
          <w:szCs w:val="18"/>
          <w:u w:val="single"/>
        </w:rPr>
        <w:pPrChange w:id="42" w:author="Jérémy Roubin" w:date="2025-10-12T17:30:00Z">
          <w:pPr>
            <w:keepNext/>
            <w:jc w:val="both"/>
            <w:outlineLvl w:val="1"/>
          </w:pPr>
        </w:pPrChange>
      </w:pPr>
      <w:bookmarkStart w:id="43" w:name="_Toc197964609"/>
      <w:r w:rsidRPr="00C66C7E">
        <w:rPr>
          <w:rFonts w:ascii="Verdana" w:hAnsi="Verdana"/>
          <w:bCs/>
          <w:iCs/>
          <w:sz w:val="18"/>
          <w:szCs w:val="18"/>
          <w:u w:val="single"/>
        </w:rPr>
        <w:t>1.</w:t>
      </w:r>
      <w:r w:rsidR="003A701A" w:rsidRPr="00C66C7E">
        <w:rPr>
          <w:rFonts w:ascii="Verdana" w:hAnsi="Verdana"/>
          <w:bCs/>
          <w:iCs/>
          <w:sz w:val="18"/>
          <w:szCs w:val="18"/>
          <w:u w:val="single"/>
        </w:rPr>
        <w:t>3</w:t>
      </w:r>
      <w:r w:rsidRPr="00C66C7E">
        <w:rPr>
          <w:rFonts w:ascii="Verdana" w:hAnsi="Verdana"/>
          <w:bCs/>
          <w:iCs/>
          <w:sz w:val="18"/>
          <w:szCs w:val="18"/>
          <w:u w:val="single"/>
        </w:rPr>
        <w:t xml:space="preserve">. Forme </w:t>
      </w:r>
      <w:r w:rsidR="00B02113" w:rsidRPr="00C66C7E">
        <w:rPr>
          <w:rFonts w:ascii="Verdana" w:hAnsi="Verdana"/>
          <w:bCs/>
          <w:iCs/>
          <w:sz w:val="18"/>
          <w:szCs w:val="18"/>
          <w:u w:val="single"/>
        </w:rPr>
        <w:t>et modalités d’exécution</w:t>
      </w:r>
      <w:bookmarkEnd w:id="43"/>
    </w:p>
    <w:p w14:paraId="23ADA2A1" w14:textId="77777777" w:rsidR="00230FF8" w:rsidRPr="00C66C7E" w:rsidRDefault="00230FF8">
      <w:pPr>
        <w:spacing w:line="288" w:lineRule="auto"/>
        <w:jc w:val="both"/>
        <w:rPr>
          <w:rFonts w:ascii="Verdana" w:hAnsi="Verdana"/>
          <w:sz w:val="18"/>
          <w:szCs w:val="18"/>
        </w:rPr>
        <w:pPrChange w:id="44" w:author="Jérémy Roubin" w:date="2025-10-12T17:30:00Z">
          <w:pPr>
            <w:jc w:val="both"/>
          </w:pPr>
        </w:pPrChange>
      </w:pPr>
    </w:p>
    <w:p w14:paraId="3112ACF3" w14:textId="5D865007" w:rsidR="00D964AB" w:rsidRPr="00C66C7E" w:rsidRDefault="00D964AB">
      <w:pPr>
        <w:spacing w:line="288" w:lineRule="auto"/>
        <w:jc w:val="both"/>
        <w:rPr>
          <w:rFonts w:ascii="Verdana" w:hAnsi="Verdana"/>
          <w:sz w:val="18"/>
          <w:szCs w:val="18"/>
        </w:rPr>
        <w:pPrChange w:id="45" w:author="Jérémy Roubin" w:date="2025-10-12T17:30:00Z">
          <w:pPr>
            <w:jc w:val="both"/>
          </w:pPr>
        </w:pPrChange>
      </w:pPr>
      <w:bookmarkStart w:id="46" w:name="_Hlk141115554"/>
      <w:bookmarkStart w:id="47" w:name="_Hlk141475511"/>
      <w:r w:rsidRPr="00C66C7E">
        <w:rPr>
          <w:rFonts w:ascii="Verdana" w:hAnsi="Verdana"/>
          <w:sz w:val="18"/>
          <w:szCs w:val="18"/>
        </w:rPr>
        <w:t xml:space="preserve">Le présent accord-cadre est alloti en </w:t>
      </w:r>
      <w:r w:rsidR="00FC126B">
        <w:rPr>
          <w:rFonts w:ascii="Verdana" w:hAnsi="Verdana"/>
          <w:sz w:val="18"/>
          <w:szCs w:val="18"/>
        </w:rPr>
        <w:t>2</w:t>
      </w:r>
      <w:r w:rsidRPr="00C66C7E">
        <w:rPr>
          <w:rFonts w:ascii="Verdana" w:hAnsi="Verdana"/>
          <w:sz w:val="18"/>
          <w:szCs w:val="18"/>
        </w:rPr>
        <w:t xml:space="preserve"> lots : </w:t>
      </w:r>
    </w:p>
    <w:p w14:paraId="3481A0CC" w14:textId="77777777" w:rsidR="00D964AB" w:rsidRPr="00C66C7E" w:rsidRDefault="00D964AB">
      <w:pPr>
        <w:spacing w:line="288" w:lineRule="auto"/>
        <w:jc w:val="both"/>
        <w:rPr>
          <w:rFonts w:ascii="Verdana" w:hAnsi="Verdana"/>
          <w:sz w:val="18"/>
          <w:szCs w:val="18"/>
        </w:rPr>
        <w:pPrChange w:id="48" w:author="Jérémy Roubin" w:date="2025-10-12T17:30:00Z">
          <w:pPr>
            <w:jc w:val="both"/>
          </w:pPr>
        </w:pPrChange>
      </w:pPr>
      <w:bookmarkStart w:id="49" w:name="_Hlk198564304"/>
    </w:p>
    <w:tbl>
      <w:tblPr>
        <w:tblStyle w:val="Grilledutableau"/>
        <w:tblW w:w="0" w:type="auto"/>
        <w:tblLook w:val="04A0" w:firstRow="1" w:lastRow="0" w:firstColumn="1" w:lastColumn="0" w:noHBand="0" w:noVBand="1"/>
      </w:tblPr>
      <w:tblGrid>
        <w:gridCol w:w="726"/>
        <w:gridCol w:w="5648"/>
        <w:gridCol w:w="2680"/>
      </w:tblGrid>
      <w:tr w:rsidR="00D964AB" w:rsidRPr="00C66C7E" w14:paraId="42B170D2" w14:textId="77777777" w:rsidTr="00BC40BE">
        <w:tc>
          <w:tcPr>
            <w:tcW w:w="726" w:type="dxa"/>
            <w:shd w:val="clear" w:color="auto" w:fill="D9D9D9" w:themeFill="background1" w:themeFillShade="D9"/>
          </w:tcPr>
          <w:p w14:paraId="6C0286A0" w14:textId="77777777" w:rsidR="00D964AB" w:rsidRPr="00C66C7E" w:rsidRDefault="00D964AB">
            <w:pPr>
              <w:spacing w:line="288" w:lineRule="auto"/>
              <w:jc w:val="both"/>
              <w:rPr>
                <w:rFonts w:ascii="Verdana" w:hAnsi="Verdana"/>
                <w:b/>
                <w:sz w:val="18"/>
                <w:szCs w:val="18"/>
              </w:rPr>
              <w:pPrChange w:id="50" w:author="Jérémy Roubin" w:date="2025-10-12T17:30:00Z">
                <w:pPr>
                  <w:jc w:val="both"/>
                </w:pPr>
              </w:pPrChange>
            </w:pPr>
            <w:r w:rsidRPr="00C66C7E">
              <w:rPr>
                <w:rFonts w:ascii="Verdana" w:hAnsi="Verdana"/>
                <w:b/>
                <w:sz w:val="18"/>
                <w:szCs w:val="18"/>
              </w:rPr>
              <w:t>Lot</w:t>
            </w:r>
          </w:p>
        </w:tc>
        <w:tc>
          <w:tcPr>
            <w:tcW w:w="5648" w:type="dxa"/>
            <w:shd w:val="clear" w:color="auto" w:fill="D9D9D9" w:themeFill="background1" w:themeFillShade="D9"/>
          </w:tcPr>
          <w:p w14:paraId="37F3A422" w14:textId="77777777" w:rsidR="00D964AB" w:rsidRPr="00C66C7E" w:rsidRDefault="00D964AB">
            <w:pPr>
              <w:spacing w:line="288" w:lineRule="auto"/>
              <w:jc w:val="both"/>
              <w:rPr>
                <w:rFonts w:ascii="Verdana" w:hAnsi="Verdana"/>
                <w:b/>
                <w:sz w:val="18"/>
                <w:szCs w:val="18"/>
              </w:rPr>
              <w:pPrChange w:id="51" w:author="Jérémy Roubin" w:date="2025-10-12T17:30:00Z">
                <w:pPr>
                  <w:jc w:val="both"/>
                </w:pPr>
              </w:pPrChange>
            </w:pPr>
            <w:r w:rsidRPr="00C66C7E">
              <w:rPr>
                <w:rFonts w:ascii="Verdana" w:hAnsi="Verdana"/>
                <w:b/>
                <w:sz w:val="18"/>
                <w:szCs w:val="18"/>
              </w:rPr>
              <w:t xml:space="preserve">Désignation </w:t>
            </w:r>
          </w:p>
        </w:tc>
        <w:tc>
          <w:tcPr>
            <w:tcW w:w="2680" w:type="dxa"/>
            <w:shd w:val="clear" w:color="auto" w:fill="D9D9D9" w:themeFill="background1" w:themeFillShade="D9"/>
          </w:tcPr>
          <w:p w14:paraId="18EC7782" w14:textId="77777777" w:rsidR="00D964AB" w:rsidRPr="00C66C7E" w:rsidRDefault="00D964AB">
            <w:pPr>
              <w:spacing w:line="288" w:lineRule="auto"/>
              <w:jc w:val="center"/>
              <w:rPr>
                <w:rFonts w:ascii="Verdana" w:hAnsi="Verdana"/>
                <w:b/>
                <w:sz w:val="18"/>
                <w:szCs w:val="18"/>
              </w:rPr>
              <w:pPrChange w:id="52" w:author="Jérémy Roubin" w:date="2025-10-12T17:30:00Z">
                <w:pPr>
                  <w:jc w:val="center"/>
                </w:pPr>
              </w:pPrChange>
            </w:pPr>
            <w:r w:rsidRPr="00C66C7E">
              <w:rPr>
                <w:rFonts w:ascii="Verdana" w:hAnsi="Verdana"/>
                <w:b/>
                <w:sz w:val="18"/>
                <w:szCs w:val="18"/>
              </w:rPr>
              <w:t>Montant maximum annuel € HT</w:t>
            </w:r>
          </w:p>
        </w:tc>
      </w:tr>
      <w:tr w:rsidR="00D964AB" w:rsidRPr="00C66C7E" w14:paraId="5AE2F2C7" w14:textId="77777777" w:rsidTr="00BC40BE">
        <w:tc>
          <w:tcPr>
            <w:tcW w:w="726" w:type="dxa"/>
          </w:tcPr>
          <w:p w14:paraId="2C4203C7" w14:textId="77777777" w:rsidR="00D964AB" w:rsidRPr="00C66C7E" w:rsidRDefault="00D964AB">
            <w:pPr>
              <w:spacing w:line="288" w:lineRule="auto"/>
              <w:jc w:val="center"/>
              <w:rPr>
                <w:rFonts w:ascii="Verdana" w:hAnsi="Verdana"/>
                <w:sz w:val="18"/>
                <w:szCs w:val="18"/>
              </w:rPr>
              <w:pPrChange w:id="53" w:author="Jérémy Roubin" w:date="2025-10-12T17:30:00Z">
                <w:pPr>
                  <w:jc w:val="center"/>
                </w:pPr>
              </w:pPrChange>
            </w:pPr>
            <w:r w:rsidRPr="00C66C7E">
              <w:rPr>
                <w:rFonts w:ascii="Verdana" w:hAnsi="Verdana"/>
                <w:sz w:val="18"/>
                <w:szCs w:val="18"/>
              </w:rPr>
              <w:t>1</w:t>
            </w:r>
          </w:p>
        </w:tc>
        <w:tc>
          <w:tcPr>
            <w:tcW w:w="5648" w:type="dxa"/>
          </w:tcPr>
          <w:p w14:paraId="7B97BAD0" w14:textId="77777777" w:rsidR="00D964AB" w:rsidRPr="00C66C7E" w:rsidRDefault="00D964AB">
            <w:pPr>
              <w:spacing w:line="288" w:lineRule="auto"/>
              <w:jc w:val="both"/>
              <w:rPr>
                <w:rFonts w:ascii="Verdana" w:hAnsi="Verdana"/>
                <w:sz w:val="18"/>
                <w:szCs w:val="18"/>
              </w:rPr>
              <w:pPrChange w:id="54" w:author="Jérémy Roubin" w:date="2025-10-12T17:30:00Z">
                <w:pPr>
                  <w:jc w:val="both"/>
                </w:pPr>
              </w:pPrChange>
            </w:pPr>
            <w:r w:rsidRPr="00C66C7E">
              <w:rPr>
                <w:rFonts w:ascii="Verdana" w:hAnsi="Verdana"/>
                <w:sz w:val="18"/>
                <w:szCs w:val="18"/>
              </w:rPr>
              <w:t>Analyses des échantillons urinaires et sanguins</w:t>
            </w:r>
          </w:p>
        </w:tc>
        <w:tc>
          <w:tcPr>
            <w:tcW w:w="2680" w:type="dxa"/>
          </w:tcPr>
          <w:p w14:paraId="06E6AF62" w14:textId="77777777" w:rsidR="00D964AB" w:rsidRPr="00C66C7E" w:rsidRDefault="00D964AB">
            <w:pPr>
              <w:spacing w:line="288" w:lineRule="auto"/>
              <w:jc w:val="center"/>
              <w:rPr>
                <w:rFonts w:ascii="Verdana" w:hAnsi="Verdana"/>
                <w:sz w:val="18"/>
                <w:szCs w:val="18"/>
              </w:rPr>
              <w:pPrChange w:id="55" w:author="Jérémy Roubin" w:date="2025-10-12T17:30:00Z">
                <w:pPr>
                  <w:jc w:val="center"/>
                </w:pPr>
              </w:pPrChange>
            </w:pPr>
            <w:r w:rsidRPr="00C66C7E">
              <w:rPr>
                <w:rFonts w:ascii="Verdana" w:hAnsi="Verdana"/>
                <w:sz w:val="18"/>
                <w:szCs w:val="18"/>
              </w:rPr>
              <w:t>3 500 000</w:t>
            </w:r>
          </w:p>
        </w:tc>
      </w:tr>
      <w:tr w:rsidR="00FC126B" w:rsidRPr="00C66C7E" w14:paraId="2D7C3CCB" w14:textId="77777777" w:rsidTr="00BC40BE">
        <w:tc>
          <w:tcPr>
            <w:tcW w:w="726" w:type="dxa"/>
          </w:tcPr>
          <w:p w14:paraId="4F88B4A1" w14:textId="77777777" w:rsidR="00FC126B" w:rsidRPr="00C66C7E" w:rsidRDefault="00FC126B">
            <w:pPr>
              <w:spacing w:line="288" w:lineRule="auto"/>
              <w:jc w:val="center"/>
              <w:rPr>
                <w:rFonts w:ascii="Verdana" w:hAnsi="Verdana"/>
                <w:sz w:val="18"/>
                <w:szCs w:val="18"/>
              </w:rPr>
              <w:pPrChange w:id="56" w:author="Jérémy Roubin" w:date="2025-10-12T17:30:00Z">
                <w:pPr>
                  <w:jc w:val="center"/>
                </w:pPr>
              </w:pPrChange>
            </w:pPr>
            <w:r w:rsidRPr="00C66C7E">
              <w:rPr>
                <w:rFonts w:ascii="Verdana" w:hAnsi="Verdana"/>
                <w:sz w:val="18"/>
                <w:szCs w:val="18"/>
              </w:rPr>
              <w:t>2</w:t>
            </w:r>
          </w:p>
        </w:tc>
        <w:tc>
          <w:tcPr>
            <w:tcW w:w="5648" w:type="dxa"/>
          </w:tcPr>
          <w:p w14:paraId="4A865363" w14:textId="1F363E74" w:rsidR="00FC126B" w:rsidRPr="00C66C7E" w:rsidRDefault="00FC126B">
            <w:pPr>
              <w:spacing w:line="288" w:lineRule="auto"/>
              <w:jc w:val="both"/>
              <w:rPr>
                <w:rFonts w:ascii="Verdana" w:hAnsi="Verdana"/>
                <w:sz w:val="18"/>
                <w:szCs w:val="18"/>
              </w:rPr>
              <w:pPrChange w:id="57" w:author="Jérémy Roubin" w:date="2025-10-12T17:30:00Z">
                <w:pPr>
                  <w:jc w:val="both"/>
                </w:pPr>
              </w:pPrChange>
            </w:pPr>
            <w:r w:rsidRPr="00C66C7E">
              <w:rPr>
                <w:rFonts w:ascii="Verdana" w:hAnsi="Verdana"/>
                <w:sz w:val="18"/>
                <w:szCs w:val="18"/>
              </w:rPr>
              <w:t xml:space="preserve">Prestations d’unité de gestion du passeport des athlètes </w:t>
            </w:r>
          </w:p>
        </w:tc>
        <w:tc>
          <w:tcPr>
            <w:tcW w:w="2680" w:type="dxa"/>
          </w:tcPr>
          <w:p w14:paraId="1E39E112" w14:textId="7F06AA00" w:rsidR="00FC126B" w:rsidRPr="00C66C7E" w:rsidRDefault="00FC126B">
            <w:pPr>
              <w:spacing w:line="288" w:lineRule="auto"/>
              <w:jc w:val="center"/>
              <w:rPr>
                <w:rFonts w:ascii="Verdana" w:hAnsi="Verdana"/>
                <w:sz w:val="18"/>
                <w:szCs w:val="18"/>
              </w:rPr>
              <w:pPrChange w:id="58" w:author="Jérémy Roubin" w:date="2025-10-12T17:30:00Z">
                <w:pPr>
                  <w:jc w:val="center"/>
                </w:pPr>
              </w:pPrChange>
            </w:pPr>
            <w:r w:rsidRPr="00C66C7E">
              <w:rPr>
                <w:rFonts w:ascii="Verdana" w:hAnsi="Verdana"/>
                <w:sz w:val="18"/>
                <w:szCs w:val="18"/>
              </w:rPr>
              <w:t>100 000</w:t>
            </w:r>
          </w:p>
        </w:tc>
      </w:tr>
    </w:tbl>
    <w:p w14:paraId="3D213786" w14:textId="77777777" w:rsidR="00D964AB" w:rsidRPr="00C66C7E" w:rsidRDefault="00D964AB">
      <w:pPr>
        <w:spacing w:line="288" w:lineRule="auto"/>
        <w:jc w:val="both"/>
        <w:rPr>
          <w:rFonts w:ascii="Verdana" w:hAnsi="Verdana"/>
          <w:sz w:val="18"/>
          <w:szCs w:val="18"/>
        </w:rPr>
        <w:pPrChange w:id="59" w:author="Jérémy Roubin" w:date="2025-10-12T17:30:00Z">
          <w:pPr>
            <w:jc w:val="both"/>
          </w:pPr>
        </w:pPrChange>
      </w:pPr>
    </w:p>
    <w:p w14:paraId="3E5BE8C5" w14:textId="5EA812CE" w:rsidR="00D964AB" w:rsidRPr="00C66C7E" w:rsidRDefault="00D964AB">
      <w:pPr>
        <w:spacing w:line="288" w:lineRule="auto"/>
        <w:jc w:val="both"/>
        <w:rPr>
          <w:rFonts w:ascii="Verdana" w:hAnsi="Verdana" w:cs="Calibri"/>
          <w:sz w:val="18"/>
          <w:szCs w:val="18"/>
        </w:rPr>
        <w:pPrChange w:id="60" w:author="Jérémy Roubin" w:date="2025-10-12T17:30:00Z">
          <w:pPr>
            <w:jc w:val="both"/>
          </w:pPr>
        </w:pPrChange>
      </w:pPr>
      <w:bookmarkStart w:id="61" w:name="_Hlk198563819"/>
      <w:r w:rsidRPr="00C66C7E">
        <w:rPr>
          <w:rFonts w:ascii="Verdana" w:hAnsi="Verdana"/>
          <w:sz w:val="18"/>
          <w:szCs w:val="18"/>
        </w:rPr>
        <w:t>Chaque lot est e</w:t>
      </w:r>
      <w:r w:rsidRPr="00C66C7E">
        <w:rPr>
          <w:rFonts w:ascii="Verdana" w:hAnsi="Verdana" w:cs="Calibri"/>
          <w:sz w:val="18"/>
          <w:szCs w:val="18"/>
        </w:rPr>
        <w:t>xécuté exclusivement par l’émission de bons de commande, en fonction des besoins, sur la base des prix unitaires fixés en annexe n° 1 de l’acte d’engagement portant bordereau des prix unitaires (BPU), en application des articles R. 2162</w:t>
      </w:r>
      <w:r w:rsidRPr="00C66C7E">
        <w:rPr>
          <w:rFonts w:ascii="Cambria Math" w:hAnsi="Cambria Math" w:cs="Cambria Math"/>
          <w:sz w:val="18"/>
          <w:szCs w:val="18"/>
        </w:rPr>
        <w:t>‐</w:t>
      </w:r>
      <w:r w:rsidRPr="00C66C7E">
        <w:rPr>
          <w:rFonts w:ascii="Verdana" w:hAnsi="Verdana" w:cs="Calibri"/>
          <w:sz w:val="18"/>
          <w:szCs w:val="18"/>
        </w:rPr>
        <w:t xml:space="preserve">1 et suivants du code de la commande publique, pour les montants maximaux annuels définis. </w:t>
      </w:r>
    </w:p>
    <w:p w14:paraId="70E662BE" w14:textId="77777777" w:rsidR="00FE37C9" w:rsidRPr="00C66C7E" w:rsidRDefault="00FE37C9">
      <w:pPr>
        <w:spacing w:line="288" w:lineRule="auto"/>
        <w:jc w:val="both"/>
        <w:rPr>
          <w:rFonts w:ascii="Verdana" w:hAnsi="Verdana" w:cs="Calibri"/>
          <w:sz w:val="18"/>
          <w:szCs w:val="18"/>
        </w:rPr>
        <w:pPrChange w:id="62" w:author="Jérémy Roubin" w:date="2025-10-12T17:30:00Z">
          <w:pPr>
            <w:jc w:val="both"/>
          </w:pPr>
        </w:pPrChange>
      </w:pPr>
    </w:p>
    <w:p w14:paraId="66FDA648" w14:textId="03D2C6F8" w:rsidR="00D964AB" w:rsidRPr="00C66C7E" w:rsidRDefault="00D964AB">
      <w:pPr>
        <w:spacing w:line="288" w:lineRule="auto"/>
        <w:jc w:val="both"/>
        <w:rPr>
          <w:rFonts w:ascii="Verdana" w:hAnsi="Verdana" w:cs="Calibri"/>
          <w:sz w:val="18"/>
          <w:szCs w:val="18"/>
        </w:rPr>
        <w:pPrChange w:id="63" w:author="Jérémy Roubin" w:date="2025-10-12T17:30:00Z">
          <w:pPr>
            <w:jc w:val="both"/>
          </w:pPr>
        </w:pPrChange>
      </w:pPr>
      <w:r w:rsidRPr="00C66C7E">
        <w:rPr>
          <w:rFonts w:ascii="Verdana" w:hAnsi="Verdana" w:cs="Calibri"/>
          <w:sz w:val="18"/>
          <w:szCs w:val="18"/>
        </w:rPr>
        <w:t>L’AFLD, pour des besoins complémentaires</w:t>
      </w:r>
      <w:r w:rsidR="008213E7" w:rsidRPr="00C66C7E">
        <w:rPr>
          <w:rFonts w:ascii="Verdana" w:hAnsi="Verdana" w:cs="Calibri"/>
          <w:sz w:val="18"/>
          <w:szCs w:val="18"/>
        </w:rPr>
        <w:t xml:space="preserve"> et hors cas de la sous-traitance dans le cadre des prestations du marché</w:t>
      </w:r>
      <w:r w:rsidRPr="00C66C7E">
        <w:rPr>
          <w:rFonts w:ascii="Verdana" w:hAnsi="Verdana" w:cs="Calibri"/>
          <w:sz w:val="18"/>
          <w:szCs w:val="18"/>
        </w:rPr>
        <w:t>, pourra ponctuellement recourir à la procédure adaptée, conformément aux modalités définies au 2° a) de l’article R. 2123-1 du code de la commande publique</w:t>
      </w:r>
      <w:r w:rsidR="007D4A37" w:rsidRPr="00C66C7E">
        <w:rPr>
          <w:rFonts w:ascii="Verdana" w:hAnsi="Verdana" w:cs="Calibri"/>
          <w:sz w:val="18"/>
          <w:szCs w:val="18"/>
        </w:rPr>
        <w:t xml:space="preserve">, en vue de solliciter un autre laboratoire </w:t>
      </w:r>
      <w:r w:rsidR="00BC40BE">
        <w:rPr>
          <w:rFonts w:ascii="Verdana" w:hAnsi="Verdana" w:cs="Calibri"/>
          <w:sz w:val="18"/>
          <w:szCs w:val="18"/>
        </w:rPr>
        <w:t>o</w:t>
      </w:r>
      <w:r w:rsidR="007D4A37" w:rsidRPr="00C66C7E">
        <w:rPr>
          <w:rFonts w:ascii="Verdana" w:hAnsi="Verdana" w:cs="Calibri"/>
          <w:sz w:val="18"/>
          <w:szCs w:val="18"/>
        </w:rPr>
        <w:t>u une autre UGPA accrédité</w:t>
      </w:r>
      <w:r w:rsidR="00BC40BE">
        <w:rPr>
          <w:rFonts w:ascii="Verdana" w:hAnsi="Verdana" w:cs="Calibri"/>
          <w:sz w:val="18"/>
          <w:szCs w:val="18"/>
        </w:rPr>
        <w:t>(</w:t>
      </w:r>
      <w:r w:rsidR="007D4A37" w:rsidRPr="00C66C7E">
        <w:rPr>
          <w:rFonts w:ascii="Verdana" w:hAnsi="Verdana" w:cs="Calibri"/>
          <w:sz w:val="18"/>
          <w:szCs w:val="18"/>
        </w:rPr>
        <w:t>e</w:t>
      </w:r>
      <w:r w:rsidR="00BC40BE">
        <w:rPr>
          <w:rFonts w:ascii="Verdana" w:hAnsi="Verdana" w:cs="Calibri"/>
          <w:sz w:val="18"/>
          <w:szCs w:val="18"/>
        </w:rPr>
        <w:t>)</w:t>
      </w:r>
      <w:r w:rsidR="007D4A37" w:rsidRPr="00C66C7E">
        <w:rPr>
          <w:rFonts w:ascii="Verdana" w:hAnsi="Verdana" w:cs="Calibri"/>
          <w:sz w:val="18"/>
          <w:szCs w:val="18"/>
        </w:rPr>
        <w:t xml:space="preserve"> par l’AMA. </w:t>
      </w:r>
    </w:p>
    <w:bookmarkEnd w:id="46"/>
    <w:bookmarkEnd w:id="47"/>
    <w:bookmarkEnd w:id="61"/>
    <w:bookmarkEnd w:id="49"/>
    <w:p w14:paraId="26AEF509" w14:textId="77777777" w:rsidR="00703CB7" w:rsidRPr="00C66C7E" w:rsidRDefault="00703CB7">
      <w:pPr>
        <w:spacing w:line="288" w:lineRule="auto"/>
        <w:jc w:val="both"/>
        <w:rPr>
          <w:rFonts w:ascii="Verdana" w:hAnsi="Verdana" w:cs="Calibri"/>
          <w:sz w:val="18"/>
          <w:szCs w:val="18"/>
        </w:rPr>
        <w:pPrChange w:id="64" w:author="Jérémy Roubin" w:date="2025-10-12T17:30:00Z">
          <w:pPr>
            <w:jc w:val="both"/>
          </w:pPr>
        </w:pPrChange>
      </w:pPr>
    </w:p>
    <w:p w14:paraId="15504289" w14:textId="0D061E08" w:rsidR="004B78B0" w:rsidRPr="00C66C7E" w:rsidRDefault="004B78B0">
      <w:pPr>
        <w:keepNext/>
        <w:spacing w:line="288" w:lineRule="auto"/>
        <w:jc w:val="both"/>
        <w:outlineLvl w:val="1"/>
        <w:rPr>
          <w:rFonts w:ascii="Verdana" w:hAnsi="Verdana"/>
          <w:bCs/>
          <w:iCs/>
          <w:sz w:val="18"/>
          <w:szCs w:val="18"/>
          <w:u w:val="single"/>
        </w:rPr>
        <w:pPrChange w:id="65" w:author="Jérémy Roubin" w:date="2025-10-12T17:30:00Z">
          <w:pPr>
            <w:keepNext/>
            <w:jc w:val="both"/>
            <w:outlineLvl w:val="1"/>
          </w:pPr>
        </w:pPrChange>
      </w:pPr>
      <w:bookmarkStart w:id="66" w:name="_Toc197964610"/>
      <w:r w:rsidRPr="00C66C7E">
        <w:rPr>
          <w:rFonts w:ascii="Verdana" w:hAnsi="Verdana"/>
          <w:bCs/>
          <w:iCs/>
          <w:sz w:val="18"/>
          <w:szCs w:val="18"/>
          <w:u w:val="single"/>
        </w:rPr>
        <w:t>1.</w:t>
      </w:r>
      <w:r w:rsidR="003A701A" w:rsidRPr="00C66C7E">
        <w:rPr>
          <w:rFonts w:ascii="Verdana" w:hAnsi="Verdana"/>
          <w:bCs/>
          <w:iCs/>
          <w:sz w:val="18"/>
          <w:szCs w:val="18"/>
          <w:u w:val="single"/>
        </w:rPr>
        <w:t>4</w:t>
      </w:r>
      <w:r w:rsidRPr="00C66C7E">
        <w:rPr>
          <w:rFonts w:ascii="Verdana" w:hAnsi="Verdana"/>
          <w:bCs/>
          <w:iCs/>
          <w:sz w:val="18"/>
          <w:szCs w:val="18"/>
          <w:u w:val="single"/>
        </w:rPr>
        <w:t xml:space="preserve">. </w:t>
      </w:r>
      <w:bookmarkStart w:id="67" w:name="_Hlk106699783"/>
      <w:r w:rsidRPr="00C66C7E">
        <w:rPr>
          <w:rFonts w:ascii="Verdana" w:hAnsi="Verdana"/>
          <w:bCs/>
          <w:iCs/>
          <w:sz w:val="18"/>
          <w:szCs w:val="18"/>
          <w:u w:val="single"/>
        </w:rPr>
        <w:t xml:space="preserve">Durée </w:t>
      </w:r>
      <w:r w:rsidR="00BA62D2" w:rsidRPr="00C66C7E">
        <w:rPr>
          <w:rFonts w:ascii="Verdana" w:hAnsi="Verdana"/>
          <w:bCs/>
          <w:iCs/>
          <w:sz w:val="18"/>
          <w:szCs w:val="18"/>
          <w:u w:val="single"/>
        </w:rPr>
        <w:t>et délai d’exécution</w:t>
      </w:r>
      <w:bookmarkEnd w:id="66"/>
    </w:p>
    <w:p w14:paraId="68244927" w14:textId="069306A5" w:rsidR="003D1D05" w:rsidRPr="00C66C7E" w:rsidRDefault="003D1D05">
      <w:pPr>
        <w:keepNext/>
        <w:spacing w:line="288" w:lineRule="auto"/>
        <w:jc w:val="both"/>
        <w:outlineLvl w:val="1"/>
        <w:rPr>
          <w:rFonts w:ascii="Verdana" w:hAnsi="Verdana"/>
          <w:bCs/>
          <w:iCs/>
          <w:sz w:val="18"/>
          <w:szCs w:val="18"/>
          <w:u w:val="single"/>
        </w:rPr>
        <w:pPrChange w:id="68" w:author="Jérémy Roubin" w:date="2025-10-12T17:30:00Z">
          <w:pPr>
            <w:keepNext/>
            <w:jc w:val="both"/>
            <w:outlineLvl w:val="1"/>
          </w:pPr>
        </w:pPrChange>
      </w:pPr>
    </w:p>
    <w:p w14:paraId="1C61B45C" w14:textId="77777777" w:rsidR="00C82092" w:rsidRPr="00C66C7E" w:rsidRDefault="00C82092">
      <w:pPr>
        <w:keepNext/>
        <w:spacing w:line="288" w:lineRule="auto"/>
        <w:jc w:val="both"/>
        <w:outlineLvl w:val="1"/>
        <w:rPr>
          <w:rFonts w:ascii="Verdana" w:hAnsi="Verdana"/>
          <w:bCs/>
          <w:iCs/>
          <w:sz w:val="18"/>
          <w:szCs w:val="18"/>
          <w:u w:val="single"/>
        </w:rPr>
        <w:pPrChange w:id="69" w:author="Jérémy Roubin" w:date="2025-10-12T17:30:00Z">
          <w:pPr>
            <w:keepNext/>
            <w:jc w:val="both"/>
            <w:outlineLvl w:val="1"/>
          </w:pPr>
        </w:pPrChange>
      </w:pPr>
      <w:bookmarkStart w:id="70" w:name="_Toc141108431"/>
      <w:bookmarkStart w:id="71" w:name="_Toc154176782"/>
      <w:bookmarkStart w:id="72" w:name="_Toc197964611"/>
      <w:bookmarkStart w:id="73" w:name="_Hlk198564350"/>
      <w:bookmarkEnd w:id="67"/>
      <w:r w:rsidRPr="00C66C7E">
        <w:rPr>
          <w:rFonts w:ascii="Verdana" w:hAnsi="Verdana"/>
          <w:bCs/>
          <w:iCs/>
          <w:sz w:val="18"/>
          <w:szCs w:val="18"/>
          <w:u w:val="single"/>
        </w:rPr>
        <w:t>Durée</w:t>
      </w:r>
      <w:bookmarkEnd w:id="70"/>
      <w:bookmarkEnd w:id="71"/>
      <w:bookmarkEnd w:id="72"/>
    </w:p>
    <w:p w14:paraId="6B50EBAF" w14:textId="77777777" w:rsidR="00C82092" w:rsidRPr="00C66C7E" w:rsidRDefault="00C82092">
      <w:pPr>
        <w:spacing w:line="288" w:lineRule="auto"/>
        <w:jc w:val="both"/>
        <w:rPr>
          <w:rFonts w:ascii="Verdana" w:hAnsi="Verdana"/>
          <w:sz w:val="18"/>
          <w:szCs w:val="18"/>
        </w:rPr>
        <w:pPrChange w:id="74" w:author="Jérémy Roubin" w:date="2025-10-12T17:30:00Z">
          <w:pPr>
            <w:jc w:val="both"/>
          </w:pPr>
        </w:pPrChange>
      </w:pPr>
    </w:p>
    <w:p w14:paraId="168F4C3F" w14:textId="61BE9DEB" w:rsidR="00D964AB" w:rsidRPr="00C66C7E" w:rsidRDefault="00D964AB">
      <w:pPr>
        <w:pStyle w:val="ParagrapheIndent2"/>
        <w:spacing w:after="120" w:line="288" w:lineRule="auto"/>
        <w:ind w:left="20" w:right="20"/>
        <w:jc w:val="both"/>
        <w:rPr>
          <w:rFonts w:ascii="Verdana" w:hAnsi="Verdana"/>
          <w:color w:val="000000"/>
          <w:sz w:val="18"/>
          <w:szCs w:val="18"/>
          <w:lang w:val="fr-FR"/>
        </w:rPr>
        <w:pPrChange w:id="75" w:author="Jérémy Roubin" w:date="2025-10-12T17:30:00Z">
          <w:pPr>
            <w:pStyle w:val="ParagrapheIndent2"/>
            <w:spacing w:after="120"/>
            <w:ind w:left="20" w:right="20"/>
            <w:jc w:val="both"/>
          </w:pPr>
        </w:pPrChange>
      </w:pPr>
      <w:bookmarkStart w:id="76" w:name="_Toc167107421"/>
      <w:bookmarkStart w:id="77" w:name="_Hlk141115597"/>
      <w:r w:rsidRPr="00C66C7E">
        <w:rPr>
          <w:rFonts w:ascii="Verdana" w:hAnsi="Verdana"/>
          <w:color w:val="000000"/>
          <w:sz w:val="18"/>
          <w:szCs w:val="18"/>
          <w:lang w:val="fr-FR"/>
        </w:rPr>
        <w:t>L'accord-cadre est conclu pour une période initiale</w:t>
      </w:r>
      <w:r w:rsidR="00BC40BE">
        <w:rPr>
          <w:rFonts w:ascii="Verdana" w:hAnsi="Verdana"/>
          <w:color w:val="000000"/>
          <w:sz w:val="18"/>
          <w:szCs w:val="18"/>
          <w:lang w:val="fr-FR"/>
        </w:rPr>
        <w:t xml:space="preserve"> d’un an </w:t>
      </w:r>
      <w:r w:rsidRPr="00C66C7E">
        <w:rPr>
          <w:rFonts w:ascii="Verdana" w:hAnsi="Verdana"/>
          <w:color w:val="000000"/>
          <w:sz w:val="18"/>
          <w:szCs w:val="18"/>
          <w:lang w:val="fr-FR"/>
        </w:rPr>
        <w:t>à compter du 2 janvier 2026</w:t>
      </w:r>
      <w:r w:rsidR="00BC40BE">
        <w:rPr>
          <w:rFonts w:ascii="Verdana" w:hAnsi="Verdana"/>
          <w:color w:val="000000"/>
          <w:sz w:val="18"/>
          <w:szCs w:val="18"/>
          <w:lang w:val="fr-FR"/>
        </w:rPr>
        <w:t>,</w:t>
      </w:r>
      <w:r w:rsidRPr="00C66C7E">
        <w:rPr>
          <w:rFonts w:ascii="Verdana" w:hAnsi="Verdana"/>
          <w:color w:val="000000"/>
          <w:sz w:val="18"/>
          <w:szCs w:val="18"/>
          <w:lang w:val="fr-FR"/>
        </w:rPr>
        <w:t xml:space="preserve"> ou</w:t>
      </w:r>
      <w:r w:rsidR="00BC40BE">
        <w:rPr>
          <w:rFonts w:ascii="Verdana" w:hAnsi="Verdana"/>
          <w:color w:val="000000"/>
          <w:sz w:val="18"/>
          <w:szCs w:val="18"/>
          <w:lang w:val="fr-FR"/>
        </w:rPr>
        <w:t>, le cas échéant,</w:t>
      </w:r>
      <w:r w:rsidRPr="00C66C7E">
        <w:rPr>
          <w:rFonts w:ascii="Verdana" w:hAnsi="Verdana"/>
          <w:color w:val="000000"/>
          <w:sz w:val="18"/>
          <w:szCs w:val="18"/>
          <w:lang w:val="fr-FR"/>
        </w:rPr>
        <w:t xml:space="preserve"> à compter de la date de notification si postérieure. Il pourra être reconduit tacitement 3 fois pour la même durée. La durée maximale du contrat, toutes périodes confondues, est de 4 ans.</w:t>
      </w:r>
    </w:p>
    <w:p w14:paraId="126CD665" w14:textId="77777777" w:rsidR="00D964AB" w:rsidRPr="00C66C7E" w:rsidRDefault="00D964AB">
      <w:pPr>
        <w:pStyle w:val="ParagrapheIndent2"/>
        <w:spacing w:after="240" w:line="288" w:lineRule="auto"/>
        <w:ind w:left="20" w:right="20"/>
        <w:jc w:val="both"/>
        <w:rPr>
          <w:rFonts w:ascii="Verdana" w:hAnsi="Verdana"/>
          <w:color w:val="000000"/>
          <w:sz w:val="18"/>
          <w:szCs w:val="18"/>
          <w:lang w:val="fr-FR"/>
        </w:rPr>
        <w:pPrChange w:id="78" w:author="Jérémy Roubin" w:date="2025-10-12T17:30:00Z">
          <w:pPr>
            <w:pStyle w:val="ParagrapheIndent2"/>
            <w:spacing w:after="240" w:line="230" w:lineRule="exact"/>
            <w:ind w:left="20" w:right="20"/>
            <w:jc w:val="both"/>
          </w:pPr>
        </w:pPrChange>
      </w:pPr>
      <w:r w:rsidRPr="00C66C7E">
        <w:rPr>
          <w:rFonts w:ascii="Verdana" w:hAnsi="Verdana"/>
          <w:color w:val="000000"/>
          <w:sz w:val="18"/>
          <w:szCs w:val="18"/>
          <w:lang w:val="fr-FR"/>
        </w:rPr>
        <w:t xml:space="preserve">La reconduction est considérée comme acceptée si aucune décision écrite contraire n'est prise par le pouvoir adjudicateur au moins 3 mois avant la fin de la durée de validité de l'accord-cadre.  Le titulaire ne peut pas refuser la reconduction. </w:t>
      </w:r>
    </w:p>
    <w:p w14:paraId="1EFA2D09" w14:textId="6425F000" w:rsidR="00C82092" w:rsidRPr="00C66C7E" w:rsidRDefault="00C82092">
      <w:pPr>
        <w:keepNext/>
        <w:spacing w:line="288" w:lineRule="auto"/>
        <w:jc w:val="both"/>
        <w:outlineLvl w:val="1"/>
        <w:rPr>
          <w:rFonts w:ascii="Verdana" w:hAnsi="Verdana"/>
          <w:bCs/>
          <w:iCs/>
          <w:sz w:val="18"/>
          <w:szCs w:val="18"/>
          <w:u w:val="single"/>
        </w:rPr>
        <w:pPrChange w:id="79" w:author="Jérémy Roubin" w:date="2025-10-12T17:30:00Z">
          <w:pPr>
            <w:keepNext/>
            <w:jc w:val="both"/>
            <w:outlineLvl w:val="1"/>
          </w:pPr>
        </w:pPrChange>
      </w:pPr>
      <w:bookmarkStart w:id="80" w:name="_Toc197964612"/>
      <w:bookmarkEnd w:id="76"/>
      <w:r w:rsidRPr="00C66C7E">
        <w:rPr>
          <w:rFonts w:ascii="Verdana" w:hAnsi="Verdana"/>
          <w:bCs/>
          <w:iCs/>
          <w:sz w:val="18"/>
          <w:szCs w:val="18"/>
          <w:u w:val="single"/>
        </w:rPr>
        <w:t>Délai</w:t>
      </w:r>
      <w:bookmarkEnd w:id="80"/>
      <w:r w:rsidR="00BC40BE">
        <w:rPr>
          <w:rFonts w:ascii="Verdana" w:hAnsi="Verdana"/>
          <w:bCs/>
          <w:iCs/>
          <w:sz w:val="18"/>
          <w:szCs w:val="18"/>
          <w:u w:val="single"/>
        </w:rPr>
        <w:t>s</w:t>
      </w:r>
      <w:r w:rsidRPr="00C66C7E">
        <w:rPr>
          <w:rFonts w:ascii="Verdana" w:hAnsi="Verdana"/>
          <w:bCs/>
          <w:iCs/>
          <w:sz w:val="18"/>
          <w:szCs w:val="18"/>
          <w:u w:val="single"/>
        </w:rPr>
        <w:t xml:space="preserve"> </w:t>
      </w:r>
    </w:p>
    <w:p w14:paraId="7E9E6D62" w14:textId="77777777" w:rsidR="00C82092" w:rsidRPr="00C66C7E" w:rsidRDefault="00C82092">
      <w:pPr>
        <w:keepNext/>
        <w:spacing w:line="288" w:lineRule="auto"/>
        <w:jc w:val="both"/>
        <w:outlineLvl w:val="1"/>
        <w:rPr>
          <w:rFonts w:ascii="Verdana" w:hAnsi="Verdana"/>
          <w:bCs/>
          <w:iCs/>
          <w:sz w:val="18"/>
          <w:szCs w:val="18"/>
          <w:u w:val="single"/>
        </w:rPr>
        <w:pPrChange w:id="81" w:author="Jérémy Roubin" w:date="2025-10-12T17:30:00Z">
          <w:pPr>
            <w:keepNext/>
            <w:jc w:val="both"/>
            <w:outlineLvl w:val="1"/>
          </w:pPr>
        </w:pPrChange>
      </w:pPr>
    </w:p>
    <w:p w14:paraId="1C193A4D" w14:textId="77777777" w:rsidR="005E08D2" w:rsidRDefault="005E08D2">
      <w:pPr>
        <w:spacing w:line="288" w:lineRule="auto"/>
        <w:jc w:val="both"/>
        <w:rPr>
          <w:rFonts w:ascii="Verdana" w:eastAsia="Arial" w:hAnsi="Verdana" w:cs="Arial"/>
          <w:color w:val="000000"/>
          <w:sz w:val="18"/>
          <w:szCs w:val="18"/>
          <w:bdr w:val="none" w:sz="0" w:space="0" w:color="auto"/>
        </w:rPr>
        <w:pPrChange w:id="82" w:author="Jérémy Roubin" w:date="2025-10-12T17:30:00Z">
          <w:pPr>
            <w:jc w:val="both"/>
          </w:pPr>
        </w:pPrChange>
      </w:pPr>
      <w:bookmarkStart w:id="83" w:name="_Hlk198563848"/>
      <w:bookmarkEnd w:id="77"/>
      <w:r w:rsidRPr="00F40045">
        <w:rPr>
          <w:rFonts w:ascii="Verdana" w:eastAsia="Arial" w:hAnsi="Verdana" w:cs="Arial"/>
          <w:color w:val="000000"/>
          <w:sz w:val="18"/>
          <w:szCs w:val="18"/>
          <w:bdr w:val="none" w:sz="0" w:space="0" w:color="auto"/>
        </w:rPr>
        <w:t xml:space="preserve">Les prestations </w:t>
      </w:r>
      <w:r>
        <w:rPr>
          <w:rFonts w:ascii="Verdana" w:eastAsia="Arial" w:hAnsi="Verdana" w:cs="Arial"/>
          <w:color w:val="000000"/>
          <w:sz w:val="18"/>
          <w:szCs w:val="18"/>
          <w:bdr w:val="none" w:sz="0" w:space="0" w:color="auto"/>
        </w:rPr>
        <w:t xml:space="preserve">sont </w:t>
      </w:r>
      <w:r w:rsidRPr="00F40045">
        <w:rPr>
          <w:rFonts w:ascii="Verdana" w:eastAsia="Arial" w:hAnsi="Verdana" w:cs="Arial"/>
          <w:color w:val="000000"/>
          <w:sz w:val="18"/>
          <w:szCs w:val="18"/>
          <w:bdr w:val="none" w:sz="0" w:space="0" w:color="auto"/>
        </w:rPr>
        <w:t xml:space="preserve">à réaliser </w:t>
      </w:r>
      <w:r>
        <w:rPr>
          <w:rFonts w:ascii="Verdana" w:eastAsia="Arial" w:hAnsi="Verdana" w:cs="Arial"/>
          <w:color w:val="000000"/>
          <w:sz w:val="18"/>
          <w:szCs w:val="18"/>
          <w:bdr w:val="none" w:sz="0" w:space="0" w:color="auto"/>
        </w:rPr>
        <w:t>dans le délai maximal prévu au standard international pour les laboratoires (lot 1) ou dans le délai prescrit par l’AFLD (lot 2).</w:t>
      </w:r>
    </w:p>
    <w:p w14:paraId="7EA6EB35" w14:textId="77777777" w:rsidR="00D964AB" w:rsidRPr="00C66C7E" w:rsidRDefault="00D964AB">
      <w:pPr>
        <w:spacing w:line="288" w:lineRule="auto"/>
        <w:jc w:val="both"/>
        <w:rPr>
          <w:rFonts w:ascii="Verdana" w:eastAsia="Arial" w:hAnsi="Verdana" w:cs="Arial"/>
          <w:color w:val="000000"/>
          <w:sz w:val="18"/>
          <w:szCs w:val="18"/>
          <w:bdr w:val="none" w:sz="0" w:space="0" w:color="auto"/>
        </w:rPr>
        <w:pPrChange w:id="84" w:author="Jérémy Roubin" w:date="2025-10-12T17:30:00Z">
          <w:pPr>
            <w:jc w:val="both"/>
          </w:pPr>
        </w:pPrChange>
      </w:pPr>
    </w:p>
    <w:p w14:paraId="1CFA0E36" w14:textId="14AC6F02" w:rsidR="004B78B0" w:rsidRPr="00C66C7E" w:rsidRDefault="004B78B0">
      <w:pPr>
        <w:keepNext/>
        <w:spacing w:line="288" w:lineRule="auto"/>
        <w:jc w:val="both"/>
        <w:outlineLvl w:val="0"/>
        <w:rPr>
          <w:rFonts w:ascii="Verdana" w:hAnsi="Verdana"/>
          <w:b/>
          <w:bCs/>
          <w:sz w:val="18"/>
          <w:szCs w:val="18"/>
        </w:rPr>
        <w:pPrChange w:id="85" w:author="Jérémy Roubin" w:date="2025-10-12T17:30:00Z">
          <w:pPr>
            <w:keepNext/>
            <w:jc w:val="both"/>
            <w:outlineLvl w:val="0"/>
          </w:pPr>
        </w:pPrChange>
      </w:pPr>
      <w:bookmarkStart w:id="86" w:name="_Toc197964613"/>
      <w:bookmarkEnd w:id="83"/>
      <w:bookmarkEnd w:id="73"/>
      <w:r w:rsidRPr="00C66C7E">
        <w:rPr>
          <w:rFonts w:ascii="Verdana" w:hAnsi="Verdana"/>
          <w:b/>
          <w:bCs/>
          <w:sz w:val="18"/>
          <w:szCs w:val="18"/>
        </w:rPr>
        <w:t>Article 2 : Pièces contractuelles</w:t>
      </w:r>
      <w:bookmarkEnd w:id="86"/>
    </w:p>
    <w:p w14:paraId="3FFFEDC2" w14:textId="77777777" w:rsidR="004B78B0" w:rsidRPr="00C66C7E" w:rsidRDefault="004B78B0">
      <w:pPr>
        <w:keepNext/>
        <w:spacing w:line="288" w:lineRule="auto"/>
        <w:jc w:val="both"/>
        <w:rPr>
          <w:rFonts w:ascii="Verdana" w:hAnsi="Verdana"/>
          <w:sz w:val="18"/>
          <w:szCs w:val="18"/>
        </w:rPr>
        <w:pPrChange w:id="87" w:author="Jérémy Roubin" w:date="2025-10-12T17:30:00Z">
          <w:pPr>
            <w:keepNext/>
            <w:jc w:val="both"/>
          </w:pPr>
        </w:pPrChange>
      </w:pPr>
    </w:p>
    <w:p w14:paraId="5850F189" w14:textId="36C8D162" w:rsidR="004B78B0" w:rsidRPr="00C66C7E" w:rsidRDefault="00D964AB">
      <w:pPr>
        <w:spacing w:line="288" w:lineRule="auto"/>
        <w:jc w:val="both"/>
        <w:rPr>
          <w:rFonts w:ascii="Verdana" w:hAnsi="Verdana"/>
          <w:sz w:val="18"/>
          <w:szCs w:val="18"/>
        </w:rPr>
        <w:pPrChange w:id="88" w:author="Jérémy Roubin" w:date="2025-10-12T17:30:00Z">
          <w:pPr>
            <w:jc w:val="both"/>
          </w:pPr>
        </w:pPrChange>
      </w:pPr>
      <w:r w:rsidRPr="00C66C7E">
        <w:rPr>
          <w:rFonts w:ascii="Verdana" w:hAnsi="Verdana"/>
          <w:sz w:val="18"/>
          <w:szCs w:val="18"/>
        </w:rPr>
        <w:t>Par lot, l</w:t>
      </w:r>
      <w:r w:rsidR="004B78B0" w:rsidRPr="00C66C7E">
        <w:rPr>
          <w:rFonts w:ascii="Verdana" w:hAnsi="Verdana"/>
          <w:sz w:val="18"/>
          <w:szCs w:val="18"/>
        </w:rPr>
        <w:t xml:space="preserve">e </w:t>
      </w:r>
      <w:r w:rsidR="009E1C73" w:rsidRPr="00C66C7E">
        <w:rPr>
          <w:rFonts w:ascii="Verdana" w:hAnsi="Verdana"/>
          <w:sz w:val="18"/>
          <w:szCs w:val="18"/>
        </w:rPr>
        <w:t>marché</w:t>
      </w:r>
      <w:r w:rsidR="004B78B0" w:rsidRPr="00C66C7E">
        <w:rPr>
          <w:rFonts w:ascii="Verdana" w:hAnsi="Verdana"/>
          <w:sz w:val="18"/>
          <w:szCs w:val="18"/>
        </w:rPr>
        <w:t xml:space="preserve"> est constitu</w:t>
      </w:r>
      <w:r w:rsidR="004B78B0" w:rsidRPr="00C66C7E">
        <w:rPr>
          <w:rFonts w:ascii="Verdana" w:hAnsi="Verdana" w:cs="Verdana"/>
          <w:sz w:val="18"/>
          <w:szCs w:val="18"/>
        </w:rPr>
        <w:t>é</w:t>
      </w:r>
      <w:r w:rsidR="00C82092" w:rsidRPr="00C66C7E">
        <w:rPr>
          <w:rFonts w:ascii="Verdana" w:hAnsi="Verdana"/>
          <w:sz w:val="18"/>
          <w:szCs w:val="18"/>
        </w:rPr>
        <w:t xml:space="preserve"> </w:t>
      </w:r>
      <w:r w:rsidR="004B78B0" w:rsidRPr="00C66C7E">
        <w:rPr>
          <w:rFonts w:ascii="Verdana" w:hAnsi="Verdana"/>
          <w:sz w:val="18"/>
          <w:szCs w:val="18"/>
        </w:rPr>
        <w:t>par les documents contractuels énumérés ci</w:t>
      </w:r>
      <w:r w:rsidR="004B78B0" w:rsidRPr="00C66C7E">
        <w:rPr>
          <w:rFonts w:ascii="Cambria Math" w:hAnsi="Cambria Math" w:cs="Cambria Math"/>
          <w:sz w:val="18"/>
          <w:szCs w:val="18"/>
        </w:rPr>
        <w:t>‐</w:t>
      </w:r>
      <w:r w:rsidR="004B78B0" w:rsidRPr="00C66C7E">
        <w:rPr>
          <w:rFonts w:ascii="Verdana" w:hAnsi="Verdana"/>
          <w:sz w:val="18"/>
          <w:szCs w:val="18"/>
        </w:rPr>
        <w:t>dessous par ordre de priorit</w:t>
      </w:r>
      <w:r w:rsidR="004B78B0" w:rsidRPr="00C66C7E">
        <w:rPr>
          <w:rFonts w:ascii="Verdana" w:hAnsi="Verdana" w:cs="Verdana"/>
          <w:sz w:val="18"/>
          <w:szCs w:val="18"/>
        </w:rPr>
        <w:t>é</w:t>
      </w:r>
      <w:r w:rsidR="004B78B0" w:rsidRPr="00C66C7E">
        <w:rPr>
          <w:rFonts w:ascii="Verdana" w:hAnsi="Verdana"/>
          <w:sz w:val="18"/>
          <w:szCs w:val="18"/>
        </w:rPr>
        <w:t xml:space="preserve"> d</w:t>
      </w:r>
      <w:r w:rsidR="004B78B0" w:rsidRPr="00C66C7E">
        <w:rPr>
          <w:rFonts w:ascii="Verdana" w:hAnsi="Verdana" w:cs="Verdana"/>
          <w:sz w:val="18"/>
          <w:szCs w:val="18"/>
        </w:rPr>
        <w:t>é</w:t>
      </w:r>
      <w:r w:rsidR="004B78B0" w:rsidRPr="00C66C7E">
        <w:rPr>
          <w:rFonts w:ascii="Verdana" w:hAnsi="Verdana"/>
          <w:sz w:val="18"/>
          <w:szCs w:val="18"/>
        </w:rPr>
        <w:t>croissante</w:t>
      </w:r>
      <w:r w:rsidR="0008354E" w:rsidRPr="00C66C7E">
        <w:rPr>
          <w:rFonts w:ascii="Verdana" w:hAnsi="Verdana"/>
          <w:sz w:val="18"/>
          <w:szCs w:val="18"/>
        </w:rPr>
        <w:t xml:space="preserve">, en cas de contradiction entre les spécifications des pièces contractuelles du </w:t>
      </w:r>
      <w:r w:rsidR="009E1C73" w:rsidRPr="00C66C7E">
        <w:rPr>
          <w:rFonts w:ascii="Verdana" w:hAnsi="Verdana"/>
          <w:sz w:val="18"/>
          <w:szCs w:val="18"/>
        </w:rPr>
        <w:t>marché</w:t>
      </w:r>
      <w:r w:rsidR="00AD64E8" w:rsidRPr="00C66C7E">
        <w:rPr>
          <w:rFonts w:ascii="Verdana" w:hAnsi="Verdana"/>
          <w:sz w:val="18"/>
          <w:szCs w:val="18"/>
        </w:rPr>
        <w:t xml:space="preserve"> </w:t>
      </w:r>
      <w:r w:rsidR="00690598" w:rsidRPr="00C66C7E">
        <w:rPr>
          <w:rFonts w:ascii="Verdana" w:hAnsi="Verdana"/>
          <w:sz w:val="18"/>
          <w:szCs w:val="18"/>
        </w:rPr>
        <w:t xml:space="preserve">: </w:t>
      </w:r>
    </w:p>
    <w:p w14:paraId="3AE11F35" w14:textId="6052FF64" w:rsidR="00C07661" w:rsidRPr="00C66C7E" w:rsidRDefault="00C07661">
      <w:pPr>
        <w:spacing w:line="288" w:lineRule="auto"/>
        <w:ind w:left="142" w:hanging="142"/>
        <w:jc w:val="both"/>
        <w:rPr>
          <w:rFonts w:ascii="Verdana" w:eastAsia="SimSun" w:hAnsi="Verdana"/>
          <w:sz w:val="18"/>
          <w:szCs w:val="18"/>
        </w:rPr>
        <w:pPrChange w:id="89" w:author="Jérémy Roubin" w:date="2025-10-12T17:30:00Z">
          <w:pPr>
            <w:ind w:left="142" w:hanging="142"/>
            <w:jc w:val="both"/>
          </w:pPr>
        </w:pPrChange>
      </w:pPr>
      <w:r w:rsidRPr="00C66C7E">
        <w:rPr>
          <w:rFonts w:ascii="Verdana" w:eastAsia="SimSun" w:hAnsi="Verdana"/>
          <w:sz w:val="18"/>
          <w:szCs w:val="18"/>
        </w:rPr>
        <w:t>-</w:t>
      </w:r>
      <w:r w:rsidRPr="00C66C7E">
        <w:rPr>
          <w:rFonts w:ascii="Verdana" w:eastAsia="SimSun" w:hAnsi="Verdana"/>
          <w:sz w:val="18"/>
          <w:szCs w:val="18"/>
        </w:rPr>
        <w:tab/>
        <w:t>L’acte d’engagement (AE) et le cadre de réponse financier constitutif de l’annexe n° 1 à l’acte d’engagement portant bordereau des prix unitaires (BPU), dont l</w:t>
      </w:r>
      <w:r w:rsidR="00C82092" w:rsidRPr="00C66C7E">
        <w:rPr>
          <w:rFonts w:ascii="Verdana" w:eastAsia="SimSun" w:hAnsi="Verdana"/>
          <w:sz w:val="18"/>
          <w:szCs w:val="18"/>
        </w:rPr>
        <w:t>’</w:t>
      </w:r>
      <w:r w:rsidRPr="00C66C7E">
        <w:rPr>
          <w:rFonts w:ascii="Verdana" w:eastAsia="SimSun" w:hAnsi="Verdana"/>
          <w:sz w:val="18"/>
          <w:szCs w:val="18"/>
        </w:rPr>
        <w:t>exemplaire origina</w:t>
      </w:r>
      <w:r w:rsidR="00C82092" w:rsidRPr="00C66C7E">
        <w:rPr>
          <w:rFonts w:ascii="Verdana" w:eastAsia="SimSun" w:hAnsi="Verdana"/>
          <w:sz w:val="18"/>
          <w:szCs w:val="18"/>
        </w:rPr>
        <w:t>l</w:t>
      </w:r>
      <w:r w:rsidRPr="00C66C7E">
        <w:rPr>
          <w:rFonts w:ascii="Verdana" w:eastAsia="SimSun" w:hAnsi="Verdana"/>
          <w:sz w:val="18"/>
          <w:szCs w:val="18"/>
        </w:rPr>
        <w:t xml:space="preserve"> conservé par l’AFLD f</w:t>
      </w:r>
      <w:r w:rsidR="00C82092" w:rsidRPr="00C66C7E">
        <w:rPr>
          <w:rFonts w:ascii="Verdana" w:eastAsia="SimSun" w:hAnsi="Verdana"/>
          <w:sz w:val="18"/>
          <w:szCs w:val="18"/>
        </w:rPr>
        <w:t>ai</w:t>
      </w:r>
      <w:r w:rsidRPr="00C66C7E">
        <w:rPr>
          <w:rFonts w:ascii="Verdana" w:eastAsia="SimSun" w:hAnsi="Verdana"/>
          <w:sz w:val="18"/>
          <w:szCs w:val="18"/>
        </w:rPr>
        <w:t xml:space="preserve">t </w:t>
      </w:r>
      <w:proofErr w:type="gramStart"/>
      <w:r w:rsidRPr="00C66C7E">
        <w:rPr>
          <w:rFonts w:ascii="Verdana" w:eastAsia="SimSun" w:hAnsi="Verdana"/>
          <w:sz w:val="18"/>
          <w:szCs w:val="18"/>
        </w:rPr>
        <w:t>seul foi</w:t>
      </w:r>
      <w:proofErr w:type="gramEnd"/>
      <w:r w:rsidRPr="00C66C7E">
        <w:rPr>
          <w:rFonts w:ascii="Verdana" w:eastAsia="SimSun" w:hAnsi="Verdana"/>
          <w:sz w:val="18"/>
          <w:szCs w:val="18"/>
        </w:rPr>
        <w:t> ;</w:t>
      </w:r>
    </w:p>
    <w:p w14:paraId="69771462" w14:textId="37069277" w:rsidR="00C07661" w:rsidRPr="00C66C7E" w:rsidRDefault="00C07661">
      <w:pPr>
        <w:spacing w:line="288" w:lineRule="auto"/>
        <w:ind w:left="142" w:hanging="142"/>
        <w:jc w:val="both"/>
        <w:rPr>
          <w:rFonts w:ascii="Verdana" w:eastAsia="SimSun" w:hAnsi="Verdana"/>
          <w:sz w:val="18"/>
          <w:szCs w:val="18"/>
          <w:highlight w:val="yellow"/>
        </w:rPr>
        <w:pPrChange w:id="90" w:author="Jérémy Roubin" w:date="2025-10-12T17:30:00Z">
          <w:pPr>
            <w:ind w:left="142" w:hanging="142"/>
            <w:jc w:val="both"/>
          </w:pPr>
        </w:pPrChange>
      </w:pPr>
      <w:r w:rsidRPr="00C66C7E">
        <w:rPr>
          <w:rFonts w:ascii="Verdana" w:eastAsia="SimSun" w:hAnsi="Verdana"/>
          <w:sz w:val="18"/>
          <w:szCs w:val="18"/>
        </w:rPr>
        <w:t>-</w:t>
      </w:r>
      <w:r w:rsidRPr="00C66C7E">
        <w:rPr>
          <w:rFonts w:ascii="Verdana" w:eastAsia="SimSun" w:hAnsi="Verdana"/>
          <w:sz w:val="18"/>
          <w:szCs w:val="18"/>
        </w:rPr>
        <w:tab/>
        <w:t>Le cahier des clauses administratives particulières (CCAP)</w:t>
      </w:r>
      <w:r w:rsidR="00467360" w:rsidRPr="00C66C7E">
        <w:rPr>
          <w:rFonts w:ascii="Verdana" w:eastAsia="SimSun" w:hAnsi="Verdana"/>
          <w:sz w:val="18"/>
          <w:szCs w:val="18"/>
        </w:rPr>
        <w:t xml:space="preserve"> </w:t>
      </w:r>
      <w:r w:rsidR="00A12BCA" w:rsidRPr="00C66C7E">
        <w:rPr>
          <w:rFonts w:ascii="Verdana" w:eastAsia="SimSun" w:hAnsi="Verdana"/>
          <w:sz w:val="18"/>
          <w:szCs w:val="18"/>
        </w:rPr>
        <w:t xml:space="preserve">et son annexe portant sur la protection des données personnelles </w:t>
      </w:r>
      <w:r w:rsidRPr="00C66C7E">
        <w:rPr>
          <w:rFonts w:ascii="Verdana" w:eastAsia="SimSun" w:hAnsi="Verdana"/>
          <w:sz w:val="18"/>
          <w:szCs w:val="18"/>
        </w:rPr>
        <w:t>;</w:t>
      </w:r>
    </w:p>
    <w:p w14:paraId="1855F588" w14:textId="28596571" w:rsidR="00C07661" w:rsidRPr="00C66C7E" w:rsidRDefault="00C07661">
      <w:pPr>
        <w:spacing w:line="288" w:lineRule="auto"/>
        <w:ind w:left="142" w:hanging="142"/>
        <w:jc w:val="both"/>
        <w:rPr>
          <w:rFonts w:ascii="Verdana" w:eastAsia="SimSun" w:hAnsi="Verdana"/>
          <w:sz w:val="18"/>
          <w:szCs w:val="18"/>
        </w:rPr>
        <w:pPrChange w:id="91" w:author="Jérémy Roubin" w:date="2025-10-12T17:30:00Z">
          <w:pPr>
            <w:ind w:left="142" w:hanging="142"/>
            <w:jc w:val="both"/>
          </w:pPr>
        </w:pPrChange>
      </w:pPr>
      <w:r w:rsidRPr="00C66C7E">
        <w:rPr>
          <w:rFonts w:ascii="Verdana" w:eastAsia="SimSun" w:hAnsi="Verdana"/>
          <w:sz w:val="18"/>
          <w:szCs w:val="18"/>
        </w:rPr>
        <w:t>-</w:t>
      </w:r>
      <w:r w:rsidRPr="00C66C7E">
        <w:rPr>
          <w:rFonts w:ascii="Verdana" w:eastAsia="SimSun" w:hAnsi="Verdana"/>
          <w:sz w:val="18"/>
          <w:szCs w:val="18"/>
        </w:rPr>
        <w:tab/>
        <w:t xml:space="preserve">Le cahier des clauses techniques particulières (CCTP) et </w:t>
      </w:r>
      <w:r w:rsidR="00833B4D" w:rsidRPr="00C66C7E">
        <w:rPr>
          <w:rFonts w:ascii="Verdana" w:eastAsia="SimSun" w:hAnsi="Verdana"/>
          <w:sz w:val="18"/>
          <w:szCs w:val="18"/>
        </w:rPr>
        <w:t>son annexe</w:t>
      </w:r>
      <w:r w:rsidR="00062560" w:rsidRPr="00C66C7E">
        <w:rPr>
          <w:rFonts w:ascii="Verdana" w:eastAsia="SimSun" w:hAnsi="Verdana"/>
          <w:sz w:val="18"/>
          <w:szCs w:val="18"/>
        </w:rPr>
        <w:t xml:space="preserve"> portant sur le standard international </w:t>
      </w:r>
      <w:r w:rsidR="00D964AB" w:rsidRPr="00C66C7E">
        <w:rPr>
          <w:rFonts w:ascii="Verdana" w:eastAsia="SimSun" w:hAnsi="Verdana"/>
          <w:sz w:val="18"/>
          <w:szCs w:val="18"/>
        </w:rPr>
        <w:t>pour les laboratoires</w:t>
      </w:r>
      <w:r w:rsidR="00062560" w:rsidRPr="00C66C7E">
        <w:rPr>
          <w:rFonts w:ascii="Verdana" w:eastAsia="SimSun" w:hAnsi="Verdana"/>
          <w:sz w:val="18"/>
          <w:szCs w:val="18"/>
        </w:rPr>
        <w:t xml:space="preserve"> (SI</w:t>
      </w:r>
      <w:r w:rsidR="00D964AB" w:rsidRPr="00C66C7E">
        <w:rPr>
          <w:rFonts w:ascii="Verdana" w:eastAsia="SimSun" w:hAnsi="Verdana"/>
          <w:sz w:val="18"/>
          <w:szCs w:val="18"/>
        </w:rPr>
        <w:t>L</w:t>
      </w:r>
      <w:r w:rsidR="00062560" w:rsidRPr="00C66C7E">
        <w:rPr>
          <w:rFonts w:ascii="Verdana" w:eastAsia="SimSun" w:hAnsi="Verdana"/>
          <w:sz w:val="18"/>
          <w:szCs w:val="18"/>
        </w:rPr>
        <w:t>)</w:t>
      </w:r>
      <w:r w:rsidRPr="00C66C7E">
        <w:rPr>
          <w:rFonts w:ascii="Verdana" w:eastAsia="SimSun" w:hAnsi="Verdana"/>
          <w:sz w:val="18"/>
          <w:szCs w:val="18"/>
        </w:rPr>
        <w:t> ;</w:t>
      </w:r>
    </w:p>
    <w:p w14:paraId="34B91489" w14:textId="05CE9925" w:rsidR="00C07661" w:rsidRPr="00C66C7E" w:rsidRDefault="00C07661">
      <w:pPr>
        <w:spacing w:line="288" w:lineRule="auto"/>
        <w:ind w:left="142" w:hanging="142"/>
        <w:jc w:val="both"/>
        <w:rPr>
          <w:rFonts w:ascii="Verdana" w:eastAsia="SimSun" w:hAnsi="Verdana"/>
          <w:sz w:val="18"/>
          <w:szCs w:val="18"/>
        </w:rPr>
        <w:pPrChange w:id="92" w:author="Jérémy Roubin" w:date="2025-10-12T17:30:00Z">
          <w:pPr>
            <w:ind w:left="142" w:hanging="142"/>
            <w:jc w:val="both"/>
          </w:pPr>
        </w:pPrChange>
      </w:pPr>
      <w:r w:rsidRPr="00C66C7E">
        <w:rPr>
          <w:rFonts w:ascii="Verdana" w:eastAsia="SimSun" w:hAnsi="Verdana"/>
          <w:sz w:val="18"/>
          <w:szCs w:val="18"/>
        </w:rPr>
        <w:t>-</w:t>
      </w:r>
      <w:r w:rsidRPr="00C66C7E">
        <w:rPr>
          <w:rFonts w:ascii="Verdana" w:eastAsia="SimSun" w:hAnsi="Verdana"/>
          <w:sz w:val="18"/>
          <w:szCs w:val="18"/>
        </w:rPr>
        <w:tab/>
        <w:t xml:space="preserve">Le cahier des clauses administratives générales des </w:t>
      </w:r>
      <w:r w:rsidR="009E1C73" w:rsidRPr="00C66C7E">
        <w:rPr>
          <w:rFonts w:ascii="Verdana" w:eastAsia="SimSun" w:hAnsi="Verdana"/>
          <w:sz w:val="18"/>
          <w:szCs w:val="18"/>
        </w:rPr>
        <w:t>marché</w:t>
      </w:r>
      <w:r w:rsidRPr="00C66C7E">
        <w:rPr>
          <w:rFonts w:ascii="Verdana" w:eastAsia="SimSun" w:hAnsi="Verdana"/>
          <w:sz w:val="18"/>
          <w:szCs w:val="18"/>
        </w:rPr>
        <w:t>s publics de fournitures courantes et services (CCAG-FCS</w:t>
      </w:r>
      <w:r w:rsidR="001C1172" w:rsidRPr="00C66C7E">
        <w:rPr>
          <w:rFonts w:ascii="Verdana" w:eastAsia="SimSun" w:hAnsi="Verdana"/>
          <w:sz w:val="18"/>
          <w:szCs w:val="18"/>
        </w:rPr>
        <w:t>)</w:t>
      </w:r>
      <w:r w:rsidRPr="00C66C7E">
        <w:rPr>
          <w:rFonts w:ascii="Verdana" w:eastAsia="SimSun" w:hAnsi="Verdana"/>
          <w:sz w:val="18"/>
          <w:szCs w:val="18"/>
        </w:rPr>
        <w:t xml:space="preserve"> adopté par arrêté du 30 mars 2021 ;</w:t>
      </w:r>
    </w:p>
    <w:p w14:paraId="3B55931A" w14:textId="06932972" w:rsidR="00C07661" w:rsidRPr="00C66C7E" w:rsidRDefault="00C0766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2"/>
        </w:tabs>
        <w:overflowPunct w:val="0"/>
        <w:autoSpaceDE w:val="0"/>
        <w:autoSpaceDN w:val="0"/>
        <w:adjustRightInd w:val="0"/>
        <w:spacing w:line="288" w:lineRule="auto"/>
        <w:ind w:left="142" w:hanging="142"/>
        <w:jc w:val="both"/>
        <w:textAlignment w:val="baseline"/>
        <w:rPr>
          <w:rFonts w:ascii="Verdana" w:hAnsi="Verdana" w:cs="Arial"/>
          <w:sz w:val="18"/>
          <w:szCs w:val="18"/>
        </w:rPr>
        <w:pPrChange w:id="93" w:author="Jérémy Roubin" w:date="2025-10-12T17:30:00Z">
          <w:pPr>
            <w:numPr>
              <w:numId w:val="4"/>
            </w:numPr>
            <w:pBdr>
              <w:top w:val="none" w:sz="0" w:space="0" w:color="auto"/>
              <w:left w:val="none" w:sz="0" w:space="0" w:color="auto"/>
              <w:bottom w:val="none" w:sz="0" w:space="0" w:color="auto"/>
              <w:right w:val="none" w:sz="0" w:space="0" w:color="auto"/>
              <w:between w:val="none" w:sz="0" w:space="0" w:color="auto"/>
              <w:bar w:val="none" w:sz="0" w:color="auto"/>
            </w:pBdr>
            <w:tabs>
              <w:tab w:val="num" w:pos="142"/>
              <w:tab w:val="num" w:pos="720"/>
            </w:tabs>
            <w:overflowPunct w:val="0"/>
            <w:autoSpaceDE w:val="0"/>
            <w:autoSpaceDN w:val="0"/>
            <w:adjustRightInd w:val="0"/>
            <w:ind w:left="142" w:hanging="142"/>
            <w:jc w:val="both"/>
            <w:textAlignment w:val="baseline"/>
          </w:pPr>
        </w:pPrChange>
      </w:pPr>
      <w:r w:rsidRPr="00C66C7E">
        <w:rPr>
          <w:rFonts w:ascii="Verdana" w:eastAsia="SimSun" w:hAnsi="Verdana"/>
          <w:sz w:val="18"/>
          <w:szCs w:val="18"/>
        </w:rPr>
        <w:t xml:space="preserve">Les éventuels actes spéciaux de sous-traitance et leurs avenants postérieurs à la notification du </w:t>
      </w:r>
      <w:r w:rsidR="009E1C73" w:rsidRPr="00C66C7E">
        <w:rPr>
          <w:rFonts w:ascii="Verdana" w:eastAsia="SimSun" w:hAnsi="Verdana"/>
          <w:sz w:val="18"/>
          <w:szCs w:val="18"/>
        </w:rPr>
        <w:t>marché</w:t>
      </w:r>
      <w:r w:rsidRPr="00C66C7E">
        <w:rPr>
          <w:rFonts w:ascii="Verdana" w:eastAsia="SimSun" w:hAnsi="Verdana"/>
          <w:sz w:val="18"/>
          <w:szCs w:val="18"/>
        </w:rPr>
        <w:t> ;</w:t>
      </w:r>
    </w:p>
    <w:p w14:paraId="7D556B2B" w14:textId="39EF0DD0" w:rsidR="0008354E" w:rsidRPr="00C66C7E" w:rsidRDefault="00C07661">
      <w:pPr>
        <w:spacing w:line="288" w:lineRule="auto"/>
        <w:ind w:left="142" w:hanging="142"/>
        <w:jc w:val="both"/>
        <w:rPr>
          <w:rFonts w:ascii="Verdana" w:eastAsia="SimSun" w:hAnsi="Verdana"/>
          <w:sz w:val="18"/>
          <w:szCs w:val="18"/>
        </w:rPr>
        <w:pPrChange w:id="94" w:author="Jérémy Roubin" w:date="2025-10-12T17:30:00Z">
          <w:pPr>
            <w:ind w:left="142" w:hanging="142"/>
            <w:jc w:val="both"/>
          </w:pPr>
        </w:pPrChange>
      </w:pPr>
      <w:r w:rsidRPr="00C66C7E">
        <w:rPr>
          <w:rFonts w:ascii="Verdana" w:eastAsia="SimSun" w:hAnsi="Verdana"/>
          <w:sz w:val="18"/>
          <w:szCs w:val="18"/>
        </w:rPr>
        <w:t>-</w:t>
      </w:r>
      <w:r w:rsidRPr="00C66C7E">
        <w:rPr>
          <w:rFonts w:ascii="Verdana" w:eastAsia="SimSun" w:hAnsi="Verdana"/>
          <w:sz w:val="18"/>
          <w:szCs w:val="18"/>
        </w:rPr>
        <w:tab/>
        <w:t xml:space="preserve">L’offre technique du </w:t>
      </w:r>
      <w:r w:rsidR="00C271E6" w:rsidRPr="00C66C7E">
        <w:rPr>
          <w:rFonts w:ascii="Verdana" w:eastAsia="SimSun" w:hAnsi="Verdana"/>
          <w:sz w:val="18"/>
          <w:szCs w:val="18"/>
        </w:rPr>
        <w:t>titulaire</w:t>
      </w:r>
      <w:r w:rsidR="00C82092" w:rsidRPr="00C66C7E">
        <w:rPr>
          <w:rFonts w:ascii="Verdana" w:eastAsia="SimSun" w:hAnsi="Verdana"/>
          <w:sz w:val="18"/>
          <w:szCs w:val="18"/>
        </w:rPr>
        <w:t xml:space="preserve"> </w:t>
      </w:r>
      <w:r w:rsidR="0008354E" w:rsidRPr="00C66C7E">
        <w:rPr>
          <w:rFonts w:ascii="Verdana" w:eastAsia="SimSun" w:hAnsi="Verdana"/>
          <w:sz w:val="18"/>
          <w:szCs w:val="18"/>
        </w:rPr>
        <w:t>;</w:t>
      </w:r>
    </w:p>
    <w:p w14:paraId="528F485A" w14:textId="0A846110" w:rsidR="004B78B0" w:rsidRPr="00C66C7E" w:rsidRDefault="0008354E">
      <w:pPr>
        <w:spacing w:line="288" w:lineRule="auto"/>
        <w:ind w:left="142" w:hanging="142"/>
        <w:jc w:val="both"/>
        <w:rPr>
          <w:rFonts w:ascii="Verdana" w:hAnsi="Verdana" w:cs="Arial"/>
          <w:sz w:val="18"/>
          <w:szCs w:val="18"/>
        </w:rPr>
        <w:pPrChange w:id="95" w:author="Jérémy Roubin" w:date="2025-10-12T17:30:00Z">
          <w:pPr>
            <w:ind w:left="142" w:hanging="142"/>
            <w:jc w:val="both"/>
          </w:pPr>
        </w:pPrChange>
      </w:pPr>
      <w:r w:rsidRPr="00C66C7E">
        <w:rPr>
          <w:rFonts w:ascii="Verdana" w:hAnsi="Verdana" w:cs="Arial"/>
          <w:sz w:val="18"/>
          <w:szCs w:val="18"/>
        </w:rPr>
        <w:t>- Les bons de commande</w:t>
      </w:r>
      <w:r w:rsidR="00467360" w:rsidRPr="00C66C7E">
        <w:rPr>
          <w:rFonts w:ascii="Verdana" w:hAnsi="Verdana" w:cs="Arial"/>
          <w:sz w:val="18"/>
          <w:szCs w:val="18"/>
        </w:rPr>
        <w:t xml:space="preserve">. </w:t>
      </w:r>
    </w:p>
    <w:p w14:paraId="138C64C1" w14:textId="77777777" w:rsidR="00467360" w:rsidRPr="00C66C7E" w:rsidRDefault="00467360">
      <w:pPr>
        <w:spacing w:line="288" w:lineRule="auto"/>
        <w:ind w:left="142" w:hanging="142"/>
        <w:jc w:val="both"/>
        <w:rPr>
          <w:rFonts w:ascii="Verdana" w:eastAsia="SimSun" w:hAnsi="Verdana"/>
          <w:sz w:val="18"/>
          <w:szCs w:val="18"/>
        </w:rPr>
        <w:pPrChange w:id="96" w:author="Jérémy Roubin" w:date="2025-10-12T17:30:00Z">
          <w:pPr>
            <w:ind w:left="142" w:hanging="142"/>
            <w:jc w:val="both"/>
          </w:pPr>
        </w:pPrChange>
      </w:pPr>
    </w:p>
    <w:p w14:paraId="5DD779BD" w14:textId="096C6FEA" w:rsidR="004B78B0" w:rsidRPr="00C66C7E" w:rsidRDefault="00211E2F">
      <w:pPr>
        <w:spacing w:line="288" w:lineRule="auto"/>
        <w:jc w:val="both"/>
        <w:rPr>
          <w:rStyle w:val="Lienhypertexte"/>
          <w:rFonts w:ascii="Verdana" w:hAnsi="Verdana"/>
          <w:sz w:val="18"/>
          <w:szCs w:val="18"/>
        </w:rPr>
        <w:pPrChange w:id="97" w:author="Jérémy Roubin" w:date="2025-10-12T17:30:00Z">
          <w:pPr>
            <w:jc w:val="both"/>
          </w:pPr>
        </w:pPrChange>
      </w:pPr>
      <w:r w:rsidRPr="00C66C7E">
        <w:rPr>
          <w:rFonts w:ascii="Verdana" w:hAnsi="Verdana"/>
          <w:sz w:val="18"/>
          <w:szCs w:val="18"/>
        </w:rPr>
        <w:t>Le titulaire</w:t>
      </w:r>
      <w:r w:rsidR="004B78B0" w:rsidRPr="00C66C7E">
        <w:rPr>
          <w:rFonts w:ascii="Verdana" w:hAnsi="Verdana"/>
          <w:sz w:val="18"/>
          <w:szCs w:val="18"/>
        </w:rPr>
        <w:t xml:space="preserve"> est réputé avoir pleine connaissance </w:t>
      </w:r>
      <w:r w:rsidR="00E92011" w:rsidRPr="00C66C7E">
        <w:rPr>
          <w:rFonts w:ascii="Verdana" w:hAnsi="Verdana"/>
          <w:sz w:val="18"/>
          <w:szCs w:val="18"/>
        </w:rPr>
        <w:t>du code de la commande publique</w:t>
      </w:r>
      <w:r w:rsidR="004B78B0" w:rsidRPr="00C66C7E">
        <w:rPr>
          <w:rFonts w:ascii="Verdana" w:hAnsi="Verdana"/>
          <w:sz w:val="18"/>
          <w:szCs w:val="18"/>
        </w:rPr>
        <w:t xml:space="preserve"> et du CCAG</w:t>
      </w:r>
      <w:r w:rsidR="001C1172" w:rsidRPr="00C66C7E">
        <w:rPr>
          <w:rFonts w:ascii="Verdana" w:hAnsi="Verdana"/>
          <w:sz w:val="18"/>
          <w:szCs w:val="18"/>
        </w:rPr>
        <w:t>-FCS</w:t>
      </w:r>
      <w:r w:rsidR="004B78B0" w:rsidRPr="00C66C7E">
        <w:rPr>
          <w:rFonts w:ascii="Verdana" w:hAnsi="Verdana"/>
          <w:sz w:val="18"/>
          <w:szCs w:val="18"/>
        </w:rPr>
        <w:t xml:space="preserve"> 2021 applicables, qui sont disponibles sur le site </w:t>
      </w:r>
      <w:r w:rsidR="00E83850">
        <w:fldChar w:fldCharType="begin"/>
      </w:r>
      <w:r w:rsidR="00E83850">
        <w:instrText xml:space="preserve"> HYPERLINK "http://www.legifrance.gouv.fr" </w:instrText>
      </w:r>
      <w:r w:rsidR="00E83850">
        <w:fldChar w:fldCharType="separate"/>
      </w:r>
      <w:r w:rsidR="00587B02" w:rsidRPr="00C66C7E">
        <w:rPr>
          <w:rStyle w:val="Lienhypertexte"/>
          <w:rFonts w:ascii="Verdana" w:hAnsi="Verdana"/>
          <w:sz w:val="18"/>
          <w:szCs w:val="18"/>
        </w:rPr>
        <w:t>http://www.legifrance.gouv.fr</w:t>
      </w:r>
      <w:r w:rsidR="00E83850">
        <w:rPr>
          <w:rStyle w:val="Lienhypertexte"/>
          <w:rFonts w:ascii="Verdana" w:hAnsi="Verdana"/>
          <w:sz w:val="18"/>
          <w:szCs w:val="18"/>
        </w:rPr>
        <w:fldChar w:fldCharType="end"/>
      </w:r>
    </w:p>
    <w:p w14:paraId="0FBB5EE2" w14:textId="2233C584" w:rsidR="00C271E6" w:rsidRPr="00C66C7E" w:rsidRDefault="00C271E6">
      <w:pPr>
        <w:spacing w:line="288" w:lineRule="auto"/>
        <w:jc w:val="both"/>
        <w:rPr>
          <w:rStyle w:val="Lienhypertexte"/>
          <w:rFonts w:ascii="Verdana" w:hAnsi="Verdana"/>
          <w:sz w:val="18"/>
          <w:szCs w:val="18"/>
        </w:rPr>
        <w:pPrChange w:id="98" w:author="Jérémy Roubin" w:date="2025-10-12T17:30:00Z">
          <w:pPr>
            <w:jc w:val="both"/>
          </w:pPr>
        </w:pPrChange>
      </w:pPr>
    </w:p>
    <w:p w14:paraId="5F2ED578" w14:textId="31C1242A" w:rsidR="00C271E6" w:rsidRPr="00C66C7E" w:rsidRDefault="00C271E6">
      <w:pPr>
        <w:spacing w:line="288" w:lineRule="auto"/>
        <w:jc w:val="both"/>
        <w:rPr>
          <w:rFonts w:ascii="Verdana" w:hAnsi="Verdana" w:cs="Arial"/>
          <w:sz w:val="18"/>
          <w:szCs w:val="18"/>
          <w:lang w:eastAsia="fr-FR"/>
        </w:rPr>
        <w:pPrChange w:id="99" w:author="Jérémy Roubin" w:date="2025-10-12T17:30:00Z">
          <w:pPr>
            <w:jc w:val="both"/>
          </w:pPr>
        </w:pPrChange>
      </w:pPr>
      <w:r w:rsidRPr="00C66C7E">
        <w:rPr>
          <w:rStyle w:val="Lienhypertexte"/>
          <w:rFonts w:ascii="Verdana" w:hAnsi="Verdana"/>
          <w:sz w:val="18"/>
          <w:szCs w:val="18"/>
          <w:u w:val="none"/>
        </w:rPr>
        <w:t xml:space="preserve">D’une manière générale, </w:t>
      </w:r>
      <w:r w:rsidR="009D71C7" w:rsidRPr="00C66C7E">
        <w:rPr>
          <w:rFonts w:ascii="Verdana" w:hAnsi="Verdana" w:cs="Arial"/>
          <w:sz w:val="18"/>
          <w:szCs w:val="18"/>
        </w:rPr>
        <w:t>l</w:t>
      </w:r>
      <w:r w:rsidR="00211E2F" w:rsidRPr="00C66C7E">
        <w:rPr>
          <w:rFonts w:ascii="Verdana" w:hAnsi="Verdana" w:cs="Arial"/>
          <w:sz w:val="18"/>
          <w:szCs w:val="18"/>
        </w:rPr>
        <w:t>e titulaire</w:t>
      </w:r>
      <w:r w:rsidRPr="00C66C7E">
        <w:rPr>
          <w:rFonts w:ascii="Verdana" w:hAnsi="Verdana" w:cs="Arial"/>
          <w:sz w:val="18"/>
          <w:szCs w:val="18"/>
        </w:rPr>
        <w:t xml:space="preserve"> ne peut se prévaloir, dans l’exercice de sa mission, d’une quelconque ignorance des lois, décrets, arrêtés, règlements, circulaires, de tous les textes administratifs nationaux ou locaux et, d’une manière générale, de tout texte et de toute règlementation</w:t>
      </w:r>
      <w:r w:rsidR="00F3314F">
        <w:rPr>
          <w:rFonts w:ascii="Verdana" w:hAnsi="Verdana" w:cs="Arial"/>
          <w:sz w:val="18"/>
          <w:szCs w:val="18"/>
        </w:rPr>
        <w:t xml:space="preserve">, en particulier de </w:t>
      </w:r>
      <w:r w:rsidR="00AA156B">
        <w:rPr>
          <w:rFonts w:ascii="Verdana" w:hAnsi="Verdana" w:cs="Arial"/>
          <w:sz w:val="18"/>
          <w:szCs w:val="18"/>
        </w:rPr>
        <w:t>l’AMA</w:t>
      </w:r>
      <w:r w:rsidR="00F3314F">
        <w:rPr>
          <w:rFonts w:ascii="Verdana" w:hAnsi="Verdana" w:cs="Arial"/>
          <w:sz w:val="18"/>
          <w:szCs w:val="18"/>
        </w:rPr>
        <w:t>,</w:t>
      </w:r>
      <w:r w:rsidRPr="00C66C7E">
        <w:rPr>
          <w:rFonts w:ascii="Verdana" w:hAnsi="Verdana" w:cs="Arial"/>
          <w:sz w:val="18"/>
          <w:szCs w:val="18"/>
        </w:rPr>
        <w:t xml:space="preserve"> intéressant son activité pour l’exécution du </w:t>
      </w:r>
      <w:r w:rsidR="009E1C73" w:rsidRPr="00C66C7E">
        <w:rPr>
          <w:rFonts w:ascii="Verdana" w:hAnsi="Verdana" w:cs="Arial"/>
          <w:sz w:val="18"/>
          <w:szCs w:val="18"/>
        </w:rPr>
        <w:t>marché</w:t>
      </w:r>
      <w:r w:rsidRPr="00C66C7E">
        <w:rPr>
          <w:rFonts w:ascii="Verdana" w:hAnsi="Verdana" w:cs="Arial"/>
          <w:sz w:val="18"/>
          <w:szCs w:val="18"/>
        </w:rPr>
        <w:t>.</w:t>
      </w:r>
    </w:p>
    <w:p w14:paraId="67286F84" w14:textId="154B134A" w:rsidR="007A6FCC" w:rsidRPr="00C66C7E" w:rsidRDefault="007A6FCC">
      <w:pPr>
        <w:spacing w:line="288" w:lineRule="auto"/>
        <w:jc w:val="both"/>
        <w:rPr>
          <w:rFonts w:ascii="Verdana" w:hAnsi="Verdana"/>
          <w:sz w:val="18"/>
          <w:szCs w:val="18"/>
        </w:rPr>
        <w:pPrChange w:id="100" w:author="Jérémy Roubin" w:date="2025-10-12T17:30:00Z">
          <w:pPr>
            <w:jc w:val="both"/>
          </w:pPr>
        </w:pPrChange>
      </w:pPr>
    </w:p>
    <w:p w14:paraId="582AD3AA" w14:textId="4DAA8E40" w:rsidR="007A6FCC" w:rsidRPr="00C66C7E" w:rsidRDefault="007A6FCC">
      <w:pPr>
        <w:spacing w:line="288" w:lineRule="auto"/>
        <w:jc w:val="both"/>
        <w:rPr>
          <w:rFonts w:ascii="Verdana" w:hAnsi="Verdana"/>
          <w:sz w:val="18"/>
          <w:szCs w:val="18"/>
        </w:rPr>
        <w:pPrChange w:id="101" w:author="Jérémy Roubin" w:date="2025-10-12T17:30:00Z">
          <w:pPr>
            <w:jc w:val="both"/>
          </w:pPr>
        </w:pPrChange>
      </w:pPr>
      <w:r w:rsidRPr="00C66C7E">
        <w:rPr>
          <w:rFonts w:ascii="Verdana" w:hAnsi="Verdana"/>
          <w:sz w:val="18"/>
          <w:szCs w:val="18"/>
        </w:rPr>
        <w:lastRenderedPageBreak/>
        <w:t xml:space="preserve">Il résulte de </w:t>
      </w:r>
      <w:r w:rsidR="00C271E6" w:rsidRPr="00C66C7E">
        <w:rPr>
          <w:rFonts w:ascii="Verdana" w:hAnsi="Verdana"/>
          <w:sz w:val="18"/>
          <w:szCs w:val="18"/>
        </w:rPr>
        <w:t>l’</w:t>
      </w:r>
      <w:r w:rsidRPr="00C66C7E">
        <w:rPr>
          <w:rFonts w:ascii="Verdana" w:hAnsi="Verdana"/>
          <w:sz w:val="18"/>
          <w:szCs w:val="18"/>
        </w:rPr>
        <w:t>ordre de priorité des pièces</w:t>
      </w:r>
      <w:r w:rsidR="00C271E6" w:rsidRPr="00C66C7E">
        <w:rPr>
          <w:rFonts w:ascii="Verdana" w:hAnsi="Verdana"/>
          <w:sz w:val="18"/>
          <w:szCs w:val="18"/>
        </w:rPr>
        <w:t xml:space="preserve"> ainsi défini</w:t>
      </w:r>
      <w:r w:rsidRPr="00C66C7E">
        <w:rPr>
          <w:rFonts w:ascii="Verdana" w:hAnsi="Verdana"/>
          <w:sz w:val="18"/>
          <w:szCs w:val="18"/>
        </w:rPr>
        <w:t xml:space="preserve"> que toutes conditions posées par </w:t>
      </w:r>
      <w:r w:rsidR="00211E2F" w:rsidRPr="00C66C7E">
        <w:rPr>
          <w:rFonts w:ascii="Verdana" w:hAnsi="Verdana"/>
          <w:sz w:val="18"/>
          <w:szCs w:val="18"/>
        </w:rPr>
        <w:t>le titulaire</w:t>
      </w:r>
      <w:r w:rsidRPr="00C66C7E">
        <w:rPr>
          <w:rFonts w:ascii="Verdana" w:hAnsi="Verdana"/>
          <w:sz w:val="18"/>
          <w:szCs w:val="18"/>
        </w:rPr>
        <w:t xml:space="preserve"> contraires à ces pièces, sauf acceptation expresse du </w:t>
      </w:r>
      <w:r w:rsidR="00C271E6" w:rsidRPr="00C66C7E">
        <w:rPr>
          <w:rFonts w:ascii="Verdana" w:hAnsi="Verdana"/>
          <w:sz w:val="18"/>
          <w:szCs w:val="18"/>
        </w:rPr>
        <w:t>pouvoir adjudicateur</w:t>
      </w:r>
      <w:r w:rsidRPr="00C66C7E">
        <w:rPr>
          <w:rFonts w:ascii="Verdana" w:hAnsi="Verdana"/>
          <w:sz w:val="18"/>
          <w:szCs w:val="18"/>
        </w:rPr>
        <w:t>, sont inopposables à ce dernier.</w:t>
      </w:r>
    </w:p>
    <w:p w14:paraId="7E07023C" w14:textId="77777777" w:rsidR="007A6FCC" w:rsidRPr="00C66C7E" w:rsidRDefault="007A6FCC">
      <w:pPr>
        <w:spacing w:line="288" w:lineRule="auto"/>
        <w:jc w:val="both"/>
        <w:rPr>
          <w:rFonts w:ascii="Verdana" w:hAnsi="Verdana"/>
          <w:sz w:val="18"/>
          <w:szCs w:val="18"/>
        </w:rPr>
        <w:pPrChange w:id="102" w:author="Jérémy Roubin" w:date="2025-10-12T17:30:00Z">
          <w:pPr>
            <w:jc w:val="both"/>
          </w:pPr>
        </w:pPrChange>
      </w:pPr>
    </w:p>
    <w:p w14:paraId="6DEDC40F" w14:textId="1DCC9C28" w:rsidR="007A6FCC" w:rsidRPr="00C66C7E" w:rsidRDefault="007A6FCC">
      <w:pPr>
        <w:spacing w:line="288" w:lineRule="auto"/>
        <w:jc w:val="both"/>
        <w:rPr>
          <w:rFonts w:ascii="Verdana" w:hAnsi="Verdana"/>
          <w:sz w:val="18"/>
          <w:szCs w:val="18"/>
        </w:rPr>
        <w:pPrChange w:id="103" w:author="Jérémy Roubin" w:date="2025-10-12T17:30:00Z">
          <w:pPr>
            <w:jc w:val="both"/>
          </w:pPr>
        </w:pPrChange>
      </w:pPr>
      <w:r w:rsidRPr="00C66C7E">
        <w:rPr>
          <w:rFonts w:ascii="Verdana" w:hAnsi="Verdana"/>
          <w:sz w:val="18"/>
          <w:szCs w:val="18"/>
        </w:rPr>
        <w:t xml:space="preserve">Ainsi, quand bien même le </w:t>
      </w:r>
      <w:r w:rsidR="00C271E6" w:rsidRPr="00C66C7E">
        <w:rPr>
          <w:rFonts w:ascii="Verdana" w:hAnsi="Verdana"/>
          <w:sz w:val="18"/>
          <w:szCs w:val="18"/>
        </w:rPr>
        <w:t>pouvoir adjudicateur</w:t>
      </w:r>
      <w:r w:rsidRPr="00C66C7E">
        <w:rPr>
          <w:rFonts w:ascii="Verdana" w:hAnsi="Verdana"/>
          <w:sz w:val="18"/>
          <w:szCs w:val="18"/>
        </w:rPr>
        <w:t xml:space="preserve"> aurait accepté l’offre technique et financière du </w:t>
      </w:r>
      <w:r w:rsidR="00C271E6" w:rsidRPr="00C66C7E">
        <w:rPr>
          <w:rFonts w:ascii="Verdana" w:hAnsi="Verdana"/>
          <w:sz w:val="18"/>
          <w:szCs w:val="18"/>
        </w:rPr>
        <w:t>titulaire</w:t>
      </w:r>
      <w:r w:rsidRPr="00C66C7E">
        <w:rPr>
          <w:rFonts w:ascii="Verdana" w:hAnsi="Verdana"/>
          <w:sz w:val="18"/>
          <w:szCs w:val="18"/>
        </w:rPr>
        <w:t xml:space="preserve"> sans réserve, ce dernier ne pourra s’en prévaloir pour faire appliquer les mentions contenues dans les documents de ladite offre en lieu et place des clauses à valeur contractuelle rédigées par le </w:t>
      </w:r>
      <w:r w:rsidR="00C271E6" w:rsidRPr="00C66C7E">
        <w:rPr>
          <w:rFonts w:ascii="Verdana" w:hAnsi="Verdana"/>
          <w:sz w:val="18"/>
          <w:szCs w:val="18"/>
        </w:rPr>
        <w:t>pouvoir adjudicateur</w:t>
      </w:r>
      <w:r w:rsidRPr="00C66C7E">
        <w:rPr>
          <w:rFonts w:ascii="Verdana" w:hAnsi="Verdana"/>
          <w:sz w:val="18"/>
          <w:szCs w:val="18"/>
        </w:rPr>
        <w:t>.</w:t>
      </w:r>
    </w:p>
    <w:p w14:paraId="558774D9" w14:textId="77777777" w:rsidR="007A6FCC" w:rsidRPr="00C66C7E" w:rsidRDefault="007A6FCC">
      <w:pPr>
        <w:spacing w:line="288" w:lineRule="auto"/>
        <w:jc w:val="both"/>
        <w:rPr>
          <w:rFonts w:ascii="Verdana" w:hAnsi="Verdana"/>
          <w:sz w:val="18"/>
          <w:szCs w:val="18"/>
        </w:rPr>
        <w:pPrChange w:id="104" w:author="Jérémy Roubin" w:date="2025-10-12T17:30:00Z">
          <w:pPr>
            <w:jc w:val="both"/>
          </w:pPr>
        </w:pPrChange>
      </w:pPr>
    </w:p>
    <w:p w14:paraId="489A9D58" w14:textId="4518616E" w:rsidR="007A6FCC" w:rsidRPr="00C66C7E" w:rsidRDefault="007A6FCC">
      <w:pPr>
        <w:spacing w:line="288" w:lineRule="auto"/>
        <w:jc w:val="both"/>
        <w:rPr>
          <w:rFonts w:ascii="Verdana" w:hAnsi="Verdana"/>
          <w:sz w:val="18"/>
          <w:szCs w:val="18"/>
        </w:rPr>
        <w:pPrChange w:id="105" w:author="Jérémy Roubin" w:date="2025-10-12T17:30:00Z">
          <w:pPr>
            <w:jc w:val="both"/>
          </w:pPr>
        </w:pPrChange>
      </w:pPr>
      <w:r w:rsidRPr="00C66C7E">
        <w:rPr>
          <w:rFonts w:ascii="Verdana" w:hAnsi="Verdana"/>
          <w:sz w:val="18"/>
          <w:szCs w:val="18"/>
        </w:rPr>
        <w:t>Dès lors</w:t>
      </w:r>
      <w:r w:rsidR="00D47D7D" w:rsidRPr="00C66C7E">
        <w:rPr>
          <w:rFonts w:ascii="Verdana" w:hAnsi="Verdana"/>
          <w:sz w:val="18"/>
          <w:szCs w:val="18"/>
        </w:rPr>
        <w:t>,</w:t>
      </w:r>
      <w:r w:rsidRPr="00C66C7E">
        <w:rPr>
          <w:rFonts w:ascii="Verdana" w:hAnsi="Verdana"/>
          <w:sz w:val="18"/>
          <w:szCs w:val="18"/>
        </w:rPr>
        <w:t xml:space="preserve"> il est entendu que les conditions générales de vente, d'achat ou tout autre document en faisant office, que </w:t>
      </w:r>
      <w:r w:rsidR="00211E2F" w:rsidRPr="00C66C7E">
        <w:rPr>
          <w:rFonts w:ascii="Verdana" w:hAnsi="Verdana"/>
          <w:sz w:val="18"/>
          <w:szCs w:val="18"/>
        </w:rPr>
        <w:t>le titulaire</w:t>
      </w:r>
      <w:r w:rsidRPr="00C66C7E">
        <w:rPr>
          <w:rFonts w:ascii="Verdana" w:hAnsi="Verdana"/>
          <w:sz w:val="18"/>
          <w:szCs w:val="18"/>
        </w:rPr>
        <w:t xml:space="preserve"> aurait joint</w:t>
      </w:r>
      <w:r w:rsidR="00D47D7D" w:rsidRPr="00C66C7E">
        <w:rPr>
          <w:rFonts w:ascii="Verdana" w:hAnsi="Verdana"/>
          <w:sz w:val="18"/>
          <w:szCs w:val="18"/>
        </w:rPr>
        <w:t>s</w:t>
      </w:r>
      <w:r w:rsidRPr="00C66C7E">
        <w:rPr>
          <w:rFonts w:ascii="Verdana" w:hAnsi="Verdana"/>
          <w:sz w:val="18"/>
          <w:szCs w:val="18"/>
        </w:rPr>
        <w:t xml:space="preserve"> à son offre, sont inopposables aux Parties dans le cadre de l’exécution du </w:t>
      </w:r>
      <w:r w:rsidR="009E1C73" w:rsidRPr="00C66C7E">
        <w:rPr>
          <w:rFonts w:ascii="Verdana" w:hAnsi="Verdana"/>
          <w:sz w:val="18"/>
          <w:szCs w:val="18"/>
        </w:rPr>
        <w:t>marché</w:t>
      </w:r>
      <w:r w:rsidRPr="00C66C7E">
        <w:rPr>
          <w:rFonts w:ascii="Verdana" w:hAnsi="Verdana"/>
          <w:sz w:val="18"/>
          <w:szCs w:val="18"/>
        </w:rPr>
        <w:t xml:space="preserve"> et ne pourront en aucun cas se substituer aux conditions contractuelles de ce dernier qui seules font foi.</w:t>
      </w:r>
    </w:p>
    <w:p w14:paraId="7C2FCCC7" w14:textId="77777777" w:rsidR="007A6FCC" w:rsidRPr="00C66C7E" w:rsidRDefault="007A6FCC">
      <w:pPr>
        <w:spacing w:line="288" w:lineRule="auto"/>
        <w:jc w:val="both"/>
        <w:rPr>
          <w:rFonts w:ascii="Verdana" w:hAnsi="Verdana"/>
          <w:sz w:val="18"/>
          <w:szCs w:val="18"/>
        </w:rPr>
        <w:pPrChange w:id="106" w:author="Jérémy Roubin" w:date="2025-10-12T17:30:00Z">
          <w:pPr>
            <w:jc w:val="both"/>
          </w:pPr>
        </w:pPrChange>
      </w:pPr>
    </w:p>
    <w:p w14:paraId="182109FD" w14:textId="397D2B5D" w:rsidR="004B78B0" w:rsidRPr="00C66C7E" w:rsidRDefault="004B78B0">
      <w:pPr>
        <w:keepNext/>
        <w:spacing w:line="288" w:lineRule="auto"/>
        <w:jc w:val="both"/>
        <w:outlineLvl w:val="0"/>
        <w:rPr>
          <w:rFonts w:ascii="Verdana" w:hAnsi="Verdana"/>
          <w:b/>
          <w:bCs/>
          <w:sz w:val="18"/>
          <w:szCs w:val="18"/>
        </w:rPr>
        <w:pPrChange w:id="107" w:author="Jérémy Roubin" w:date="2025-10-12T17:30:00Z">
          <w:pPr>
            <w:keepNext/>
            <w:jc w:val="both"/>
            <w:outlineLvl w:val="0"/>
          </w:pPr>
        </w:pPrChange>
      </w:pPr>
      <w:bookmarkStart w:id="108" w:name="_Toc197964614"/>
      <w:r w:rsidRPr="00C66C7E">
        <w:rPr>
          <w:rFonts w:ascii="Verdana" w:hAnsi="Verdana"/>
          <w:b/>
          <w:bCs/>
          <w:sz w:val="18"/>
          <w:szCs w:val="18"/>
        </w:rPr>
        <w:t xml:space="preserve">Article 3 : Obligation </w:t>
      </w:r>
      <w:r w:rsidR="005C1D6D" w:rsidRPr="00C66C7E">
        <w:rPr>
          <w:rFonts w:ascii="Verdana" w:hAnsi="Verdana"/>
          <w:b/>
          <w:bCs/>
          <w:sz w:val="18"/>
          <w:szCs w:val="18"/>
        </w:rPr>
        <w:t>des Parties</w:t>
      </w:r>
      <w:bookmarkEnd w:id="108"/>
      <w:r w:rsidRPr="00C66C7E">
        <w:rPr>
          <w:rFonts w:ascii="Verdana" w:hAnsi="Verdana"/>
          <w:b/>
          <w:bCs/>
          <w:sz w:val="18"/>
          <w:szCs w:val="18"/>
        </w:rPr>
        <w:t xml:space="preserve"> </w:t>
      </w:r>
    </w:p>
    <w:p w14:paraId="3515FCAC" w14:textId="278B3192" w:rsidR="007A6FCC" w:rsidRPr="00C66C7E" w:rsidRDefault="007A6FCC">
      <w:pPr>
        <w:keepNext/>
        <w:spacing w:line="288" w:lineRule="auto"/>
        <w:jc w:val="both"/>
        <w:outlineLvl w:val="0"/>
        <w:rPr>
          <w:rFonts w:ascii="Verdana" w:hAnsi="Verdana"/>
          <w:b/>
          <w:bCs/>
          <w:sz w:val="18"/>
          <w:szCs w:val="18"/>
        </w:rPr>
        <w:pPrChange w:id="109" w:author="Jérémy Roubin" w:date="2025-10-12T17:30:00Z">
          <w:pPr>
            <w:keepNext/>
            <w:jc w:val="both"/>
            <w:outlineLvl w:val="0"/>
          </w:pPr>
        </w:pPrChange>
      </w:pPr>
    </w:p>
    <w:p w14:paraId="0C6A563E" w14:textId="77777777" w:rsidR="007A6FCC" w:rsidRPr="00C66C7E" w:rsidRDefault="007A6FCC">
      <w:pPr>
        <w:spacing w:line="288" w:lineRule="auto"/>
        <w:jc w:val="both"/>
        <w:rPr>
          <w:rFonts w:ascii="Verdana" w:hAnsi="Verdana"/>
          <w:sz w:val="18"/>
          <w:szCs w:val="18"/>
        </w:rPr>
        <w:pPrChange w:id="110" w:author="Jérémy Roubin" w:date="2025-10-12T17:30:00Z">
          <w:pPr>
            <w:jc w:val="both"/>
          </w:pPr>
        </w:pPrChange>
      </w:pPr>
      <w:r w:rsidRPr="00C66C7E">
        <w:rPr>
          <w:rFonts w:ascii="Verdana" w:hAnsi="Verdana"/>
          <w:sz w:val="18"/>
          <w:szCs w:val="18"/>
        </w:rPr>
        <w:t>Les Parties s’engagent à respecter les obligations définies dans le CCAG-FCS.</w:t>
      </w:r>
    </w:p>
    <w:p w14:paraId="2B3A3196" w14:textId="77777777" w:rsidR="004B78B0" w:rsidRPr="00C66C7E" w:rsidRDefault="004B78B0">
      <w:pPr>
        <w:spacing w:line="288" w:lineRule="auto"/>
        <w:jc w:val="both"/>
        <w:rPr>
          <w:rFonts w:ascii="Verdana" w:hAnsi="Verdana"/>
          <w:sz w:val="18"/>
          <w:szCs w:val="18"/>
          <w:highlight w:val="yellow"/>
        </w:rPr>
        <w:pPrChange w:id="111" w:author="Jérémy Roubin" w:date="2025-10-12T17:30:00Z">
          <w:pPr>
            <w:jc w:val="both"/>
          </w:pPr>
        </w:pPrChange>
      </w:pPr>
    </w:p>
    <w:p w14:paraId="3041DCF8" w14:textId="5211EAF7" w:rsidR="008660F7" w:rsidRPr="00C66C7E" w:rsidRDefault="00DD2C0F">
      <w:pPr>
        <w:keepNext/>
        <w:spacing w:line="288" w:lineRule="auto"/>
        <w:jc w:val="both"/>
        <w:outlineLvl w:val="1"/>
        <w:rPr>
          <w:rFonts w:ascii="Verdana" w:hAnsi="Verdana"/>
          <w:sz w:val="18"/>
          <w:szCs w:val="18"/>
        </w:rPr>
        <w:pPrChange w:id="112" w:author="Jérémy Roubin" w:date="2025-10-12T17:30:00Z">
          <w:pPr>
            <w:keepNext/>
            <w:jc w:val="both"/>
            <w:outlineLvl w:val="1"/>
          </w:pPr>
        </w:pPrChange>
      </w:pPr>
      <w:bookmarkStart w:id="113" w:name="_Toc197964615"/>
      <w:r w:rsidRPr="00C66C7E">
        <w:rPr>
          <w:rFonts w:ascii="Verdana" w:hAnsi="Verdana"/>
          <w:sz w:val="18"/>
          <w:szCs w:val="18"/>
          <w:u w:val="single"/>
        </w:rPr>
        <w:t>3</w:t>
      </w:r>
      <w:r w:rsidR="008660F7" w:rsidRPr="00C66C7E">
        <w:rPr>
          <w:rFonts w:ascii="Verdana" w:hAnsi="Verdana"/>
          <w:sz w:val="18"/>
          <w:szCs w:val="18"/>
          <w:u w:val="single"/>
        </w:rPr>
        <w:t xml:space="preserve">.1 Devoirs et obligations du </w:t>
      </w:r>
      <w:r w:rsidR="00C271E6" w:rsidRPr="00C66C7E">
        <w:rPr>
          <w:rFonts w:ascii="Verdana" w:hAnsi="Verdana"/>
          <w:sz w:val="18"/>
          <w:szCs w:val="18"/>
          <w:u w:val="single"/>
        </w:rPr>
        <w:t>titulaire</w:t>
      </w:r>
      <w:r w:rsidR="008660F7" w:rsidRPr="00C66C7E">
        <w:rPr>
          <w:rFonts w:ascii="Verdana" w:hAnsi="Verdana"/>
          <w:sz w:val="18"/>
          <w:szCs w:val="18"/>
          <w:u w:val="single"/>
        </w:rPr>
        <w:t xml:space="preserve"> pendant la durée du </w:t>
      </w:r>
      <w:r w:rsidR="009E1C73" w:rsidRPr="00C66C7E">
        <w:rPr>
          <w:rFonts w:ascii="Verdana" w:hAnsi="Verdana"/>
          <w:sz w:val="18"/>
          <w:szCs w:val="18"/>
          <w:u w:val="single"/>
        </w:rPr>
        <w:t>marché</w:t>
      </w:r>
      <w:r w:rsidR="008660F7" w:rsidRPr="00C66C7E">
        <w:rPr>
          <w:rFonts w:ascii="Verdana" w:hAnsi="Verdana"/>
          <w:sz w:val="18"/>
          <w:szCs w:val="18"/>
          <w:u w:val="single"/>
        </w:rPr>
        <w:t xml:space="preserve"> vis-à-vis du </w:t>
      </w:r>
      <w:r w:rsidR="00C271E6" w:rsidRPr="00C66C7E">
        <w:rPr>
          <w:rFonts w:ascii="Verdana" w:hAnsi="Verdana"/>
          <w:sz w:val="18"/>
          <w:szCs w:val="18"/>
          <w:u w:val="single"/>
        </w:rPr>
        <w:t>pouvoir adjudicateur</w:t>
      </w:r>
      <w:bookmarkEnd w:id="113"/>
    </w:p>
    <w:p w14:paraId="69C6D4E2" w14:textId="77777777" w:rsidR="008660F7" w:rsidRPr="00C66C7E" w:rsidRDefault="008660F7" w:rsidP="00E83850">
      <w:pPr>
        <w:spacing w:line="288" w:lineRule="auto"/>
        <w:jc w:val="both"/>
        <w:rPr>
          <w:rFonts w:ascii="Verdana" w:hAnsi="Verdana" w:cs="Arial"/>
          <w:sz w:val="18"/>
          <w:szCs w:val="18"/>
        </w:rPr>
      </w:pPr>
    </w:p>
    <w:p w14:paraId="0BE1C430" w14:textId="117250F9" w:rsidR="008660F7" w:rsidRPr="00C66C7E" w:rsidRDefault="00686E7B">
      <w:pPr>
        <w:spacing w:line="288" w:lineRule="auto"/>
        <w:jc w:val="both"/>
        <w:rPr>
          <w:rFonts w:ascii="Verdana" w:hAnsi="Verdana" w:cs="Arial"/>
          <w:sz w:val="18"/>
          <w:szCs w:val="18"/>
        </w:rPr>
      </w:pPr>
      <w:r w:rsidRPr="00C66C7E">
        <w:rPr>
          <w:rFonts w:ascii="Verdana" w:hAnsi="Verdana" w:cs="Arial"/>
          <w:sz w:val="18"/>
          <w:szCs w:val="18"/>
        </w:rPr>
        <w:t xml:space="preserve">3.1.1. </w:t>
      </w:r>
      <w:r w:rsidR="00211E2F" w:rsidRPr="00C66C7E">
        <w:rPr>
          <w:rFonts w:ascii="Verdana" w:hAnsi="Verdana" w:cs="Arial"/>
          <w:sz w:val="18"/>
          <w:szCs w:val="18"/>
        </w:rPr>
        <w:t>Le titulaire</w:t>
      </w:r>
      <w:r w:rsidR="008660F7" w:rsidRPr="00C66C7E">
        <w:rPr>
          <w:rFonts w:ascii="Verdana" w:hAnsi="Verdana" w:cs="Arial"/>
          <w:sz w:val="18"/>
          <w:szCs w:val="18"/>
        </w:rPr>
        <w:t xml:space="preserve"> doit :</w:t>
      </w:r>
    </w:p>
    <w:p w14:paraId="6F300FFF" w14:textId="377BF0AD" w:rsidR="008660F7" w:rsidRPr="00C66C7E" w:rsidRDefault="00D47D7D">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r</w:t>
      </w:r>
      <w:r w:rsidR="008660F7" w:rsidRPr="00C66C7E">
        <w:rPr>
          <w:rFonts w:ascii="Verdana" w:hAnsi="Verdana" w:cs="Arial"/>
          <w:sz w:val="18"/>
          <w:szCs w:val="18"/>
        </w:rPr>
        <w:t>éaliser</w:t>
      </w:r>
      <w:proofErr w:type="gramEnd"/>
      <w:r w:rsidR="008660F7" w:rsidRPr="00C66C7E">
        <w:rPr>
          <w:rFonts w:ascii="Verdana" w:hAnsi="Verdana" w:cs="Arial"/>
          <w:sz w:val="18"/>
          <w:szCs w:val="18"/>
        </w:rPr>
        <w:t xml:space="preserve"> les prestations du </w:t>
      </w:r>
      <w:r w:rsidR="009E1C73" w:rsidRPr="00C66C7E">
        <w:rPr>
          <w:rFonts w:ascii="Verdana" w:hAnsi="Verdana" w:cs="Arial"/>
          <w:sz w:val="18"/>
          <w:szCs w:val="18"/>
        </w:rPr>
        <w:t>marché</w:t>
      </w:r>
      <w:r w:rsidR="008660F7" w:rsidRPr="00C66C7E">
        <w:rPr>
          <w:rFonts w:ascii="Verdana" w:hAnsi="Verdana" w:cs="Arial"/>
          <w:sz w:val="18"/>
          <w:szCs w:val="18"/>
        </w:rPr>
        <w:t xml:space="preserve"> de bonne foi avec le soin, les compétences et les aptitudes conformément aux meilleures pratiques de </w:t>
      </w:r>
      <w:r w:rsidR="009E1C73" w:rsidRPr="00C66C7E">
        <w:rPr>
          <w:rFonts w:ascii="Verdana" w:hAnsi="Verdana" w:cs="Arial"/>
          <w:sz w:val="18"/>
          <w:szCs w:val="18"/>
        </w:rPr>
        <w:t>marché</w:t>
      </w:r>
      <w:r w:rsidR="008660F7" w:rsidRPr="00C66C7E">
        <w:rPr>
          <w:rFonts w:ascii="Verdana" w:hAnsi="Verdana" w:cs="Arial"/>
          <w:sz w:val="18"/>
          <w:szCs w:val="18"/>
        </w:rPr>
        <w:t xml:space="preserve"> et faire ses meilleurs efforts pour promouvoir les intérêts du </w:t>
      </w:r>
      <w:r w:rsidR="00C271E6" w:rsidRPr="00C66C7E">
        <w:rPr>
          <w:rFonts w:ascii="Verdana" w:hAnsi="Verdana" w:cs="Arial"/>
          <w:sz w:val="18"/>
          <w:szCs w:val="18"/>
        </w:rPr>
        <w:t>pouvoir adjudicateur</w:t>
      </w:r>
      <w:r w:rsidR="008660F7" w:rsidRPr="00C66C7E">
        <w:rPr>
          <w:rFonts w:ascii="Verdana" w:hAnsi="Verdana" w:cs="Arial"/>
          <w:sz w:val="18"/>
          <w:szCs w:val="18"/>
        </w:rPr>
        <w:t> ;</w:t>
      </w:r>
    </w:p>
    <w:p w14:paraId="0AD7A5B1" w14:textId="09D0F5DA" w:rsidR="008660F7" w:rsidRPr="00C66C7E" w:rsidRDefault="00D47D7D">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r</w:t>
      </w:r>
      <w:r w:rsidR="008660F7" w:rsidRPr="00C66C7E">
        <w:rPr>
          <w:rFonts w:ascii="Verdana" w:hAnsi="Verdana" w:cs="Arial"/>
          <w:sz w:val="18"/>
          <w:szCs w:val="18"/>
        </w:rPr>
        <w:t>éaliser</w:t>
      </w:r>
      <w:proofErr w:type="gramEnd"/>
      <w:r w:rsidR="008660F7" w:rsidRPr="00C66C7E">
        <w:rPr>
          <w:rFonts w:ascii="Verdana" w:hAnsi="Verdana" w:cs="Arial"/>
          <w:sz w:val="18"/>
          <w:szCs w:val="18"/>
        </w:rPr>
        <w:t xml:space="preserve"> </w:t>
      </w:r>
      <w:r w:rsidR="00C271E6" w:rsidRPr="00C66C7E">
        <w:rPr>
          <w:rFonts w:ascii="Verdana" w:hAnsi="Verdana" w:cs="Arial"/>
          <w:sz w:val="18"/>
          <w:szCs w:val="18"/>
        </w:rPr>
        <w:t xml:space="preserve">les prestations objet du </w:t>
      </w:r>
      <w:r w:rsidR="009E1C73" w:rsidRPr="00C66C7E">
        <w:rPr>
          <w:rFonts w:ascii="Verdana" w:hAnsi="Verdana" w:cs="Arial"/>
          <w:sz w:val="18"/>
          <w:szCs w:val="18"/>
        </w:rPr>
        <w:t>marché</w:t>
      </w:r>
      <w:r w:rsidR="008660F7" w:rsidRPr="00C66C7E">
        <w:rPr>
          <w:rFonts w:ascii="Verdana" w:hAnsi="Verdana" w:cs="Arial"/>
          <w:sz w:val="18"/>
          <w:szCs w:val="18"/>
        </w:rPr>
        <w:t xml:space="preserve">, conformément aux spécifications du CCTP. </w:t>
      </w:r>
      <w:r w:rsidR="00211E2F" w:rsidRPr="00C66C7E">
        <w:rPr>
          <w:rFonts w:ascii="Verdana" w:hAnsi="Verdana" w:cs="Arial"/>
          <w:sz w:val="18"/>
          <w:szCs w:val="18"/>
        </w:rPr>
        <w:t>Le titulaire</w:t>
      </w:r>
      <w:r w:rsidR="008660F7" w:rsidRPr="00C66C7E">
        <w:rPr>
          <w:rFonts w:ascii="Verdana" w:hAnsi="Verdana" w:cs="Arial"/>
          <w:sz w:val="18"/>
          <w:szCs w:val="18"/>
        </w:rPr>
        <w:t xml:space="preserve"> s’engage à exécuter ces prestations en apportant tous les soins requis et </w:t>
      </w:r>
      <w:r w:rsidR="00804CA2">
        <w:rPr>
          <w:rFonts w:ascii="Verdana" w:hAnsi="Verdana" w:cs="Arial"/>
          <w:sz w:val="18"/>
          <w:szCs w:val="18"/>
        </w:rPr>
        <w:t xml:space="preserve">en suivant les </w:t>
      </w:r>
      <w:r w:rsidR="008660F7" w:rsidRPr="00C66C7E">
        <w:rPr>
          <w:rFonts w:ascii="Verdana" w:hAnsi="Verdana" w:cs="Arial"/>
          <w:sz w:val="18"/>
          <w:szCs w:val="18"/>
        </w:rPr>
        <w:t xml:space="preserve">recommandations </w:t>
      </w:r>
      <w:r w:rsidR="00C271E6" w:rsidRPr="00C66C7E">
        <w:rPr>
          <w:rFonts w:ascii="Verdana" w:hAnsi="Verdana" w:cs="Arial"/>
          <w:sz w:val="18"/>
          <w:szCs w:val="18"/>
        </w:rPr>
        <w:t>du pouvoir adjudicateur</w:t>
      </w:r>
      <w:r w:rsidR="008660F7" w:rsidRPr="00C66C7E">
        <w:rPr>
          <w:rFonts w:ascii="Verdana" w:hAnsi="Verdana" w:cs="Arial"/>
          <w:sz w:val="18"/>
          <w:szCs w:val="18"/>
        </w:rPr>
        <w:t xml:space="preserve">, notamment aux règles de sécurité applicables, qu’il s’agisse des règles générales en vigueur ou de règles spécifiques au type de prestations objets du </w:t>
      </w:r>
      <w:r w:rsidR="009E1C73" w:rsidRPr="00C66C7E">
        <w:rPr>
          <w:rFonts w:ascii="Verdana" w:hAnsi="Verdana" w:cs="Arial"/>
          <w:sz w:val="18"/>
          <w:szCs w:val="18"/>
        </w:rPr>
        <w:t>marché</w:t>
      </w:r>
      <w:r w:rsidR="008660F7" w:rsidRPr="00C66C7E">
        <w:rPr>
          <w:rFonts w:ascii="Verdana" w:hAnsi="Verdana" w:cs="Arial"/>
          <w:sz w:val="18"/>
          <w:szCs w:val="18"/>
        </w:rPr>
        <w:t xml:space="preserve">, et à rendre compte </w:t>
      </w:r>
      <w:r w:rsidR="00C271E6" w:rsidRPr="00C66C7E">
        <w:rPr>
          <w:rFonts w:ascii="Verdana" w:hAnsi="Verdana" w:cs="Arial"/>
          <w:sz w:val="18"/>
          <w:szCs w:val="18"/>
        </w:rPr>
        <w:t>au pouvoir adjudicateur</w:t>
      </w:r>
      <w:r w:rsidR="008660F7" w:rsidRPr="00C66C7E">
        <w:rPr>
          <w:rFonts w:ascii="Verdana" w:hAnsi="Verdana" w:cs="Arial"/>
          <w:sz w:val="18"/>
          <w:szCs w:val="18"/>
        </w:rPr>
        <w:t xml:space="preserve"> sans délai de tout incident survenu à cet égard</w:t>
      </w:r>
      <w:r w:rsidR="00804CA2">
        <w:rPr>
          <w:rFonts w:ascii="Verdana" w:hAnsi="Verdana" w:cs="Arial"/>
          <w:sz w:val="18"/>
          <w:szCs w:val="18"/>
        </w:rPr>
        <w:t> ;</w:t>
      </w:r>
    </w:p>
    <w:p w14:paraId="1C6118B8" w14:textId="56FBB3D2" w:rsidR="008660F7" w:rsidRPr="00C66C7E" w:rsidRDefault="00D47D7D">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d</w:t>
      </w:r>
      <w:r w:rsidR="008660F7" w:rsidRPr="00C66C7E">
        <w:rPr>
          <w:rFonts w:ascii="Verdana" w:hAnsi="Verdana" w:cs="Arial"/>
          <w:sz w:val="18"/>
          <w:szCs w:val="18"/>
        </w:rPr>
        <w:t>ésigner</w:t>
      </w:r>
      <w:proofErr w:type="gramEnd"/>
      <w:r w:rsidR="008660F7" w:rsidRPr="00C66C7E">
        <w:rPr>
          <w:rFonts w:ascii="Verdana" w:hAnsi="Verdana" w:cs="Arial"/>
          <w:sz w:val="18"/>
          <w:szCs w:val="18"/>
        </w:rPr>
        <w:t xml:space="preserve"> un représentant qui sera chargé de veiller à la bonne exécution du </w:t>
      </w:r>
      <w:r w:rsidR="009E1C73" w:rsidRPr="00C66C7E">
        <w:rPr>
          <w:rFonts w:ascii="Verdana" w:hAnsi="Verdana" w:cs="Arial"/>
          <w:sz w:val="18"/>
          <w:szCs w:val="18"/>
        </w:rPr>
        <w:t>marché</w:t>
      </w:r>
      <w:r w:rsidR="008660F7" w:rsidRPr="00C66C7E">
        <w:rPr>
          <w:rFonts w:ascii="Verdana" w:hAnsi="Verdana" w:cs="Arial"/>
          <w:sz w:val="18"/>
          <w:szCs w:val="18"/>
        </w:rPr>
        <w:t> ;</w:t>
      </w:r>
    </w:p>
    <w:p w14:paraId="55511C16" w14:textId="112E5BAE" w:rsidR="008660F7" w:rsidRPr="00C66C7E" w:rsidRDefault="00D47D7D">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d</w:t>
      </w:r>
      <w:r w:rsidR="008660F7" w:rsidRPr="00C66C7E">
        <w:rPr>
          <w:rFonts w:ascii="Verdana" w:hAnsi="Verdana" w:cs="Arial"/>
          <w:sz w:val="18"/>
          <w:szCs w:val="18"/>
        </w:rPr>
        <w:t>onner</w:t>
      </w:r>
      <w:proofErr w:type="gramEnd"/>
      <w:r w:rsidR="008660F7" w:rsidRPr="00C66C7E">
        <w:rPr>
          <w:rFonts w:ascii="Verdana" w:hAnsi="Verdana" w:cs="Arial"/>
          <w:sz w:val="18"/>
          <w:szCs w:val="18"/>
        </w:rPr>
        <w:t xml:space="preserve"> promptement au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toutes les informations que ce dernier peut raisonnablement exiger dans le cadre de questions relatives à la réalisation des prestations ;</w:t>
      </w:r>
    </w:p>
    <w:p w14:paraId="07DF939E" w14:textId="77777777" w:rsidR="00472570" w:rsidRPr="00C66C7E" w:rsidRDefault="00472570">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
    <w:p w14:paraId="178FCDCE" w14:textId="3FAA6B35" w:rsidR="008660F7" w:rsidRPr="00C66C7E" w:rsidRDefault="00211E2F">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r w:rsidRPr="00C66C7E">
        <w:rPr>
          <w:rFonts w:ascii="Verdana" w:hAnsi="Verdana" w:cs="Arial"/>
          <w:sz w:val="18"/>
          <w:szCs w:val="18"/>
        </w:rPr>
        <w:t>Le titulaire</w:t>
      </w:r>
      <w:r w:rsidR="008660F7" w:rsidRPr="00C66C7E">
        <w:rPr>
          <w:rFonts w:ascii="Verdana" w:hAnsi="Verdana" w:cs="Arial"/>
          <w:sz w:val="18"/>
          <w:szCs w:val="18"/>
        </w:rPr>
        <w:t xml:space="preserve"> ne doit pas, sauf s’il a été expressément autorisé par écrit par le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à le faire :</w:t>
      </w:r>
    </w:p>
    <w:p w14:paraId="02D70F49" w14:textId="4AD02636" w:rsidR="008660F7" w:rsidRPr="00C66C7E" w:rsidRDefault="008660F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r w:rsidRPr="00C66C7E">
        <w:rPr>
          <w:rFonts w:ascii="Verdana" w:hAnsi="Verdana" w:cs="Arial"/>
          <w:sz w:val="18"/>
          <w:szCs w:val="18"/>
        </w:rPr>
        <w:t xml:space="preserve">Engager des dépenses au nom et pour le compte du </w:t>
      </w:r>
      <w:r w:rsidR="00C271E6" w:rsidRPr="00C66C7E">
        <w:rPr>
          <w:rFonts w:ascii="Verdana" w:hAnsi="Verdana" w:cs="Arial"/>
          <w:sz w:val="18"/>
          <w:szCs w:val="18"/>
        </w:rPr>
        <w:t>pouvoir adjudicateur</w:t>
      </w:r>
      <w:r w:rsidRPr="00C66C7E">
        <w:rPr>
          <w:rFonts w:ascii="Verdana" w:hAnsi="Verdana" w:cs="Arial"/>
          <w:sz w:val="18"/>
          <w:szCs w:val="18"/>
        </w:rPr>
        <w:t> ;</w:t>
      </w:r>
    </w:p>
    <w:p w14:paraId="0F7226E2" w14:textId="531DE49A" w:rsidR="008660F7" w:rsidRPr="00C66C7E" w:rsidRDefault="008660F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r w:rsidRPr="00C66C7E">
        <w:rPr>
          <w:rFonts w:ascii="Verdana" w:hAnsi="Verdana" w:cs="Arial"/>
          <w:sz w:val="18"/>
          <w:szCs w:val="18"/>
        </w:rPr>
        <w:t xml:space="preserve">Se présenter comme ayant l’autorité de lier le </w:t>
      </w:r>
      <w:r w:rsidR="00C271E6" w:rsidRPr="00C66C7E">
        <w:rPr>
          <w:rFonts w:ascii="Verdana" w:hAnsi="Verdana" w:cs="Arial"/>
          <w:sz w:val="18"/>
          <w:szCs w:val="18"/>
        </w:rPr>
        <w:t>pouvoir adjudicateur</w:t>
      </w:r>
      <w:r w:rsidRPr="00C66C7E">
        <w:rPr>
          <w:rFonts w:ascii="Verdana" w:hAnsi="Verdana" w:cs="Arial"/>
          <w:sz w:val="18"/>
          <w:szCs w:val="18"/>
        </w:rPr>
        <w:t>.</w:t>
      </w:r>
    </w:p>
    <w:p w14:paraId="294A6AE5" w14:textId="77777777" w:rsidR="008660F7" w:rsidRPr="00C66C7E" w:rsidRDefault="008660F7">
      <w:pPr>
        <w:spacing w:line="288" w:lineRule="auto"/>
        <w:jc w:val="both"/>
        <w:rPr>
          <w:rFonts w:ascii="Verdana" w:hAnsi="Verdana" w:cs="Arial"/>
          <w:sz w:val="18"/>
          <w:szCs w:val="18"/>
        </w:rPr>
      </w:pPr>
    </w:p>
    <w:p w14:paraId="26F3A5EA" w14:textId="15D9F6C4" w:rsidR="008660F7" w:rsidRPr="00C66C7E" w:rsidRDefault="008660F7">
      <w:pPr>
        <w:spacing w:line="288" w:lineRule="auto"/>
        <w:jc w:val="both"/>
        <w:rPr>
          <w:rFonts w:ascii="Verdana" w:hAnsi="Verdana" w:cs="Arial"/>
          <w:sz w:val="18"/>
          <w:szCs w:val="18"/>
        </w:rPr>
      </w:pPr>
      <w:r w:rsidRPr="00C66C7E">
        <w:rPr>
          <w:rFonts w:ascii="Verdana" w:hAnsi="Verdana" w:cs="Arial"/>
          <w:sz w:val="18"/>
          <w:szCs w:val="18"/>
        </w:rPr>
        <w:t xml:space="preserve">Le défaut de conformité au présent </w:t>
      </w:r>
      <w:r w:rsidR="00C271E6" w:rsidRPr="00C66C7E">
        <w:rPr>
          <w:rFonts w:ascii="Verdana" w:hAnsi="Verdana" w:cs="Arial"/>
          <w:sz w:val="18"/>
          <w:szCs w:val="18"/>
        </w:rPr>
        <w:t>a</w:t>
      </w:r>
      <w:r w:rsidRPr="00C66C7E">
        <w:rPr>
          <w:rFonts w:ascii="Verdana" w:hAnsi="Verdana" w:cs="Arial"/>
          <w:sz w:val="18"/>
          <w:szCs w:val="18"/>
        </w:rPr>
        <w:t xml:space="preserve">rticle peut entrainer la résiliation immédiate de plein droit et sans formalité préalable du </w:t>
      </w:r>
      <w:r w:rsidR="009E1C73" w:rsidRPr="00C66C7E">
        <w:rPr>
          <w:rFonts w:ascii="Verdana" w:hAnsi="Verdana" w:cs="Arial"/>
          <w:sz w:val="18"/>
          <w:szCs w:val="18"/>
        </w:rPr>
        <w:t>marché</w:t>
      </w:r>
      <w:r w:rsidRPr="00C66C7E">
        <w:rPr>
          <w:rFonts w:ascii="Verdana" w:hAnsi="Verdana" w:cs="Arial"/>
          <w:sz w:val="18"/>
          <w:szCs w:val="18"/>
        </w:rPr>
        <w:t>.</w:t>
      </w:r>
    </w:p>
    <w:p w14:paraId="3E2A051E" w14:textId="77777777" w:rsidR="00686E7B" w:rsidRPr="00C66C7E" w:rsidRDefault="00686E7B">
      <w:pPr>
        <w:spacing w:line="288" w:lineRule="auto"/>
        <w:jc w:val="both"/>
        <w:rPr>
          <w:rFonts w:ascii="Verdana" w:hAnsi="Verdana" w:cs="Arial"/>
          <w:sz w:val="18"/>
          <w:szCs w:val="18"/>
        </w:rPr>
      </w:pPr>
    </w:p>
    <w:p w14:paraId="67389DEA" w14:textId="59F2543C" w:rsidR="008660F7" w:rsidRPr="00C66C7E" w:rsidRDefault="00DD2C0F">
      <w:pPr>
        <w:keepNext/>
        <w:spacing w:line="288" w:lineRule="auto"/>
        <w:jc w:val="both"/>
        <w:outlineLvl w:val="1"/>
        <w:rPr>
          <w:rFonts w:ascii="Verdana" w:hAnsi="Verdana"/>
          <w:sz w:val="18"/>
          <w:szCs w:val="18"/>
          <w:u w:val="single"/>
        </w:rPr>
        <w:pPrChange w:id="114" w:author="Jérémy Roubin" w:date="2025-10-12T17:30:00Z">
          <w:pPr>
            <w:keepNext/>
            <w:jc w:val="both"/>
            <w:outlineLvl w:val="1"/>
          </w:pPr>
        </w:pPrChange>
      </w:pPr>
      <w:bookmarkStart w:id="115" w:name="_Toc197964616"/>
      <w:r w:rsidRPr="00C66C7E">
        <w:rPr>
          <w:rFonts w:ascii="Verdana" w:hAnsi="Verdana"/>
          <w:sz w:val="18"/>
          <w:szCs w:val="18"/>
          <w:u w:val="single"/>
        </w:rPr>
        <w:t>3</w:t>
      </w:r>
      <w:r w:rsidR="008660F7" w:rsidRPr="00C66C7E">
        <w:rPr>
          <w:rFonts w:ascii="Verdana" w:hAnsi="Verdana"/>
          <w:sz w:val="18"/>
          <w:szCs w:val="18"/>
          <w:u w:val="single"/>
        </w:rPr>
        <w:t xml:space="preserve">.2 Obligation générale vis-à-vis du </w:t>
      </w:r>
      <w:r w:rsidR="00C271E6" w:rsidRPr="00C66C7E">
        <w:rPr>
          <w:rFonts w:ascii="Verdana" w:hAnsi="Verdana"/>
          <w:sz w:val="18"/>
          <w:szCs w:val="18"/>
          <w:u w:val="single"/>
        </w:rPr>
        <w:t>pouvoir adjudicateur</w:t>
      </w:r>
      <w:bookmarkEnd w:id="115"/>
      <w:r w:rsidR="008660F7" w:rsidRPr="00C66C7E">
        <w:rPr>
          <w:rFonts w:ascii="Verdana" w:hAnsi="Verdana"/>
          <w:sz w:val="18"/>
          <w:szCs w:val="18"/>
          <w:u w:val="single"/>
        </w:rPr>
        <w:t xml:space="preserve"> </w:t>
      </w:r>
    </w:p>
    <w:p w14:paraId="020F0516" w14:textId="77777777" w:rsidR="008660F7" w:rsidRPr="00C66C7E" w:rsidRDefault="008660F7" w:rsidP="00E83850">
      <w:pPr>
        <w:spacing w:line="288" w:lineRule="auto"/>
        <w:jc w:val="both"/>
        <w:rPr>
          <w:rFonts w:ascii="Verdana" w:hAnsi="Verdana" w:cs="Arial"/>
          <w:sz w:val="18"/>
          <w:szCs w:val="18"/>
        </w:rPr>
      </w:pPr>
    </w:p>
    <w:p w14:paraId="1542BFC3" w14:textId="0C6751CC" w:rsidR="008660F7" w:rsidRPr="00C66C7E" w:rsidRDefault="00211E2F">
      <w:pPr>
        <w:spacing w:line="288" w:lineRule="auto"/>
        <w:jc w:val="both"/>
        <w:rPr>
          <w:rFonts w:ascii="Verdana" w:hAnsi="Verdana" w:cs="Arial"/>
          <w:sz w:val="18"/>
          <w:szCs w:val="18"/>
        </w:rPr>
      </w:pPr>
      <w:r w:rsidRPr="00C66C7E">
        <w:rPr>
          <w:rFonts w:ascii="Verdana" w:hAnsi="Verdana" w:cs="Arial"/>
          <w:sz w:val="18"/>
          <w:szCs w:val="18"/>
        </w:rPr>
        <w:t>Le titulaire</w:t>
      </w:r>
      <w:r w:rsidR="008660F7" w:rsidRPr="00C66C7E">
        <w:rPr>
          <w:rFonts w:ascii="Verdana" w:hAnsi="Verdana" w:cs="Arial"/>
          <w:sz w:val="18"/>
          <w:szCs w:val="18"/>
        </w:rPr>
        <w:t xml:space="preserve"> doit :</w:t>
      </w:r>
    </w:p>
    <w:p w14:paraId="0A39A907" w14:textId="54FEF511"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s</w:t>
      </w:r>
      <w:r w:rsidR="008660F7" w:rsidRPr="00C66C7E">
        <w:rPr>
          <w:rFonts w:ascii="Verdana" w:hAnsi="Verdana" w:cs="Arial"/>
          <w:sz w:val="18"/>
          <w:szCs w:val="18"/>
        </w:rPr>
        <w:t>e</w:t>
      </w:r>
      <w:proofErr w:type="gramEnd"/>
      <w:r w:rsidR="008660F7" w:rsidRPr="00C66C7E">
        <w:rPr>
          <w:rFonts w:ascii="Verdana" w:hAnsi="Verdana" w:cs="Arial"/>
          <w:sz w:val="18"/>
          <w:szCs w:val="18"/>
        </w:rPr>
        <w:t xml:space="preserve"> conformer à toutes les lois, règlements, codes </w:t>
      </w:r>
      <w:r w:rsidR="00C271E6" w:rsidRPr="00C66C7E">
        <w:rPr>
          <w:rFonts w:ascii="Verdana" w:hAnsi="Verdana" w:cs="Arial"/>
          <w:sz w:val="18"/>
          <w:szCs w:val="18"/>
        </w:rPr>
        <w:t>en vigueur</w:t>
      </w:r>
      <w:r w:rsidR="43264F14" w:rsidRPr="00C66C7E">
        <w:rPr>
          <w:rFonts w:ascii="Verdana" w:hAnsi="Verdana" w:cs="Arial"/>
          <w:sz w:val="18"/>
          <w:szCs w:val="18"/>
        </w:rPr>
        <w:t xml:space="preserve">, notamment le </w:t>
      </w:r>
      <w:r w:rsidRPr="00C66C7E">
        <w:rPr>
          <w:rFonts w:ascii="Verdana" w:hAnsi="Verdana" w:cs="Arial"/>
          <w:sz w:val="18"/>
          <w:szCs w:val="18"/>
        </w:rPr>
        <w:t>c</w:t>
      </w:r>
      <w:r w:rsidR="43264F14" w:rsidRPr="00C66C7E">
        <w:rPr>
          <w:rFonts w:ascii="Verdana" w:hAnsi="Verdana" w:cs="Arial"/>
          <w:sz w:val="18"/>
          <w:szCs w:val="18"/>
        </w:rPr>
        <w:t>ode du sport et le Code mondial antidopage.</w:t>
      </w:r>
    </w:p>
    <w:p w14:paraId="611629D0" w14:textId="7B566CCA"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n</w:t>
      </w:r>
      <w:r w:rsidR="008660F7" w:rsidRPr="00C66C7E">
        <w:rPr>
          <w:rFonts w:ascii="Verdana" w:hAnsi="Verdana" w:cs="Arial"/>
          <w:sz w:val="18"/>
          <w:szCs w:val="18"/>
        </w:rPr>
        <w:t>e</w:t>
      </w:r>
      <w:proofErr w:type="gramEnd"/>
      <w:r w:rsidR="008660F7" w:rsidRPr="00C66C7E">
        <w:rPr>
          <w:rFonts w:ascii="Verdana" w:hAnsi="Verdana" w:cs="Arial"/>
          <w:sz w:val="18"/>
          <w:szCs w:val="18"/>
        </w:rPr>
        <w:t xml:space="preserve"> s’engager dans aucune activité, aucune pratique ou conduite </w:t>
      </w:r>
      <w:r w:rsidR="00F0103A">
        <w:rPr>
          <w:rFonts w:ascii="Verdana" w:hAnsi="Verdana" w:cs="Arial"/>
          <w:sz w:val="18"/>
          <w:szCs w:val="18"/>
        </w:rPr>
        <w:t xml:space="preserve">qui </w:t>
      </w:r>
      <w:r w:rsidR="008660F7" w:rsidRPr="00C66C7E">
        <w:rPr>
          <w:rFonts w:ascii="Verdana" w:hAnsi="Verdana" w:cs="Arial"/>
          <w:sz w:val="18"/>
          <w:szCs w:val="18"/>
        </w:rPr>
        <w:t xml:space="preserve">constituerait une infraction </w:t>
      </w:r>
      <w:r w:rsidR="00F0103A">
        <w:rPr>
          <w:rFonts w:ascii="Verdana" w:hAnsi="Verdana" w:cs="Arial"/>
          <w:sz w:val="18"/>
          <w:szCs w:val="18"/>
        </w:rPr>
        <w:t>pénale</w:t>
      </w:r>
      <w:r w:rsidR="008660F7" w:rsidRPr="00C66C7E">
        <w:rPr>
          <w:rFonts w:ascii="Verdana" w:hAnsi="Verdana" w:cs="Arial"/>
          <w:sz w:val="18"/>
          <w:szCs w:val="18"/>
        </w:rPr>
        <w:t>, y compris mais sans s’y limiter :</w:t>
      </w:r>
    </w:p>
    <w:p w14:paraId="2A4EFA37" w14:textId="5AAD3095" w:rsidR="008660F7" w:rsidRPr="00C66C7E" w:rsidRDefault="00D47D7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l</w:t>
      </w:r>
      <w:r w:rsidR="008660F7" w:rsidRPr="00C66C7E">
        <w:rPr>
          <w:rFonts w:ascii="Verdana" w:hAnsi="Verdana" w:cs="Arial"/>
          <w:sz w:val="18"/>
          <w:szCs w:val="18"/>
        </w:rPr>
        <w:t>a</w:t>
      </w:r>
      <w:proofErr w:type="gramEnd"/>
      <w:r w:rsidR="008660F7" w:rsidRPr="00C66C7E">
        <w:rPr>
          <w:rFonts w:ascii="Verdana" w:hAnsi="Verdana" w:cs="Arial"/>
          <w:sz w:val="18"/>
          <w:szCs w:val="18"/>
        </w:rPr>
        <w:t xml:space="preserve"> corruption internationale : article</w:t>
      </w:r>
      <w:r w:rsidR="00F0103A">
        <w:rPr>
          <w:rFonts w:ascii="Verdana" w:hAnsi="Verdana" w:cs="Arial"/>
          <w:sz w:val="18"/>
          <w:szCs w:val="18"/>
        </w:rPr>
        <w:t>s</w:t>
      </w:r>
      <w:r w:rsidR="008660F7" w:rsidRPr="00C66C7E">
        <w:rPr>
          <w:rFonts w:ascii="Verdana" w:hAnsi="Verdana" w:cs="Arial"/>
          <w:sz w:val="18"/>
          <w:szCs w:val="18"/>
        </w:rPr>
        <w:t xml:space="preserve"> 435-1 et suivants</w:t>
      </w:r>
      <w:r w:rsidR="00F0103A">
        <w:rPr>
          <w:rFonts w:ascii="Verdana" w:hAnsi="Verdana" w:cs="Arial"/>
          <w:sz w:val="18"/>
          <w:szCs w:val="18"/>
        </w:rPr>
        <w:t xml:space="preserve"> du code pénal</w:t>
      </w:r>
      <w:r w:rsidR="008660F7" w:rsidRPr="00C66C7E">
        <w:rPr>
          <w:rFonts w:ascii="Verdana" w:hAnsi="Verdana" w:cs="Arial"/>
          <w:sz w:val="18"/>
          <w:szCs w:val="18"/>
        </w:rPr>
        <w:t> ;</w:t>
      </w:r>
    </w:p>
    <w:p w14:paraId="32E1C7CE" w14:textId="57139291" w:rsidR="008660F7" w:rsidRPr="00C66C7E" w:rsidRDefault="00D47D7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l</w:t>
      </w:r>
      <w:r w:rsidR="008660F7" w:rsidRPr="00C66C7E">
        <w:rPr>
          <w:rFonts w:ascii="Verdana" w:hAnsi="Verdana" w:cs="Arial"/>
          <w:sz w:val="18"/>
          <w:szCs w:val="18"/>
        </w:rPr>
        <w:t>a</w:t>
      </w:r>
      <w:proofErr w:type="gramEnd"/>
      <w:r w:rsidR="008660F7" w:rsidRPr="00C66C7E">
        <w:rPr>
          <w:rFonts w:ascii="Verdana" w:hAnsi="Verdana" w:cs="Arial"/>
          <w:sz w:val="18"/>
          <w:szCs w:val="18"/>
        </w:rPr>
        <w:t xml:space="preserve"> corruption domestique : article</w:t>
      </w:r>
      <w:r w:rsidR="00F0103A">
        <w:rPr>
          <w:rFonts w:ascii="Verdana" w:hAnsi="Verdana" w:cs="Arial"/>
          <w:sz w:val="18"/>
          <w:szCs w:val="18"/>
        </w:rPr>
        <w:t>s</w:t>
      </w:r>
      <w:r w:rsidR="008660F7" w:rsidRPr="00C66C7E">
        <w:rPr>
          <w:rFonts w:ascii="Verdana" w:hAnsi="Verdana" w:cs="Arial"/>
          <w:sz w:val="18"/>
          <w:szCs w:val="18"/>
        </w:rPr>
        <w:t xml:space="preserve"> 432-11 et suivants</w:t>
      </w:r>
      <w:r w:rsidR="00F0103A">
        <w:rPr>
          <w:rFonts w:ascii="Verdana" w:hAnsi="Verdana" w:cs="Arial"/>
          <w:sz w:val="18"/>
          <w:szCs w:val="18"/>
        </w:rPr>
        <w:t xml:space="preserve"> ainsi que</w:t>
      </w:r>
      <w:r w:rsidR="008660F7" w:rsidRPr="00C66C7E">
        <w:rPr>
          <w:rFonts w:ascii="Verdana" w:hAnsi="Verdana" w:cs="Arial"/>
          <w:sz w:val="18"/>
          <w:szCs w:val="18"/>
        </w:rPr>
        <w:t xml:space="preserve"> 433-1 et suivants </w:t>
      </w:r>
      <w:r w:rsidR="00F0103A">
        <w:rPr>
          <w:rFonts w:ascii="Verdana" w:hAnsi="Verdana" w:cs="Arial"/>
          <w:sz w:val="18"/>
          <w:szCs w:val="18"/>
        </w:rPr>
        <w:t xml:space="preserve">du code pénal </w:t>
      </w:r>
      <w:r w:rsidR="008660F7" w:rsidRPr="00C66C7E">
        <w:rPr>
          <w:rFonts w:ascii="Verdana" w:hAnsi="Verdana" w:cs="Arial"/>
          <w:sz w:val="18"/>
          <w:szCs w:val="18"/>
        </w:rPr>
        <w:t>(personne occupant une fonction publique) ;</w:t>
      </w:r>
    </w:p>
    <w:p w14:paraId="1ABAE9AD" w14:textId="3B60F843" w:rsidR="008660F7" w:rsidRPr="00C66C7E" w:rsidRDefault="00D47D7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l</w:t>
      </w:r>
      <w:r w:rsidR="008660F7" w:rsidRPr="00C66C7E">
        <w:rPr>
          <w:rFonts w:ascii="Verdana" w:hAnsi="Verdana" w:cs="Arial"/>
          <w:sz w:val="18"/>
          <w:szCs w:val="18"/>
        </w:rPr>
        <w:t>a</w:t>
      </w:r>
      <w:proofErr w:type="gramEnd"/>
      <w:r w:rsidR="008660F7" w:rsidRPr="00C66C7E">
        <w:rPr>
          <w:rFonts w:ascii="Verdana" w:hAnsi="Verdana" w:cs="Arial"/>
          <w:sz w:val="18"/>
          <w:szCs w:val="18"/>
        </w:rPr>
        <w:t xml:space="preserve"> corruption domestique : article 445-1 et suivants</w:t>
      </w:r>
      <w:r w:rsidR="00F0103A">
        <w:rPr>
          <w:rFonts w:ascii="Verdana" w:hAnsi="Verdana" w:cs="Arial"/>
          <w:sz w:val="18"/>
          <w:szCs w:val="18"/>
        </w:rPr>
        <w:t xml:space="preserve"> du code pénal</w:t>
      </w:r>
      <w:r w:rsidR="008660F7" w:rsidRPr="00C66C7E">
        <w:rPr>
          <w:rFonts w:ascii="Verdana" w:hAnsi="Verdana" w:cs="Arial"/>
          <w:sz w:val="18"/>
          <w:szCs w:val="18"/>
        </w:rPr>
        <w:t xml:space="preserve"> (personne non </w:t>
      </w:r>
      <w:r w:rsidR="00C271E6" w:rsidRPr="00C66C7E">
        <w:rPr>
          <w:rFonts w:ascii="Verdana" w:hAnsi="Verdana" w:cs="Arial"/>
          <w:sz w:val="18"/>
          <w:szCs w:val="18"/>
        </w:rPr>
        <w:t>titulaire</w:t>
      </w:r>
      <w:r w:rsidR="008660F7" w:rsidRPr="00C66C7E">
        <w:rPr>
          <w:rFonts w:ascii="Verdana" w:hAnsi="Verdana" w:cs="Arial"/>
          <w:sz w:val="18"/>
          <w:szCs w:val="18"/>
        </w:rPr>
        <w:t xml:space="preserve"> d’une fonction publique).</w:t>
      </w:r>
    </w:p>
    <w:p w14:paraId="0FA36266" w14:textId="61D3A37F"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lastRenderedPageBreak/>
        <w:t>s</w:t>
      </w:r>
      <w:r w:rsidR="008660F7" w:rsidRPr="00C66C7E">
        <w:rPr>
          <w:rFonts w:ascii="Verdana" w:hAnsi="Verdana" w:cs="Arial"/>
          <w:sz w:val="18"/>
          <w:szCs w:val="18"/>
        </w:rPr>
        <w:t>e</w:t>
      </w:r>
      <w:proofErr w:type="gramEnd"/>
      <w:r w:rsidR="008660F7" w:rsidRPr="00C66C7E">
        <w:rPr>
          <w:rFonts w:ascii="Verdana" w:hAnsi="Verdana" w:cs="Arial"/>
          <w:sz w:val="18"/>
          <w:szCs w:val="18"/>
        </w:rPr>
        <w:t xml:space="preserve"> conformer à l’éthique et aux politiques du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en matière de lutte contre la corruption (telle que le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pourra les documenter et les mettre à jour) ;</w:t>
      </w:r>
    </w:p>
    <w:p w14:paraId="0A02A0A6" w14:textId="0F342F75"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s</w:t>
      </w:r>
      <w:r w:rsidR="008660F7" w:rsidRPr="00C66C7E">
        <w:rPr>
          <w:rFonts w:ascii="Verdana" w:hAnsi="Verdana" w:cs="Arial"/>
          <w:sz w:val="18"/>
          <w:szCs w:val="18"/>
        </w:rPr>
        <w:t>ignaler</w:t>
      </w:r>
      <w:proofErr w:type="gramEnd"/>
      <w:r w:rsidR="008660F7" w:rsidRPr="00C66C7E">
        <w:rPr>
          <w:rFonts w:ascii="Verdana" w:hAnsi="Verdana" w:cs="Arial"/>
          <w:sz w:val="18"/>
          <w:szCs w:val="18"/>
        </w:rPr>
        <w:t xml:space="preserve"> rapidement au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toute sollicitation ou demande, de toute sorte d’avantage financier indu ou tout autre avantage indu de quelque nature que ce soit, reçu par </w:t>
      </w:r>
      <w:r w:rsidR="00211E2F" w:rsidRPr="00C66C7E">
        <w:rPr>
          <w:rFonts w:ascii="Verdana" w:hAnsi="Verdana" w:cs="Arial"/>
          <w:sz w:val="18"/>
          <w:szCs w:val="18"/>
        </w:rPr>
        <w:t>le titulaire</w:t>
      </w:r>
      <w:r w:rsidR="008660F7" w:rsidRPr="00C66C7E">
        <w:rPr>
          <w:rFonts w:ascii="Verdana" w:hAnsi="Verdana" w:cs="Arial"/>
          <w:sz w:val="18"/>
          <w:szCs w:val="18"/>
        </w:rPr>
        <w:t xml:space="preserve"> dans le cadre de l’exécution du </w:t>
      </w:r>
      <w:r w:rsidR="009E1C73" w:rsidRPr="00C66C7E">
        <w:rPr>
          <w:rFonts w:ascii="Verdana" w:hAnsi="Verdana" w:cs="Arial"/>
          <w:sz w:val="18"/>
          <w:szCs w:val="18"/>
        </w:rPr>
        <w:t>marché</w:t>
      </w:r>
      <w:r w:rsidR="008660F7" w:rsidRPr="00C66C7E">
        <w:rPr>
          <w:rFonts w:ascii="Verdana" w:hAnsi="Verdana" w:cs="Arial"/>
          <w:sz w:val="18"/>
          <w:szCs w:val="18"/>
        </w:rPr>
        <w:t> ;</w:t>
      </w:r>
    </w:p>
    <w:p w14:paraId="21D9BF9F" w14:textId="600D59B1"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v</w:t>
      </w:r>
      <w:r w:rsidR="008660F7" w:rsidRPr="00C66C7E">
        <w:rPr>
          <w:rFonts w:ascii="Verdana" w:hAnsi="Verdana" w:cs="Arial"/>
          <w:sz w:val="18"/>
          <w:szCs w:val="18"/>
        </w:rPr>
        <w:t>eiller</w:t>
      </w:r>
      <w:proofErr w:type="gramEnd"/>
      <w:r w:rsidR="008660F7" w:rsidRPr="00C66C7E">
        <w:rPr>
          <w:rFonts w:ascii="Verdana" w:hAnsi="Verdana" w:cs="Arial"/>
          <w:sz w:val="18"/>
          <w:szCs w:val="18"/>
        </w:rPr>
        <w:t xml:space="preserve"> à ce que toutes les personnes associées au </w:t>
      </w:r>
      <w:r w:rsidR="00C271E6" w:rsidRPr="00C66C7E">
        <w:rPr>
          <w:rFonts w:ascii="Verdana" w:hAnsi="Verdana" w:cs="Arial"/>
          <w:sz w:val="18"/>
          <w:szCs w:val="18"/>
        </w:rPr>
        <w:t>titulaire</w:t>
      </w:r>
      <w:r w:rsidR="008660F7" w:rsidRPr="00C66C7E">
        <w:rPr>
          <w:rFonts w:ascii="Verdana" w:hAnsi="Verdana" w:cs="Arial"/>
          <w:sz w:val="18"/>
          <w:szCs w:val="18"/>
        </w:rPr>
        <w:t xml:space="preserve"> ou au </w:t>
      </w:r>
      <w:r w:rsidR="00C271E6" w:rsidRPr="00C66C7E">
        <w:rPr>
          <w:rFonts w:ascii="Verdana" w:hAnsi="Verdana" w:cs="Arial"/>
          <w:sz w:val="18"/>
          <w:szCs w:val="18"/>
        </w:rPr>
        <w:t>p</w:t>
      </w:r>
      <w:r w:rsidR="008660F7" w:rsidRPr="00C66C7E">
        <w:rPr>
          <w:rFonts w:ascii="Verdana" w:hAnsi="Verdana" w:cs="Arial"/>
          <w:sz w:val="18"/>
          <w:szCs w:val="18"/>
        </w:rPr>
        <w:t xml:space="preserve">ersonnel du </w:t>
      </w:r>
      <w:r w:rsidR="00C271E6" w:rsidRPr="00C66C7E">
        <w:rPr>
          <w:rFonts w:ascii="Verdana" w:hAnsi="Verdana" w:cs="Arial"/>
          <w:sz w:val="18"/>
          <w:szCs w:val="18"/>
        </w:rPr>
        <w:t>titulaire</w:t>
      </w:r>
      <w:r w:rsidR="008660F7" w:rsidRPr="00C66C7E">
        <w:rPr>
          <w:rFonts w:ascii="Verdana" w:hAnsi="Verdana" w:cs="Arial"/>
          <w:sz w:val="18"/>
          <w:szCs w:val="18"/>
        </w:rPr>
        <w:t xml:space="preserve">, se conforment au présent </w:t>
      </w:r>
      <w:r w:rsidR="00C271E6" w:rsidRPr="00C66C7E">
        <w:rPr>
          <w:rFonts w:ascii="Verdana" w:hAnsi="Verdana" w:cs="Arial"/>
          <w:sz w:val="18"/>
          <w:szCs w:val="18"/>
        </w:rPr>
        <w:t>a</w:t>
      </w:r>
      <w:r w:rsidR="008660F7" w:rsidRPr="00C66C7E">
        <w:rPr>
          <w:rFonts w:ascii="Verdana" w:hAnsi="Verdana" w:cs="Arial"/>
          <w:sz w:val="18"/>
          <w:szCs w:val="18"/>
        </w:rPr>
        <w:t>rticle ;</w:t>
      </w:r>
    </w:p>
    <w:p w14:paraId="3998FCE5" w14:textId="7B36D25C" w:rsidR="008660F7" w:rsidRPr="00C66C7E" w:rsidRDefault="00D47D7D">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i/>
          <w:sz w:val="18"/>
          <w:szCs w:val="18"/>
        </w:rPr>
      </w:pPr>
      <w:proofErr w:type="gramStart"/>
      <w:r w:rsidRPr="00C66C7E">
        <w:rPr>
          <w:rFonts w:ascii="Verdana" w:hAnsi="Verdana" w:cs="Arial"/>
          <w:sz w:val="18"/>
          <w:szCs w:val="18"/>
        </w:rPr>
        <w:t>s</w:t>
      </w:r>
      <w:r w:rsidR="008660F7" w:rsidRPr="00C66C7E">
        <w:rPr>
          <w:rFonts w:ascii="Verdana" w:hAnsi="Verdana" w:cs="Arial"/>
          <w:sz w:val="18"/>
          <w:szCs w:val="18"/>
        </w:rPr>
        <w:t>ur</w:t>
      </w:r>
      <w:proofErr w:type="gramEnd"/>
      <w:r w:rsidR="008660F7" w:rsidRPr="00C66C7E">
        <w:rPr>
          <w:rFonts w:ascii="Verdana" w:hAnsi="Verdana" w:cs="Arial"/>
          <w:sz w:val="18"/>
          <w:szCs w:val="18"/>
        </w:rPr>
        <w:t xml:space="preserve"> demande du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certifier au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par écrit, le respect du présent </w:t>
      </w:r>
      <w:r w:rsidR="00C271E6" w:rsidRPr="00C66C7E">
        <w:rPr>
          <w:rFonts w:ascii="Verdana" w:hAnsi="Verdana" w:cs="Arial"/>
          <w:sz w:val="18"/>
          <w:szCs w:val="18"/>
        </w:rPr>
        <w:t>a</w:t>
      </w:r>
      <w:r w:rsidR="008660F7" w:rsidRPr="00C66C7E">
        <w:rPr>
          <w:rFonts w:ascii="Verdana" w:hAnsi="Verdana" w:cs="Arial"/>
          <w:sz w:val="18"/>
          <w:szCs w:val="18"/>
        </w:rPr>
        <w:t xml:space="preserve">rticle. </w:t>
      </w:r>
      <w:r w:rsidR="00211E2F" w:rsidRPr="00C66C7E">
        <w:rPr>
          <w:rFonts w:ascii="Verdana" w:hAnsi="Verdana" w:cs="Arial"/>
          <w:sz w:val="18"/>
          <w:szCs w:val="18"/>
        </w:rPr>
        <w:t>Le titulaire</w:t>
      </w:r>
      <w:r w:rsidR="008660F7" w:rsidRPr="00C66C7E">
        <w:rPr>
          <w:rFonts w:ascii="Verdana" w:hAnsi="Verdana" w:cs="Arial"/>
          <w:sz w:val="18"/>
          <w:szCs w:val="18"/>
        </w:rPr>
        <w:t xml:space="preserve"> doit fournir à première demande, toute pièce justificative, relative au respect de cette obligation, que le </w:t>
      </w:r>
      <w:r w:rsidR="00C271E6" w:rsidRPr="00C66C7E">
        <w:rPr>
          <w:rFonts w:ascii="Verdana" w:hAnsi="Verdana" w:cs="Arial"/>
          <w:sz w:val="18"/>
          <w:szCs w:val="18"/>
        </w:rPr>
        <w:t>pouvoir adjudicateur</w:t>
      </w:r>
      <w:r w:rsidR="008660F7" w:rsidRPr="00C66C7E">
        <w:rPr>
          <w:rFonts w:ascii="Verdana" w:hAnsi="Verdana" w:cs="Arial"/>
          <w:sz w:val="18"/>
          <w:szCs w:val="18"/>
        </w:rPr>
        <w:t xml:space="preserve"> peut raisonnablement demander.</w:t>
      </w:r>
    </w:p>
    <w:p w14:paraId="36F2B882" w14:textId="77777777" w:rsidR="00467360" w:rsidRPr="00C66C7E" w:rsidRDefault="00467360">
      <w:pPr>
        <w:spacing w:line="288" w:lineRule="auto"/>
        <w:jc w:val="both"/>
        <w:rPr>
          <w:rFonts w:ascii="Verdana" w:hAnsi="Verdana" w:cs="Arial"/>
          <w:sz w:val="18"/>
          <w:szCs w:val="18"/>
        </w:rPr>
      </w:pPr>
    </w:p>
    <w:p w14:paraId="2AD37E8C" w14:textId="4D804F66" w:rsidR="008660F7" w:rsidRPr="00C66C7E" w:rsidRDefault="00DD2C0F">
      <w:pPr>
        <w:keepNext/>
        <w:spacing w:line="288" w:lineRule="auto"/>
        <w:jc w:val="both"/>
        <w:outlineLvl w:val="1"/>
        <w:rPr>
          <w:rFonts w:ascii="Verdana" w:hAnsi="Verdana"/>
          <w:sz w:val="18"/>
          <w:szCs w:val="18"/>
          <w:u w:val="single"/>
        </w:rPr>
        <w:pPrChange w:id="116" w:author="Jérémy Roubin" w:date="2025-10-12T17:30:00Z">
          <w:pPr>
            <w:keepNext/>
            <w:jc w:val="both"/>
            <w:outlineLvl w:val="1"/>
          </w:pPr>
        </w:pPrChange>
      </w:pPr>
      <w:bookmarkStart w:id="117" w:name="_Toc197964617"/>
      <w:bookmarkStart w:id="118" w:name="_Hlk2275867"/>
      <w:r w:rsidRPr="00C66C7E">
        <w:rPr>
          <w:rFonts w:ascii="Verdana" w:hAnsi="Verdana"/>
          <w:sz w:val="18"/>
          <w:szCs w:val="18"/>
          <w:u w:val="single"/>
        </w:rPr>
        <w:t>3</w:t>
      </w:r>
      <w:r w:rsidR="008660F7" w:rsidRPr="00C66C7E">
        <w:rPr>
          <w:rFonts w:ascii="Verdana" w:hAnsi="Verdana"/>
          <w:sz w:val="18"/>
          <w:szCs w:val="18"/>
          <w:u w:val="single"/>
        </w:rPr>
        <w:t>.3 Confidentialité</w:t>
      </w:r>
      <w:bookmarkEnd w:id="117"/>
    </w:p>
    <w:p w14:paraId="0EAA7949" w14:textId="77777777" w:rsidR="008660F7" w:rsidRPr="00C66C7E" w:rsidRDefault="008660F7" w:rsidP="00E83850">
      <w:pPr>
        <w:spacing w:line="288" w:lineRule="auto"/>
        <w:jc w:val="both"/>
        <w:rPr>
          <w:rFonts w:ascii="Verdana" w:hAnsi="Verdana" w:cs="Arial"/>
          <w:b/>
          <w:color w:val="000000"/>
          <w:sz w:val="18"/>
          <w:szCs w:val="18"/>
          <w:u w:val="single"/>
        </w:rPr>
      </w:pPr>
    </w:p>
    <w:p w14:paraId="3CFB9061" w14:textId="45A681DB" w:rsidR="008660F7" w:rsidRPr="00C66C7E" w:rsidRDefault="00211E2F">
      <w:pPr>
        <w:autoSpaceDE w:val="0"/>
        <w:autoSpaceDN w:val="0"/>
        <w:spacing w:line="288" w:lineRule="auto"/>
        <w:jc w:val="both"/>
        <w:rPr>
          <w:rFonts w:ascii="Verdana" w:hAnsi="Verdana" w:cs="Arial"/>
          <w:color w:val="000000"/>
          <w:sz w:val="18"/>
          <w:szCs w:val="18"/>
        </w:rPr>
      </w:pPr>
      <w:r w:rsidRPr="00C66C7E">
        <w:rPr>
          <w:rFonts w:ascii="Verdana" w:hAnsi="Verdana" w:cs="Arial"/>
          <w:color w:val="000000"/>
          <w:sz w:val="18"/>
          <w:szCs w:val="18"/>
        </w:rPr>
        <w:t>Le titulaire</w:t>
      </w:r>
      <w:r w:rsidR="008660F7" w:rsidRPr="00C66C7E">
        <w:rPr>
          <w:rFonts w:ascii="Verdana" w:hAnsi="Verdana" w:cs="Arial"/>
          <w:color w:val="000000"/>
          <w:sz w:val="18"/>
          <w:szCs w:val="18"/>
        </w:rPr>
        <w:t xml:space="preserve"> est tenu à la plus stricte confidentialité quant aux renseignements, aux informations et/ou au contenu des documents qui lui ont été remis, d’une part, dans le cadre de la consultation (dossier de consultation des entreprises), et d’autre part, dans le cadre de l’exécution du </w:t>
      </w:r>
      <w:r w:rsidR="009E1C73" w:rsidRPr="00C66C7E">
        <w:rPr>
          <w:rFonts w:ascii="Verdana" w:hAnsi="Verdana" w:cs="Arial"/>
          <w:sz w:val="18"/>
          <w:szCs w:val="18"/>
        </w:rPr>
        <w:t>marché</w:t>
      </w:r>
      <w:r w:rsidR="008660F7" w:rsidRPr="00C66C7E">
        <w:rPr>
          <w:rFonts w:ascii="Verdana" w:hAnsi="Verdana" w:cs="Arial"/>
          <w:sz w:val="18"/>
          <w:szCs w:val="18"/>
        </w:rPr>
        <w:t>.</w:t>
      </w:r>
    </w:p>
    <w:p w14:paraId="19DEAF2F" w14:textId="77777777" w:rsidR="008660F7" w:rsidRPr="00C66C7E" w:rsidRDefault="008660F7">
      <w:pPr>
        <w:autoSpaceDE w:val="0"/>
        <w:autoSpaceDN w:val="0"/>
        <w:spacing w:line="288" w:lineRule="auto"/>
        <w:jc w:val="both"/>
        <w:rPr>
          <w:rFonts w:ascii="Verdana" w:hAnsi="Verdana" w:cs="Arial"/>
          <w:color w:val="000000"/>
          <w:sz w:val="18"/>
          <w:szCs w:val="18"/>
        </w:rPr>
      </w:pPr>
    </w:p>
    <w:p w14:paraId="0EF35EAA" w14:textId="15353637" w:rsidR="008660F7" w:rsidRPr="00C66C7E" w:rsidRDefault="008660F7">
      <w:pPr>
        <w:autoSpaceDE w:val="0"/>
        <w:autoSpaceDN w:val="0"/>
        <w:spacing w:line="288" w:lineRule="auto"/>
        <w:jc w:val="both"/>
        <w:rPr>
          <w:rFonts w:ascii="Verdana" w:hAnsi="Verdana" w:cs="Arial"/>
          <w:sz w:val="18"/>
          <w:szCs w:val="18"/>
        </w:rPr>
      </w:pPr>
      <w:r w:rsidRPr="00C66C7E">
        <w:rPr>
          <w:rFonts w:ascii="Verdana" w:hAnsi="Verdana" w:cs="Arial"/>
          <w:color w:val="000000"/>
          <w:sz w:val="18"/>
          <w:szCs w:val="18"/>
        </w:rPr>
        <w:t xml:space="preserve">Par dérogation à l’article 5.1 du CCAG-FCS, cette obligation de confidentialité s’applique à tous les </w:t>
      </w:r>
      <w:r w:rsidRPr="00C66C7E">
        <w:rPr>
          <w:rFonts w:ascii="Verdana" w:hAnsi="Verdana" w:cs="Arial"/>
          <w:sz w:val="18"/>
          <w:szCs w:val="18"/>
        </w:rPr>
        <w:t xml:space="preserve">documents qui ont été communiqués par le </w:t>
      </w:r>
      <w:r w:rsidR="00C271E6" w:rsidRPr="00C66C7E">
        <w:rPr>
          <w:rFonts w:ascii="Verdana" w:hAnsi="Verdana" w:cs="Arial"/>
          <w:sz w:val="18"/>
          <w:szCs w:val="18"/>
        </w:rPr>
        <w:t>pouvoir adjudicateur</w:t>
      </w:r>
      <w:r w:rsidRPr="00C66C7E">
        <w:rPr>
          <w:rFonts w:ascii="Verdana" w:hAnsi="Verdana" w:cs="Arial"/>
          <w:sz w:val="18"/>
          <w:szCs w:val="18"/>
        </w:rPr>
        <w:t>, et ce sans qu’il soit nécessaire que lesdits documents aient été expressément identifiés comme confidentiels.</w:t>
      </w:r>
    </w:p>
    <w:p w14:paraId="29836944" w14:textId="77777777" w:rsidR="008660F7" w:rsidRPr="00C66C7E" w:rsidRDefault="008660F7">
      <w:pPr>
        <w:autoSpaceDE w:val="0"/>
        <w:autoSpaceDN w:val="0"/>
        <w:spacing w:line="288" w:lineRule="auto"/>
        <w:jc w:val="both"/>
        <w:rPr>
          <w:rFonts w:ascii="Verdana" w:hAnsi="Verdana" w:cs="Arial"/>
          <w:sz w:val="18"/>
          <w:szCs w:val="18"/>
        </w:rPr>
      </w:pPr>
    </w:p>
    <w:p w14:paraId="316A1073" w14:textId="6EC62ADF" w:rsidR="008660F7" w:rsidRPr="00C66C7E" w:rsidRDefault="00211E2F">
      <w:pPr>
        <w:spacing w:line="288" w:lineRule="auto"/>
        <w:jc w:val="both"/>
        <w:rPr>
          <w:rFonts w:ascii="Verdana" w:eastAsia="Calibri" w:hAnsi="Verdana" w:cs="Arial"/>
          <w:sz w:val="18"/>
          <w:szCs w:val="18"/>
        </w:rPr>
      </w:pPr>
      <w:r w:rsidRPr="00C66C7E">
        <w:rPr>
          <w:rFonts w:ascii="Verdana" w:eastAsia="Calibri" w:hAnsi="Verdana" w:cs="Arial"/>
          <w:sz w:val="18"/>
          <w:szCs w:val="18"/>
          <w:lang w:val="x-none"/>
        </w:rPr>
        <w:t>Le titulaire</w:t>
      </w:r>
      <w:r w:rsidR="008660F7" w:rsidRPr="00C66C7E">
        <w:rPr>
          <w:rFonts w:ascii="Verdana" w:eastAsia="Calibri" w:hAnsi="Verdana" w:cs="Arial"/>
          <w:sz w:val="18"/>
          <w:szCs w:val="18"/>
          <w:lang w:val="x-none"/>
        </w:rPr>
        <w:t xml:space="preserve"> reconnait que toute divulgation, même partielle, de l’une des</w:t>
      </w:r>
      <w:r w:rsidR="00DD2C0F" w:rsidRPr="00C66C7E">
        <w:rPr>
          <w:rFonts w:ascii="Verdana" w:eastAsia="Calibri" w:hAnsi="Verdana" w:cs="Arial"/>
          <w:sz w:val="18"/>
          <w:szCs w:val="18"/>
        </w:rPr>
        <w:t xml:space="preserve"> </w:t>
      </w:r>
      <w:r w:rsidR="00DD2C0F" w:rsidRPr="00C66C7E">
        <w:rPr>
          <w:rFonts w:ascii="Verdana" w:eastAsia="Calibri" w:hAnsi="Verdana" w:cs="Arial"/>
          <w:sz w:val="18"/>
          <w:szCs w:val="18"/>
          <w:lang w:val="x-none"/>
        </w:rPr>
        <w:t>informations</w:t>
      </w:r>
      <w:r w:rsidR="008660F7" w:rsidRPr="00C66C7E">
        <w:rPr>
          <w:rFonts w:ascii="Verdana" w:eastAsia="Calibri" w:hAnsi="Verdana" w:cs="Arial"/>
          <w:sz w:val="18"/>
          <w:szCs w:val="18"/>
          <w:lang w:val="x-none"/>
        </w:rPr>
        <w:t xml:space="preserve"> </w:t>
      </w:r>
      <w:r w:rsidR="00DD2C0F" w:rsidRPr="00C66C7E">
        <w:rPr>
          <w:rFonts w:ascii="Verdana" w:eastAsia="Calibri" w:hAnsi="Verdana" w:cs="Arial"/>
          <w:sz w:val="18"/>
          <w:szCs w:val="18"/>
          <w:lang w:val="x-none"/>
        </w:rPr>
        <w:t>confidentielles</w:t>
      </w:r>
      <w:r w:rsidR="008660F7" w:rsidRPr="00C66C7E">
        <w:rPr>
          <w:rFonts w:ascii="Verdana" w:eastAsia="Calibri" w:hAnsi="Verdana" w:cs="Arial"/>
          <w:sz w:val="18"/>
          <w:szCs w:val="18"/>
          <w:lang w:val="x-none"/>
        </w:rPr>
        <w:t xml:space="preserve">, de quelque manière que ce soit et à quelque titre que ce soit, léserait gravement les intérêts </w:t>
      </w:r>
      <w:r w:rsidR="00DD2C0F" w:rsidRPr="00C66C7E">
        <w:rPr>
          <w:rFonts w:ascii="Verdana" w:eastAsia="Calibri" w:hAnsi="Verdana" w:cs="Arial"/>
          <w:sz w:val="18"/>
          <w:szCs w:val="18"/>
        </w:rPr>
        <w:t xml:space="preserve">du pouvoir adjudicateur. </w:t>
      </w:r>
    </w:p>
    <w:p w14:paraId="4D05CED6" w14:textId="77777777" w:rsidR="008660F7" w:rsidRPr="00C66C7E" w:rsidRDefault="008660F7">
      <w:pPr>
        <w:spacing w:line="288" w:lineRule="auto"/>
        <w:jc w:val="both"/>
        <w:rPr>
          <w:rFonts w:ascii="Verdana" w:eastAsia="Calibri" w:hAnsi="Verdana" w:cs="Arial"/>
          <w:sz w:val="18"/>
          <w:szCs w:val="18"/>
          <w:lang w:val="x-none"/>
        </w:rPr>
      </w:pPr>
    </w:p>
    <w:p w14:paraId="72DCD762" w14:textId="79E03A92" w:rsidR="008660F7" w:rsidRPr="00C66C7E" w:rsidRDefault="00211E2F">
      <w:pPr>
        <w:spacing w:line="288" w:lineRule="auto"/>
        <w:jc w:val="both"/>
        <w:rPr>
          <w:rFonts w:ascii="Verdana" w:eastAsia="Calibri" w:hAnsi="Verdana" w:cs="Arial"/>
          <w:sz w:val="18"/>
          <w:szCs w:val="18"/>
          <w:lang w:val="x-none"/>
        </w:rPr>
      </w:pPr>
      <w:r w:rsidRPr="00C66C7E">
        <w:rPr>
          <w:rFonts w:ascii="Verdana" w:eastAsia="Calibri" w:hAnsi="Verdana" w:cs="Arial"/>
          <w:sz w:val="18"/>
          <w:szCs w:val="18"/>
          <w:lang w:val="x-none"/>
        </w:rPr>
        <w:t>Le titulaire</w:t>
      </w:r>
      <w:r w:rsidR="008660F7" w:rsidRPr="00C66C7E">
        <w:rPr>
          <w:rFonts w:ascii="Verdana" w:eastAsia="Calibri" w:hAnsi="Verdana" w:cs="Arial"/>
          <w:sz w:val="18"/>
          <w:szCs w:val="18"/>
          <w:lang w:val="x-none"/>
        </w:rPr>
        <w:t xml:space="preserve"> contractera, ce faisant, une obligation de résultat dont la méconnaissance entraînerait l’obligation d’en assurer les entières conséquences</w:t>
      </w:r>
      <w:r w:rsidR="008660F7" w:rsidRPr="00C66C7E">
        <w:rPr>
          <w:rFonts w:ascii="Verdana" w:eastAsia="Calibri" w:hAnsi="Verdana" w:cs="Arial"/>
          <w:sz w:val="18"/>
          <w:szCs w:val="18"/>
        </w:rPr>
        <w:t xml:space="preserve"> et préjudices associés</w:t>
      </w:r>
      <w:r w:rsidR="008660F7" w:rsidRPr="00C66C7E">
        <w:rPr>
          <w:rFonts w:ascii="Verdana" w:eastAsia="Calibri" w:hAnsi="Verdana" w:cs="Arial"/>
          <w:sz w:val="18"/>
          <w:szCs w:val="18"/>
          <w:lang w:val="x-none"/>
        </w:rPr>
        <w:t>.</w:t>
      </w:r>
    </w:p>
    <w:p w14:paraId="554A7663" w14:textId="77777777" w:rsidR="008660F7" w:rsidRPr="00C66C7E" w:rsidRDefault="008660F7">
      <w:pPr>
        <w:spacing w:line="288" w:lineRule="auto"/>
        <w:jc w:val="both"/>
        <w:rPr>
          <w:rFonts w:ascii="Verdana" w:hAnsi="Verdana" w:cs="Arial"/>
          <w:b/>
          <w:sz w:val="18"/>
          <w:szCs w:val="18"/>
          <w:u w:val="single"/>
        </w:rPr>
      </w:pPr>
    </w:p>
    <w:p w14:paraId="24AC869D" w14:textId="457E7F84" w:rsidR="008660F7" w:rsidRPr="00C66C7E" w:rsidRDefault="008660F7">
      <w:pPr>
        <w:pStyle w:val="S-Nv43"/>
        <w:numPr>
          <w:ilvl w:val="2"/>
          <w:numId w:val="43"/>
        </w:numPr>
        <w:spacing w:before="0" w:line="288" w:lineRule="auto"/>
        <w:rPr>
          <w:rFonts w:ascii="Verdana" w:hAnsi="Verdana"/>
          <w:b w:val="0"/>
          <w:bCs w:val="0"/>
          <w:sz w:val="18"/>
          <w:szCs w:val="18"/>
          <w:u w:val="single"/>
        </w:rPr>
      </w:pPr>
      <w:r w:rsidRPr="00C66C7E">
        <w:rPr>
          <w:rFonts w:ascii="Verdana" w:hAnsi="Verdana"/>
          <w:b w:val="0"/>
          <w:bCs w:val="0"/>
          <w:sz w:val="18"/>
          <w:szCs w:val="18"/>
          <w:u w:val="single"/>
        </w:rPr>
        <w:t xml:space="preserve">Définitions </w:t>
      </w:r>
    </w:p>
    <w:p w14:paraId="09B4F5ED" w14:textId="77777777" w:rsidR="008660F7" w:rsidRPr="00C66C7E" w:rsidRDefault="008660F7">
      <w:pPr>
        <w:spacing w:line="288" w:lineRule="auto"/>
        <w:jc w:val="both"/>
        <w:rPr>
          <w:rFonts w:ascii="Verdana" w:hAnsi="Verdana" w:cs="Arial"/>
          <w:sz w:val="18"/>
          <w:szCs w:val="18"/>
        </w:rPr>
      </w:pPr>
    </w:p>
    <w:p w14:paraId="7E4B441C" w14:textId="66CD990F" w:rsidR="008660F7" w:rsidRPr="00C66C7E" w:rsidRDefault="008660F7">
      <w:pPr>
        <w:spacing w:line="288" w:lineRule="auto"/>
        <w:jc w:val="both"/>
        <w:rPr>
          <w:rFonts w:ascii="Verdana" w:hAnsi="Verdana" w:cs="Arial"/>
          <w:sz w:val="18"/>
          <w:szCs w:val="18"/>
        </w:rPr>
      </w:pPr>
      <w:r w:rsidRPr="00C66C7E">
        <w:rPr>
          <w:rFonts w:ascii="Verdana" w:hAnsi="Verdana" w:cs="Arial"/>
          <w:sz w:val="18"/>
          <w:szCs w:val="18"/>
        </w:rPr>
        <w:t>Les termes "</w:t>
      </w:r>
      <w:r w:rsidR="00DD2C0F" w:rsidRPr="00C66C7E">
        <w:rPr>
          <w:rFonts w:ascii="Verdana" w:hAnsi="Verdana" w:cs="Arial"/>
          <w:b/>
          <w:sz w:val="18"/>
          <w:szCs w:val="18"/>
        </w:rPr>
        <w:t>i</w:t>
      </w:r>
      <w:r w:rsidRPr="00C66C7E">
        <w:rPr>
          <w:rFonts w:ascii="Verdana" w:hAnsi="Verdana" w:cs="Arial"/>
          <w:b/>
          <w:sz w:val="18"/>
          <w:szCs w:val="18"/>
        </w:rPr>
        <w:t xml:space="preserve">nformations </w:t>
      </w:r>
      <w:r w:rsidR="00DD2C0F" w:rsidRPr="00C66C7E">
        <w:rPr>
          <w:rFonts w:ascii="Verdana" w:hAnsi="Verdana" w:cs="Arial"/>
          <w:b/>
          <w:sz w:val="18"/>
          <w:szCs w:val="18"/>
        </w:rPr>
        <w:t>c</w:t>
      </w:r>
      <w:r w:rsidRPr="00C66C7E">
        <w:rPr>
          <w:rFonts w:ascii="Verdana" w:hAnsi="Verdana" w:cs="Arial"/>
          <w:b/>
          <w:sz w:val="18"/>
          <w:szCs w:val="18"/>
        </w:rPr>
        <w:t>onfidentielles</w:t>
      </w:r>
      <w:r w:rsidRPr="00C66C7E">
        <w:rPr>
          <w:rFonts w:ascii="Verdana" w:hAnsi="Verdana" w:cs="Arial"/>
          <w:sz w:val="18"/>
          <w:szCs w:val="18"/>
        </w:rPr>
        <w:t>" signifient :</w:t>
      </w:r>
    </w:p>
    <w:p w14:paraId="2880DD29" w14:textId="77777777" w:rsidR="008660F7" w:rsidRPr="00C66C7E" w:rsidRDefault="008660F7">
      <w:pPr>
        <w:spacing w:line="288" w:lineRule="auto"/>
        <w:jc w:val="both"/>
        <w:rPr>
          <w:rFonts w:ascii="Verdana" w:hAnsi="Verdana" w:cs="Arial"/>
          <w:sz w:val="18"/>
          <w:szCs w:val="18"/>
        </w:rPr>
      </w:pPr>
    </w:p>
    <w:p w14:paraId="72B13273" w14:textId="17357C60" w:rsidR="008660F7" w:rsidRPr="00C66C7E" w:rsidRDefault="008660F7">
      <w:pPr>
        <w:pStyle w:val="Paragraphedeliste"/>
        <w:numPr>
          <w:ilvl w:val="0"/>
          <w:numId w:val="11"/>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toutes</w:t>
      </w:r>
      <w:proofErr w:type="gramEnd"/>
      <w:r w:rsidRPr="00C66C7E">
        <w:rPr>
          <w:rFonts w:ascii="Verdana" w:hAnsi="Verdana" w:cs="Arial"/>
          <w:sz w:val="18"/>
          <w:szCs w:val="18"/>
        </w:rPr>
        <w:t xml:space="preserve"> informations ou données, quelle qu’en soit la nature (technique, commerciale, industrielle, financière, juridique, organisationnelle, ou autre) divulguées par le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au</w:t>
      </w:r>
      <w:r w:rsidR="00DD2C0F" w:rsidRPr="00C66C7E">
        <w:rPr>
          <w:rFonts w:ascii="Verdana" w:hAnsi="Verdana" w:cs="Arial"/>
          <w:sz w:val="18"/>
          <w:szCs w:val="18"/>
        </w:rPr>
        <w:t xml:space="preserve"> t</w:t>
      </w:r>
      <w:r w:rsidR="00C271E6" w:rsidRPr="00C66C7E">
        <w:rPr>
          <w:rFonts w:ascii="Verdana" w:hAnsi="Verdana" w:cs="Arial"/>
          <w:sz w:val="18"/>
          <w:szCs w:val="18"/>
        </w:rPr>
        <w:t>itulaire</w:t>
      </w:r>
      <w:r w:rsidRPr="00C66C7E">
        <w:rPr>
          <w:rFonts w:ascii="Verdana" w:hAnsi="Verdana" w:cs="Arial"/>
          <w:sz w:val="18"/>
          <w:szCs w:val="18"/>
        </w:rPr>
        <w:t xml:space="preserve"> dans le cadre de la consultation ou du </w:t>
      </w:r>
      <w:r w:rsidR="009E1C73" w:rsidRPr="00C66C7E">
        <w:rPr>
          <w:rFonts w:ascii="Verdana" w:hAnsi="Verdana" w:cs="Arial"/>
          <w:sz w:val="18"/>
          <w:szCs w:val="18"/>
        </w:rPr>
        <w:t>marché</w:t>
      </w:r>
      <w:r w:rsidRPr="00C66C7E">
        <w:rPr>
          <w:rFonts w:ascii="Verdana" w:hAnsi="Verdana" w:cs="Arial"/>
          <w:sz w:val="18"/>
          <w:szCs w:val="18"/>
        </w:rPr>
        <w:t xml:space="preserve">, de quelque manière que ce soit et sur quelque support (par écrit, oralement, visuellement, de manière électronique ou autre) à l’exception des informations désignées par écrit comme "non-confidentielles" par le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w:t>
      </w:r>
    </w:p>
    <w:p w14:paraId="202232B0" w14:textId="25FEC396" w:rsidR="008660F7" w:rsidRPr="00C66C7E" w:rsidRDefault="008660F7">
      <w:pPr>
        <w:pStyle w:val="Paragraphedeliste"/>
        <w:numPr>
          <w:ilvl w:val="0"/>
          <w:numId w:val="11"/>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tous</w:t>
      </w:r>
      <w:proofErr w:type="gramEnd"/>
      <w:r w:rsidRPr="00C66C7E">
        <w:rPr>
          <w:rFonts w:ascii="Verdana" w:hAnsi="Verdana" w:cs="Arial"/>
          <w:sz w:val="18"/>
          <w:szCs w:val="18"/>
        </w:rPr>
        <w:t xml:space="preserve"> documents préparés par </w:t>
      </w:r>
      <w:r w:rsidR="00211E2F" w:rsidRPr="00C66C7E">
        <w:rPr>
          <w:rFonts w:ascii="Verdana" w:hAnsi="Verdana" w:cs="Arial"/>
          <w:sz w:val="18"/>
          <w:szCs w:val="18"/>
        </w:rPr>
        <w:t>le titulaire</w:t>
      </w:r>
      <w:r w:rsidRPr="00C66C7E">
        <w:rPr>
          <w:rFonts w:ascii="Verdana" w:hAnsi="Verdana" w:cs="Arial"/>
          <w:sz w:val="18"/>
          <w:szCs w:val="18"/>
        </w:rPr>
        <w:t xml:space="preserve"> à partir des informations communiquées par le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et contenant, utilisant ou reflétant tout ou partie des informations divulguées par ce dernier au </w:t>
      </w:r>
      <w:r w:rsidR="00DD2C0F"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 </w:t>
      </w:r>
    </w:p>
    <w:p w14:paraId="0E8A6A2C" w14:textId="357CEF87" w:rsidR="008660F7" w:rsidRPr="00C66C7E" w:rsidRDefault="008660F7">
      <w:pPr>
        <w:pStyle w:val="Paragraphedeliste"/>
        <w:numPr>
          <w:ilvl w:val="0"/>
          <w:numId w:val="11"/>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plus</w:t>
      </w:r>
      <w:proofErr w:type="gramEnd"/>
      <w:r w:rsidRPr="00C66C7E">
        <w:rPr>
          <w:rFonts w:ascii="Verdana" w:hAnsi="Verdana" w:cs="Arial"/>
          <w:sz w:val="18"/>
          <w:szCs w:val="18"/>
        </w:rPr>
        <w:t xml:space="preserve"> généralement toutes informations auxquelles </w:t>
      </w:r>
      <w:r w:rsidR="00211E2F" w:rsidRPr="00C66C7E">
        <w:rPr>
          <w:rFonts w:ascii="Verdana" w:hAnsi="Verdana" w:cs="Arial"/>
          <w:sz w:val="18"/>
          <w:szCs w:val="18"/>
        </w:rPr>
        <w:t>le titulaire</w:t>
      </w:r>
      <w:r w:rsidRPr="00C66C7E">
        <w:rPr>
          <w:rFonts w:ascii="Verdana" w:hAnsi="Verdana" w:cs="Arial"/>
          <w:sz w:val="18"/>
          <w:szCs w:val="18"/>
        </w:rPr>
        <w:t xml:space="preserve"> aura eu accès durant la consultation ou l’exécution du </w:t>
      </w:r>
      <w:r w:rsidR="009E1C73" w:rsidRPr="00C66C7E">
        <w:rPr>
          <w:rFonts w:ascii="Verdana" w:hAnsi="Verdana" w:cs="Arial"/>
          <w:sz w:val="18"/>
          <w:szCs w:val="18"/>
        </w:rPr>
        <w:t>marché</w:t>
      </w:r>
      <w:r w:rsidRPr="00C66C7E">
        <w:rPr>
          <w:rFonts w:ascii="Verdana" w:hAnsi="Verdana" w:cs="Arial"/>
          <w:sz w:val="18"/>
          <w:szCs w:val="18"/>
        </w:rPr>
        <w:t> ;</w:t>
      </w:r>
    </w:p>
    <w:p w14:paraId="00544C7B" w14:textId="27524E4B" w:rsidR="008660F7" w:rsidRPr="00C66C7E" w:rsidRDefault="008660F7">
      <w:pPr>
        <w:pStyle w:val="Paragraphedeliste"/>
        <w:numPr>
          <w:ilvl w:val="0"/>
          <w:numId w:val="11"/>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le</w:t>
      </w:r>
      <w:proofErr w:type="gramEnd"/>
      <w:r w:rsidRPr="00C66C7E">
        <w:rPr>
          <w:rFonts w:ascii="Verdana" w:hAnsi="Verdana" w:cs="Arial"/>
          <w:sz w:val="18"/>
          <w:szCs w:val="18"/>
        </w:rPr>
        <w:t xml:space="preserve"> </w:t>
      </w:r>
      <w:r w:rsidR="009E1C73" w:rsidRPr="00C66C7E">
        <w:rPr>
          <w:rFonts w:ascii="Verdana" w:hAnsi="Verdana" w:cs="Arial"/>
          <w:sz w:val="18"/>
          <w:szCs w:val="18"/>
        </w:rPr>
        <w:t>marché</w:t>
      </w:r>
      <w:r w:rsidRPr="00C66C7E">
        <w:rPr>
          <w:rFonts w:ascii="Verdana" w:hAnsi="Verdana" w:cs="Arial"/>
          <w:sz w:val="18"/>
          <w:szCs w:val="18"/>
        </w:rPr>
        <w:t xml:space="preserve"> et son contenu ;</w:t>
      </w:r>
    </w:p>
    <w:p w14:paraId="4788F342" w14:textId="3722F128" w:rsidR="008660F7" w:rsidRPr="00C66C7E" w:rsidRDefault="008660F7">
      <w:pPr>
        <w:pStyle w:val="Paragraphedeliste"/>
        <w:numPr>
          <w:ilvl w:val="0"/>
          <w:numId w:val="11"/>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l’ensemble</w:t>
      </w:r>
      <w:proofErr w:type="gramEnd"/>
      <w:r w:rsidRPr="00C66C7E">
        <w:rPr>
          <w:rFonts w:ascii="Verdana" w:hAnsi="Verdana" w:cs="Arial"/>
          <w:sz w:val="18"/>
          <w:szCs w:val="18"/>
        </w:rPr>
        <w:t xml:space="preserve"> des informations échangées entre le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et </w:t>
      </w:r>
      <w:r w:rsidR="00211E2F" w:rsidRPr="00C66C7E">
        <w:rPr>
          <w:rFonts w:ascii="Verdana" w:hAnsi="Verdana" w:cs="Arial"/>
          <w:sz w:val="18"/>
          <w:szCs w:val="18"/>
        </w:rPr>
        <w:t>le titulaire</w:t>
      </w:r>
      <w:r w:rsidRPr="00C66C7E">
        <w:rPr>
          <w:rFonts w:ascii="Verdana" w:hAnsi="Verdana" w:cs="Arial"/>
          <w:sz w:val="18"/>
          <w:szCs w:val="18"/>
        </w:rPr>
        <w:t xml:space="preserve"> pendant l’exécution du </w:t>
      </w:r>
      <w:r w:rsidR="009E1C73" w:rsidRPr="00C66C7E">
        <w:rPr>
          <w:rFonts w:ascii="Verdana" w:hAnsi="Verdana" w:cs="Arial"/>
          <w:sz w:val="18"/>
          <w:szCs w:val="18"/>
        </w:rPr>
        <w:t>marché</w:t>
      </w:r>
      <w:r w:rsidRPr="00C66C7E">
        <w:rPr>
          <w:rFonts w:ascii="Verdana" w:hAnsi="Verdana" w:cs="Arial"/>
          <w:sz w:val="18"/>
          <w:szCs w:val="18"/>
        </w:rPr>
        <w:t>, le cas échéant.</w:t>
      </w:r>
    </w:p>
    <w:p w14:paraId="6BE8F694" w14:textId="5576E205" w:rsidR="008660F7" w:rsidRPr="00C66C7E" w:rsidRDefault="008660F7">
      <w:pPr>
        <w:spacing w:line="288" w:lineRule="auto"/>
        <w:ind w:left="720"/>
        <w:jc w:val="both"/>
        <w:rPr>
          <w:rFonts w:ascii="Verdana" w:hAnsi="Verdana" w:cs="Arial"/>
          <w:sz w:val="18"/>
          <w:szCs w:val="18"/>
          <w:highlight w:val="yellow"/>
        </w:rPr>
      </w:pPr>
    </w:p>
    <w:p w14:paraId="6348702B" w14:textId="77777777" w:rsidR="008660F7" w:rsidRPr="00C66C7E" w:rsidRDefault="008660F7">
      <w:pPr>
        <w:pStyle w:val="S-Nv43"/>
        <w:numPr>
          <w:ilvl w:val="2"/>
          <w:numId w:val="43"/>
        </w:numPr>
        <w:spacing w:before="0" w:line="288" w:lineRule="auto"/>
        <w:rPr>
          <w:rFonts w:ascii="Verdana" w:hAnsi="Verdana"/>
          <w:b w:val="0"/>
          <w:bCs w:val="0"/>
          <w:sz w:val="18"/>
          <w:szCs w:val="18"/>
          <w:u w:val="single"/>
        </w:rPr>
      </w:pPr>
      <w:r w:rsidRPr="00C66C7E">
        <w:rPr>
          <w:rFonts w:ascii="Verdana" w:hAnsi="Verdana"/>
          <w:b w:val="0"/>
          <w:bCs w:val="0"/>
          <w:sz w:val="18"/>
          <w:szCs w:val="18"/>
          <w:u w:val="single"/>
        </w:rPr>
        <w:t>Obligations</w:t>
      </w:r>
    </w:p>
    <w:p w14:paraId="6D040ABE" w14:textId="77777777" w:rsidR="008660F7" w:rsidRPr="00C66C7E" w:rsidRDefault="008660F7">
      <w:pPr>
        <w:spacing w:line="288" w:lineRule="auto"/>
        <w:ind w:left="567" w:hanging="567"/>
        <w:jc w:val="both"/>
        <w:rPr>
          <w:rFonts w:ascii="Verdana" w:hAnsi="Verdana" w:cs="Arial"/>
          <w:b/>
          <w:sz w:val="18"/>
          <w:szCs w:val="18"/>
          <w:u w:val="single"/>
        </w:rPr>
      </w:pPr>
    </w:p>
    <w:p w14:paraId="4F1D1528" w14:textId="04143CBA" w:rsidR="008660F7" w:rsidRPr="00C66C7E" w:rsidRDefault="00211E2F">
      <w:pPr>
        <w:spacing w:line="288" w:lineRule="auto"/>
        <w:ind w:left="567" w:hanging="567"/>
        <w:jc w:val="both"/>
        <w:rPr>
          <w:rFonts w:ascii="Verdana" w:hAnsi="Verdana" w:cs="Arial"/>
          <w:sz w:val="18"/>
          <w:szCs w:val="18"/>
        </w:rPr>
      </w:pPr>
      <w:r w:rsidRPr="00C66C7E">
        <w:rPr>
          <w:rFonts w:ascii="Verdana" w:hAnsi="Verdana" w:cs="Arial"/>
          <w:sz w:val="18"/>
          <w:szCs w:val="18"/>
        </w:rPr>
        <w:t>Le titulaire</w:t>
      </w:r>
      <w:r w:rsidR="008660F7" w:rsidRPr="00C66C7E">
        <w:rPr>
          <w:rFonts w:ascii="Verdana" w:hAnsi="Verdana" w:cs="Arial"/>
          <w:sz w:val="18"/>
          <w:szCs w:val="18"/>
        </w:rPr>
        <w:t xml:space="preserve"> s’engage à ce que les </w:t>
      </w:r>
      <w:r w:rsidR="00DD2C0F" w:rsidRPr="00C66C7E">
        <w:rPr>
          <w:rFonts w:ascii="Verdana" w:hAnsi="Verdana" w:cs="Arial"/>
          <w:sz w:val="18"/>
          <w:szCs w:val="18"/>
        </w:rPr>
        <w:t>i</w:t>
      </w:r>
      <w:r w:rsidR="008660F7" w:rsidRPr="00C66C7E">
        <w:rPr>
          <w:rFonts w:ascii="Verdana" w:hAnsi="Verdana" w:cs="Arial"/>
          <w:sz w:val="18"/>
          <w:szCs w:val="18"/>
        </w:rPr>
        <w:t xml:space="preserve">nformations </w:t>
      </w:r>
      <w:r w:rsidR="00DD2C0F" w:rsidRPr="00C66C7E">
        <w:rPr>
          <w:rFonts w:ascii="Verdana" w:hAnsi="Verdana" w:cs="Arial"/>
          <w:sz w:val="18"/>
          <w:szCs w:val="18"/>
        </w:rPr>
        <w:t>c</w:t>
      </w:r>
      <w:r w:rsidR="008660F7" w:rsidRPr="00C66C7E">
        <w:rPr>
          <w:rFonts w:ascii="Verdana" w:hAnsi="Verdana" w:cs="Arial"/>
          <w:sz w:val="18"/>
          <w:szCs w:val="18"/>
        </w:rPr>
        <w:t xml:space="preserve">onfidentielles : </w:t>
      </w:r>
    </w:p>
    <w:p w14:paraId="29C17C5E" w14:textId="77777777" w:rsidR="008660F7" w:rsidRPr="00C66C7E" w:rsidRDefault="008660F7">
      <w:pPr>
        <w:spacing w:line="288" w:lineRule="auto"/>
        <w:ind w:left="567" w:hanging="567"/>
        <w:jc w:val="both"/>
        <w:rPr>
          <w:rFonts w:ascii="Verdana" w:hAnsi="Verdana" w:cs="Arial"/>
          <w:sz w:val="18"/>
          <w:szCs w:val="18"/>
        </w:rPr>
      </w:pPr>
    </w:p>
    <w:p w14:paraId="7ECCFE02" w14:textId="206E758F" w:rsidR="008660F7" w:rsidRPr="00C66C7E" w:rsidRDefault="008660F7">
      <w:pPr>
        <w:pStyle w:val="Paragraphedeliste"/>
        <w:numPr>
          <w:ilvl w:val="0"/>
          <w:numId w:val="12"/>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ne</w:t>
      </w:r>
      <w:proofErr w:type="gramEnd"/>
      <w:r w:rsidRPr="00C66C7E">
        <w:rPr>
          <w:rFonts w:ascii="Verdana" w:hAnsi="Verdana" w:cs="Arial"/>
          <w:sz w:val="18"/>
          <w:szCs w:val="18"/>
        </w:rPr>
        <w:t xml:space="preserve"> soient utilisées qu’aux seules fins des prestations objet du </w:t>
      </w:r>
      <w:r w:rsidR="009E1C73" w:rsidRPr="00C66C7E">
        <w:rPr>
          <w:rFonts w:ascii="Verdana" w:hAnsi="Verdana" w:cs="Arial"/>
          <w:sz w:val="18"/>
          <w:szCs w:val="18"/>
        </w:rPr>
        <w:t>marché</w:t>
      </w:r>
      <w:r w:rsidRPr="00C66C7E">
        <w:rPr>
          <w:rFonts w:ascii="Verdana" w:hAnsi="Verdana" w:cs="Arial"/>
          <w:sz w:val="18"/>
          <w:szCs w:val="18"/>
        </w:rPr>
        <w:t xml:space="preserve"> ; </w:t>
      </w:r>
    </w:p>
    <w:p w14:paraId="4F005AA4" w14:textId="58CE3B60" w:rsidR="008660F7" w:rsidRPr="00C66C7E" w:rsidRDefault="008660F7">
      <w:pPr>
        <w:pStyle w:val="Paragraphedeliste"/>
        <w:numPr>
          <w:ilvl w:val="0"/>
          <w:numId w:val="12"/>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lastRenderedPageBreak/>
        <w:t>ne</w:t>
      </w:r>
      <w:proofErr w:type="gramEnd"/>
      <w:r w:rsidRPr="00C66C7E">
        <w:rPr>
          <w:rFonts w:ascii="Verdana" w:hAnsi="Verdana" w:cs="Arial"/>
          <w:sz w:val="18"/>
          <w:szCs w:val="18"/>
        </w:rPr>
        <w:t xml:space="preserve"> soient reproduites ni totalement ni partiellement, pour d’autres besoins que ceux visés au titre des prestations objet du </w:t>
      </w:r>
      <w:r w:rsidR="009E1C73" w:rsidRPr="00C66C7E">
        <w:rPr>
          <w:rFonts w:ascii="Verdana" w:hAnsi="Verdana" w:cs="Arial"/>
          <w:sz w:val="18"/>
          <w:szCs w:val="18"/>
        </w:rPr>
        <w:t>marché</w:t>
      </w:r>
      <w:r w:rsidRPr="00C66C7E">
        <w:rPr>
          <w:rFonts w:ascii="Verdana" w:hAnsi="Verdana" w:cs="Arial"/>
          <w:sz w:val="18"/>
          <w:szCs w:val="18"/>
        </w:rPr>
        <w:t xml:space="preserve">, ni, dans ce cadre, modifiées sans l’accord préalable écrit du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w:t>
      </w:r>
    </w:p>
    <w:p w14:paraId="766DF419" w14:textId="79F13ED2" w:rsidR="008660F7" w:rsidRPr="00C66C7E" w:rsidRDefault="008660F7">
      <w:pPr>
        <w:pStyle w:val="Paragraphedeliste"/>
        <w:numPr>
          <w:ilvl w:val="0"/>
          <w:numId w:val="12"/>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soient</w:t>
      </w:r>
      <w:proofErr w:type="gramEnd"/>
      <w:r w:rsidRPr="00C66C7E">
        <w:rPr>
          <w:rFonts w:ascii="Verdana" w:hAnsi="Verdana" w:cs="Arial"/>
          <w:sz w:val="18"/>
          <w:szCs w:val="18"/>
        </w:rPr>
        <w:t xml:space="preserve"> protégée</w:t>
      </w:r>
      <w:r w:rsidR="002E0B90" w:rsidRPr="00C66C7E">
        <w:rPr>
          <w:rFonts w:ascii="Verdana" w:hAnsi="Verdana" w:cs="Arial"/>
          <w:sz w:val="18"/>
          <w:szCs w:val="18"/>
        </w:rPr>
        <w:t>s</w:t>
      </w:r>
      <w:r w:rsidRPr="00C66C7E">
        <w:rPr>
          <w:rFonts w:ascii="Verdana" w:hAnsi="Verdana" w:cs="Arial"/>
          <w:sz w:val="18"/>
          <w:szCs w:val="18"/>
        </w:rPr>
        <w:t xml:space="preserve">, gardées strictement confidentielles et traitées avec le plus haut degré de protection possible, notamment techniquement ; </w:t>
      </w:r>
    </w:p>
    <w:p w14:paraId="22D74FA5" w14:textId="02645B25" w:rsidR="008660F7" w:rsidRPr="00C66C7E" w:rsidRDefault="008660F7">
      <w:pPr>
        <w:pStyle w:val="Paragraphedeliste"/>
        <w:numPr>
          <w:ilvl w:val="0"/>
          <w:numId w:val="12"/>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ne</w:t>
      </w:r>
      <w:proofErr w:type="gramEnd"/>
      <w:r w:rsidRPr="00C66C7E">
        <w:rPr>
          <w:rFonts w:ascii="Verdana" w:hAnsi="Verdana" w:cs="Arial"/>
          <w:sz w:val="18"/>
          <w:szCs w:val="18"/>
        </w:rPr>
        <w:t xml:space="preserve"> soient divulguées qu’aux membre de son personnel faisant partie de son effectif permanent et à ses conseils, devant en connaître aux fins décrites en objet, </w:t>
      </w:r>
      <w:r w:rsidR="00211E2F" w:rsidRPr="00C66C7E">
        <w:rPr>
          <w:rFonts w:ascii="Verdana" w:hAnsi="Verdana" w:cs="Arial"/>
          <w:sz w:val="18"/>
          <w:szCs w:val="18"/>
        </w:rPr>
        <w:t>le titulaire</w:t>
      </w:r>
      <w:r w:rsidRPr="00C66C7E">
        <w:rPr>
          <w:rFonts w:ascii="Verdana" w:hAnsi="Verdana" w:cs="Arial"/>
          <w:sz w:val="18"/>
          <w:szCs w:val="18"/>
        </w:rPr>
        <w:t xml:space="preserve"> devant prendre toutes dispositions pour que ses employés et conseils respectent les stipulations du </w:t>
      </w:r>
      <w:r w:rsidR="009E1C73" w:rsidRPr="00C66C7E">
        <w:rPr>
          <w:rFonts w:ascii="Verdana" w:hAnsi="Verdana" w:cs="Arial"/>
          <w:sz w:val="18"/>
          <w:szCs w:val="18"/>
        </w:rPr>
        <w:t>marché</w:t>
      </w:r>
      <w:r w:rsidRPr="00C66C7E">
        <w:rPr>
          <w:rFonts w:ascii="Verdana" w:hAnsi="Verdana" w:cs="Arial"/>
          <w:sz w:val="18"/>
          <w:szCs w:val="18"/>
        </w:rPr>
        <w:t xml:space="preserve">, ce même après la fin de leur contrat de travail, contrat de conseil ou toute autre forme de relation contractuelle avec </w:t>
      </w:r>
      <w:r w:rsidR="00211E2F" w:rsidRPr="00C66C7E">
        <w:rPr>
          <w:rFonts w:ascii="Verdana" w:hAnsi="Verdana" w:cs="Arial"/>
          <w:sz w:val="18"/>
          <w:szCs w:val="18"/>
        </w:rPr>
        <w:t>le titulaire</w:t>
      </w:r>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se porte fort du respect par les préposés, mandataires ou sous-traitants dûment autorisés, de leur engagement de confidentialité. </w:t>
      </w:r>
    </w:p>
    <w:p w14:paraId="48F866E3" w14:textId="017DD361" w:rsidR="008660F7" w:rsidRPr="00C66C7E" w:rsidRDefault="008660F7">
      <w:pPr>
        <w:pStyle w:val="Paragraphedeliste"/>
        <w:numPr>
          <w:ilvl w:val="0"/>
          <w:numId w:val="12"/>
        </w:numPr>
        <w:overflowPunct w:val="0"/>
        <w:autoSpaceDE w:val="0"/>
        <w:autoSpaceDN w:val="0"/>
        <w:adjustRightInd w:val="0"/>
        <w:spacing w:after="0" w:line="288" w:lineRule="auto"/>
        <w:contextualSpacing w:val="0"/>
        <w:jc w:val="both"/>
        <w:textAlignment w:val="baseline"/>
        <w:rPr>
          <w:rFonts w:ascii="Verdana" w:hAnsi="Verdana" w:cs="Arial"/>
          <w:sz w:val="18"/>
          <w:szCs w:val="18"/>
        </w:rPr>
      </w:pPr>
      <w:proofErr w:type="gramStart"/>
      <w:r w:rsidRPr="00C66C7E">
        <w:rPr>
          <w:rFonts w:ascii="Verdana" w:hAnsi="Verdana" w:cs="Arial"/>
          <w:sz w:val="18"/>
          <w:szCs w:val="18"/>
        </w:rPr>
        <w:t>ne</w:t>
      </w:r>
      <w:proofErr w:type="gramEnd"/>
      <w:r w:rsidRPr="00C66C7E">
        <w:rPr>
          <w:rFonts w:ascii="Verdana" w:hAnsi="Verdana" w:cs="Arial"/>
          <w:sz w:val="18"/>
          <w:szCs w:val="18"/>
        </w:rPr>
        <w:t xml:space="preserve"> soient pas divulguées ou communiquées à des tiers autres que les personnes visées au paragraphe ci-dessus, sans l’accord préalable écrit du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et, dans ce cas, sous réserves que </w:t>
      </w:r>
      <w:r w:rsidR="00211E2F" w:rsidRPr="00C66C7E">
        <w:rPr>
          <w:rFonts w:ascii="Verdana" w:hAnsi="Verdana" w:cs="Arial"/>
          <w:sz w:val="18"/>
          <w:szCs w:val="18"/>
        </w:rPr>
        <w:t>le titulaire</w:t>
      </w:r>
      <w:r w:rsidRPr="00C66C7E">
        <w:rPr>
          <w:rFonts w:ascii="Verdana" w:hAnsi="Verdana" w:cs="Arial"/>
          <w:sz w:val="18"/>
          <w:szCs w:val="18"/>
        </w:rPr>
        <w:t xml:space="preserve"> obtienne de la part de ces tiers un engagement de confidentialité dans les mêmes termes que ceux du </w:t>
      </w:r>
      <w:r w:rsidR="009E1C73" w:rsidRPr="00C66C7E">
        <w:rPr>
          <w:rFonts w:ascii="Verdana" w:hAnsi="Verdana" w:cs="Arial"/>
          <w:sz w:val="18"/>
          <w:szCs w:val="18"/>
        </w:rPr>
        <w:t>marché</w:t>
      </w:r>
      <w:r w:rsidRPr="00C66C7E">
        <w:rPr>
          <w:rFonts w:ascii="Verdana" w:hAnsi="Verdana" w:cs="Arial"/>
          <w:sz w:val="18"/>
          <w:szCs w:val="18"/>
        </w:rPr>
        <w:t xml:space="preserve">. </w:t>
      </w:r>
    </w:p>
    <w:p w14:paraId="0AA99006" w14:textId="77777777" w:rsidR="00DD2C0F" w:rsidRPr="00C66C7E" w:rsidRDefault="00DD2C0F">
      <w:pPr>
        <w:spacing w:line="288" w:lineRule="auto"/>
        <w:ind w:left="357"/>
        <w:jc w:val="both"/>
        <w:rPr>
          <w:rFonts w:ascii="Verdana" w:hAnsi="Verdana" w:cs="Arial"/>
          <w:sz w:val="18"/>
          <w:szCs w:val="18"/>
        </w:rPr>
      </w:pPr>
    </w:p>
    <w:p w14:paraId="36751483" w14:textId="4DB8AC87" w:rsidR="008660F7" w:rsidRPr="00C66C7E" w:rsidRDefault="008660F7">
      <w:pPr>
        <w:spacing w:line="288" w:lineRule="auto"/>
        <w:jc w:val="both"/>
        <w:rPr>
          <w:rFonts w:ascii="Verdana" w:hAnsi="Verdana" w:cs="Arial"/>
          <w:sz w:val="18"/>
          <w:szCs w:val="18"/>
        </w:rPr>
      </w:pPr>
      <w:r w:rsidRPr="00C66C7E">
        <w:rPr>
          <w:rFonts w:ascii="Verdana" w:hAnsi="Verdana" w:cs="Arial"/>
          <w:sz w:val="18"/>
          <w:szCs w:val="18"/>
        </w:rPr>
        <w:t xml:space="preserve">A première demande du </w:t>
      </w:r>
      <w:r w:rsidR="00A30B33"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s'engage à restituer dans les plus brefs délais tous les supports matériels d'</w:t>
      </w:r>
      <w:r w:rsidR="00DD2C0F" w:rsidRPr="00C66C7E">
        <w:rPr>
          <w:rFonts w:ascii="Verdana" w:hAnsi="Verdana" w:cs="Arial"/>
          <w:sz w:val="18"/>
          <w:szCs w:val="18"/>
        </w:rPr>
        <w:t>i</w:t>
      </w:r>
      <w:r w:rsidRPr="00C66C7E">
        <w:rPr>
          <w:rFonts w:ascii="Verdana" w:hAnsi="Verdana" w:cs="Arial"/>
          <w:sz w:val="18"/>
          <w:szCs w:val="18"/>
        </w:rPr>
        <w:t xml:space="preserve">nformations </w:t>
      </w:r>
      <w:r w:rsidR="00DD2C0F" w:rsidRPr="00C66C7E">
        <w:rPr>
          <w:rFonts w:ascii="Verdana" w:hAnsi="Verdana" w:cs="Arial"/>
          <w:sz w:val="18"/>
          <w:szCs w:val="18"/>
        </w:rPr>
        <w:t>c</w:t>
      </w:r>
      <w:r w:rsidRPr="00C66C7E">
        <w:rPr>
          <w:rFonts w:ascii="Verdana" w:hAnsi="Verdana" w:cs="Arial"/>
          <w:sz w:val="18"/>
          <w:szCs w:val="18"/>
        </w:rPr>
        <w:t xml:space="preserve">onfidentielles appartenant au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ainsi que toute copie, même partielle, desdits supports matériels.</w:t>
      </w:r>
    </w:p>
    <w:p w14:paraId="39553A2C" w14:textId="77777777" w:rsidR="008660F7" w:rsidRPr="00C66C7E" w:rsidRDefault="008660F7">
      <w:pPr>
        <w:spacing w:line="288" w:lineRule="auto"/>
        <w:ind w:left="720"/>
        <w:jc w:val="both"/>
        <w:rPr>
          <w:rFonts w:ascii="Verdana" w:hAnsi="Verdana" w:cs="Arial"/>
          <w:sz w:val="18"/>
          <w:szCs w:val="18"/>
        </w:rPr>
      </w:pPr>
    </w:p>
    <w:p w14:paraId="15A5877F" w14:textId="7C6CD650" w:rsidR="008660F7" w:rsidRPr="00C66C7E" w:rsidRDefault="008660F7">
      <w:pPr>
        <w:pStyle w:val="S-Nv43"/>
        <w:numPr>
          <w:ilvl w:val="2"/>
          <w:numId w:val="43"/>
        </w:numPr>
        <w:spacing w:before="0" w:line="288" w:lineRule="auto"/>
        <w:rPr>
          <w:rFonts w:ascii="Verdana" w:hAnsi="Verdana"/>
          <w:b w:val="0"/>
          <w:bCs w:val="0"/>
          <w:sz w:val="18"/>
          <w:szCs w:val="18"/>
          <w:u w:val="single"/>
        </w:rPr>
      </w:pPr>
      <w:r w:rsidRPr="00C66C7E">
        <w:rPr>
          <w:rFonts w:ascii="Verdana" w:hAnsi="Verdana"/>
          <w:b w:val="0"/>
          <w:bCs w:val="0"/>
          <w:sz w:val="18"/>
          <w:szCs w:val="18"/>
          <w:u w:val="single"/>
        </w:rPr>
        <w:t xml:space="preserve">Portée du </w:t>
      </w:r>
      <w:r w:rsidR="009E1C73" w:rsidRPr="00C66C7E">
        <w:rPr>
          <w:rFonts w:ascii="Verdana" w:hAnsi="Verdana"/>
          <w:b w:val="0"/>
          <w:bCs w:val="0"/>
          <w:sz w:val="18"/>
          <w:szCs w:val="18"/>
          <w:u w:val="single"/>
        </w:rPr>
        <w:t>marché</w:t>
      </w:r>
    </w:p>
    <w:p w14:paraId="0A4BE0FE" w14:textId="77777777" w:rsidR="008660F7" w:rsidRPr="00C66C7E" w:rsidRDefault="008660F7">
      <w:pPr>
        <w:spacing w:line="288" w:lineRule="auto"/>
        <w:ind w:left="720"/>
        <w:jc w:val="both"/>
        <w:rPr>
          <w:rFonts w:ascii="Verdana" w:hAnsi="Verdana" w:cs="Arial"/>
          <w:sz w:val="18"/>
          <w:szCs w:val="18"/>
        </w:rPr>
      </w:pPr>
    </w:p>
    <w:p w14:paraId="1C031930" w14:textId="5FA0A0A3" w:rsidR="008660F7" w:rsidRPr="00C66C7E" w:rsidRDefault="008660F7">
      <w:pPr>
        <w:overflowPunct w:val="0"/>
        <w:autoSpaceDE w:val="0"/>
        <w:autoSpaceDN w:val="0"/>
        <w:adjustRightInd w:val="0"/>
        <w:spacing w:line="288" w:lineRule="auto"/>
        <w:jc w:val="both"/>
        <w:textAlignment w:val="baseline"/>
        <w:rPr>
          <w:rFonts w:ascii="Verdana" w:hAnsi="Verdana" w:cs="Arial"/>
          <w:sz w:val="18"/>
          <w:szCs w:val="18"/>
        </w:rPr>
      </w:pPr>
      <w:r w:rsidRPr="00C66C7E">
        <w:rPr>
          <w:rFonts w:ascii="Verdana" w:hAnsi="Verdana" w:cs="Arial"/>
          <w:sz w:val="18"/>
          <w:szCs w:val="18"/>
        </w:rPr>
        <w:t xml:space="preserve">La divulgation par le </w:t>
      </w:r>
      <w:r w:rsidR="00DD2C0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d’</w:t>
      </w:r>
      <w:r w:rsidR="00DD2C0F" w:rsidRPr="00C66C7E">
        <w:rPr>
          <w:rFonts w:ascii="Verdana" w:hAnsi="Verdana" w:cs="Arial"/>
          <w:sz w:val="18"/>
          <w:szCs w:val="18"/>
        </w:rPr>
        <w:t>i</w:t>
      </w:r>
      <w:r w:rsidRPr="00C66C7E">
        <w:rPr>
          <w:rFonts w:ascii="Verdana" w:hAnsi="Verdana" w:cs="Arial"/>
          <w:sz w:val="18"/>
          <w:szCs w:val="18"/>
        </w:rPr>
        <w:t xml:space="preserve">nformations </w:t>
      </w:r>
      <w:r w:rsidR="00DD2C0F" w:rsidRPr="00C66C7E">
        <w:rPr>
          <w:rFonts w:ascii="Verdana" w:hAnsi="Verdana" w:cs="Arial"/>
          <w:sz w:val="18"/>
          <w:szCs w:val="18"/>
        </w:rPr>
        <w:t>c</w:t>
      </w:r>
      <w:r w:rsidRPr="00C66C7E">
        <w:rPr>
          <w:rFonts w:ascii="Verdana" w:hAnsi="Verdana" w:cs="Arial"/>
          <w:sz w:val="18"/>
          <w:szCs w:val="18"/>
        </w:rPr>
        <w:t xml:space="preserve">onfidentielles au titre du </w:t>
      </w:r>
      <w:r w:rsidR="009E1C73" w:rsidRPr="00C66C7E">
        <w:rPr>
          <w:rFonts w:ascii="Verdana" w:hAnsi="Verdana" w:cs="Arial"/>
          <w:sz w:val="18"/>
          <w:szCs w:val="18"/>
        </w:rPr>
        <w:t>marché</w:t>
      </w:r>
      <w:r w:rsidRPr="00C66C7E">
        <w:rPr>
          <w:rFonts w:ascii="Verdana" w:hAnsi="Verdana" w:cs="Arial"/>
          <w:sz w:val="18"/>
          <w:szCs w:val="18"/>
        </w:rPr>
        <w:t xml:space="preserve"> ne saurait être interprétée comme conférant au </w:t>
      </w:r>
      <w:r w:rsidR="00DD2C0F"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de manière expresse ou implicite, un droit quelconque (tel que notamment concession de licence ou autre) au regard des </w:t>
      </w:r>
      <w:r w:rsidR="00DD2C0F" w:rsidRPr="00C66C7E">
        <w:rPr>
          <w:rFonts w:ascii="Verdana" w:hAnsi="Verdana" w:cs="Arial"/>
          <w:sz w:val="18"/>
          <w:szCs w:val="18"/>
        </w:rPr>
        <w:t>i</w:t>
      </w:r>
      <w:r w:rsidRPr="00C66C7E">
        <w:rPr>
          <w:rFonts w:ascii="Verdana" w:hAnsi="Verdana" w:cs="Arial"/>
          <w:sz w:val="18"/>
          <w:szCs w:val="18"/>
        </w:rPr>
        <w:t xml:space="preserve">nformations </w:t>
      </w:r>
      <w:r w:rsidR="00DD2C0F" w:rsidRPr="00C66C7E">
        <w:rPr>
          <w:rFonts w:ascii="Verdana" w:hAnsi="Verdana" w:cs="Arial"/>
          <w:sz w:val="18"/>
          <w:szCs w:val="18"/>
        </w:rPr>
        <w:t>c</w:t>
      </w:r>
      <w:r w:rsidRPr="00C66C7E">
        <w:rPr>
          <w:rFonts w:ascii="Verdana" w:hAnsi="Verdana" w:cs="Arial"/>
          <w:sz w:val="18"/>
          <w:szCs w:val="18"/>
        </w:rPr>
        <w:t>onfidentielles</w:t>
      </w:r>
      <w:r w:rsidRPr="00C66C7E">
        <w:rPr>
          <w:rFonts w:ascii="Verdana" w:hAnsi="Verdana" w:cs="Arial"/>
          <w:b/>
          <w:sz w:val="18"/>
          <w:szCs w:val="18"/>
        </w:rPr>
        <w:t xml:space="preserve">. </w:t>
      </w:r>
    </w:p>
    <w:p w14:paraId="3DEA00A8" w14:textId="77777777" w:rsidR="008660F7" w:rsidRPr="00C66C7E" w:rsidRDefault="008660F7">
      <w:pPr>
        <w:spacing w:line="288" w:lineRule="auto"/>
        <w:ind w:left="720"/>
        <w:jc w:val="both"/>
        <w:rPr>
          <w:rFonts w:ascii="Verdana" w:hAnsi="Verdana" w:cs="Arial"/>
          <w:sz w:val="18"/>
          <w:szCs w:val="18"/>
        </w:rPr>
      </w:pPr>
    </w:p>
    <w:p w14:paraId="55280C0A" w14:textId="33F16085" w:rsidR="008660F7" w:rsidRPr="00C66C7E" w:rsidRDefault="00211E2F">
      <w:pPr>
        <w:overflowPunct w:val="0"/>
        <w:autoSpaceDE w:val="0"/>
        <w:autoSpaceDN w:val="0"/>
        <w:adjustRightInd w:val="0"/>
        <w:spacing w:line="288" w:lineRule="auto"/>
        <w:jc w:val="both"/>
        <w:textAlignment w:val="baseline"/>
        <w:rPr>
          <w:rFonts w:ascii="Verdana" w:hAnsi="Verdana" w:cs="Arial"/>
          <w:sz w:val="18"/>
          <w:szCs w:val="18"/>
        </w:rPr>
      </w:pPr>
      <w:r w:rsidRPr="00C66C7E">
        <w:rPr>
          <w:rFonts w:ascii="Verdana" w:hAnsi="Verdana" w:cs="Arial"/>
          <w:sz w:val="18"/>
          <w:szCs w:val="18"/>
        </w:rPr>
        <w:t>Le titulaire</w:t>
      </w:r>
      <w:r w:rsidR="008660F7" w:rsidRPr="00C66C7E">
        <w:rPr>
          <w:rFonts w:ascii="Verdana" w:hAnsi="Verdana" w:cs="Arial"/>
          <w:sz w:val="18"/>
          <w:szCs w:val="18"/>
        </w:rPr>
        <w:t xml:space="preserve"> s’interdit d’acquérir des droits de propriété intellectuelle sur la base des </w:t>
      </w:r>
      <w:r w:rsidR="0007779F" w:rsidRPr="00C66C7E">
        <w:rPr>
          <w:rFonts w:ascii="Verdana" w:hAnsi="Verdana" w:cs="Arial"/>
          <w:sz w:val="18"/>
          <w:szCs w:val="18"/>
        </w:rPr>
        <w:t>i</w:t>
      </w:r>
      <w:r w:rsidR="008660F7" w:rsidRPr="00C66C7E">
        <w:rPr>
          <w:rFonts w:ascii="Verdana" w:hAnsi="Verdana" w:cs="Arial"/>
          <w:sz w:val="18"/>
          <w:szCs w:val="18"/>
        </w:rPr>
        <w:t xml:space="preserve">nformations </w:t>
      </w:r>
      <w:r w:rsidR="00DD2C0F" w:rsidRPr="00C66C7E">
        <w:rPr>
          <w:rFonts w:ascii="Verdana" w:hAnsi="Verdana" w:cs="Arial"/>
          <w:sz w:val="18"/>
          <w:szCs w:val="18"/>
        </w:rPr>
        <w:t>c</w:t>
      </w:r>
      <w:r w:rsidR="008660F7" w:rsidRPr="00C66C7E">
        <w:rPr>
          <w:rFonts w:ascii="Verdana" w:hAnsi="Verdana" w:cs="Arial"/>
          <w:sz w:val="18"/>
          <w:szCs w:val="18"/>
        </w:rPr>
        <w:t>onfidentielles divulguées.</w:t>
      </w:r>
    </w:p>
    <w:p w14:paraId="595767F6" w14:textId="77777777" w:rsidR="0007779F" w:rsidRPr="00C66C7E" w:rsidRDefault="0007779F">
      <w:pPr>
        <w:overflowPunct w:val="0"/>
        <w:autoSpaceDE w:val="0"/>
        <w:autoSpaceDN w:val="0"/>
        <w:adjustRightInd w:val="0"/>
        <w:spacing w:line="288" w:lineRule="auto"/>
        <w:jc w:val="both"/>
        <w:textAlignment w:val="baseline"/>
        <w:rPr>
          <w:rFonts w:ascii="Verdana" w:hAnsi="Verdana" w:cs="Arial"/>
          <w:sz w:val="18"/>
          <w:szCs w:val="18"/>
        </w:rPr>
      </w:pPr>
    </w:p>
    <w:p w14:paraId="4F018BE7" w14:textId="77777777" w:rsidR="008660F7" w:rsidRPr="00C66C7E" w:rsidRDefault="008660F7">
      <w:pPr>
        <w:pStyle w:val="S-Nv43"/>
        <w:numPr>
          <w:ilvl w:val="2"/>
          <w:numId w:val="43"/>
        </w:numPr>
        <w:spacing w:before="0" w:line="288" w:lineRule="auto"/>
        <w:rPr>
          <w:rFonts w:ascii="Verdana" w:hAnsi="Verdana"/>
          <w:b w:val="0"/>
          <w:bCs w:val="0"/>
          <w:sz w:val="18"/>
          <w:szCs w:val="18"/>
          <w:u w:val="single"/>
        </w:rPr>
      </w:pPr>
      <w:r w:rsidRPr="00C66C7E">
        <w:rPr>
          <w:rFonts w:ascii="Verdana" w:hAnsi="Verdana"/>
          <w:b w:val="0"/>
          <w:bCs w:val="0"/>
          <w:sz w:val="18"/>
          <w:szCs w:val="18"/>
          <w:u w:val="single"/>
        </w:rPr>
        <w:t>Exclusion</w:t>
      </w:r>
    </w:p>
    <w:p w14:paraId="0960F796" w14:textId="77777777" w:rsidR="008660F7" w:rsidRPr="00C66C7E" w:rsidRDefault="008660F7">
      <w:pPr>
        <w:spacing w:line="288" w:lineRule="auto"/>
        <w:ind w:left="567" w:hanging="567"/>
        <w:jc w:val="both"/>
        <w:rPr>
          <w:rFonts w:ascii="Verdana" w:hAnsi="Verdana" w:cs="Arial"/>
          <w:sz w:val="18"/>
          <w:szCs w:val="18"/>
        </w:rPr>
      </w:pPr>
    </w:p>
    <w:p w14:paraId="6806E0B9" w14:textId="0C92080D" w:rsidR="008660F7" w:rsidRPr="00C66C7E" w:rsidRDefault="008660F7">
      <w:pPr>
        <w:spacing w:line="288" w:lineRule="auto"/>
        <w:jc w:val="both"/>
        <w:rPr>
          <w:rFonts w:ascii="Verdana" w:hAnsi="Verdana" w:cs="Arial"/>
          <w:sz w:val="18"/>
          <w:szCs w:val="18"/>
        </w:rPr>
      </w:pPr>
      <w:r w:rsidRPr="00C66C7E">
        <w:rPr>
          <w:rFonts w:ascii="Verdana" w:hAnsi="Verdana" w:cs="Arial"/>
          <w:sz w:val="18"/>
          <w:szCs w:val="18"/>
        </w:rPr>
        <w:t xml:space="preserve">Les stipulations des </w:t>
      </w:r>
      <w:r w:rsidR="0007779F" w:rsidRPr="00C66C7E">
        <w:rPr>
          <w:rFonts w:ascii="Verdana" w:hAnsi="Verdana" w:cs="Arial"/>
          <w:sz w:val="18"/>
          <w:szCs w:val="18"/>
        </w:rPr>
        <w:t>a</w:t>
      </w:r>
      <w:r w:rsidRPr="00C66C7E">
        <w:rPr>
          <w:rFonts w:ascii="Verdana" w:hAnsi="Verdana" w:cs="Arial"/>
          <w:sz w:val="18"/>
          <w:szCs w:val="18"/>
        </w:rPr>
        <w:t xml:space="preserve">rticles « Obligations » et « Portée du </w:t>
      </w:r>
      <w:r w:rsidR="009E1C73" w:rsidRPr="00C66C7E">
        <w:rPr>
          <w:rFonts w:ascii="Verdana" w:hAnsi="Verdana" w:cs="Arial"/>
          <w:sz w:val="18"/>
          <w:szCs w:val="18"/>
        </w:rPr>
        <w:t>marché</w:t>
      </w:r>
      <w:r w:rsidRPr="00C66C7E">
        <w:rPr>
          <w:rFonts w:ascii="Verdana" w:hAnsi="Verdana" w:cs="Arial"/>
          <w:sz w:val="18"/>
          <w:szCs w:val="18"/>
        </w:rPr>
        <w:t xml:space="preserve"> » ne s'appliquent pas aux </w:t>
      </w:r>
      <w:r w:rsidR="0007779F" w:rsidRPr="00C66C7E">
        <w:rPr>
          <w:rFonts w:ascii="Verdana" w:hAnsi="Verdana" w:cs="Arial"/>
          <w:sz w:val="18"/>
          <w:szCs w:val="18"/>
        </w:rPr>
        <w:t>i</w:t>
      </w:r>
      <w:r w:rsidRPr="00C66C7E">
        <w:rPr>
          <w:rFonts w:ascii="Verdana" w:hAnsi="Verdana" w:cs="Arial"/>
          <w:sz w:val="18"/>
          <w:szCs w:val="18"/>
        </w:rPr>
        <w:t xml:space="preserve">nformations </w:t>
      </w:r>
      <w:r w:rsidR="0007779F" w:rsidRPr="00C66C7E">
        <w:rPr>
          <w:rFonts w:ascii="Verdana" w:hAnsi="Verdana" w:cs="Arial"/>
          <w:sz w:val="18"/>
          <w:szCs w:val="18"/>
        </w:rPr>
        <w:t>c</w:t>
      </w:r>
      <w:r w:rsidRPr="00C66C7E">
        <w:rPr>
          <w:rFonts w:ascii="Verdana" w:hAnsi="Verdana" w:cs="Arial"/>
          <w:sz w:val="18"/>
          <w:szCs w:val="18"/>
        </w:rPr>
        <w:t xml:space="preserve">onfidentielles pour lesquelles </w:t>
      </w:r>
      <w:r w:rsidR="00211E2F" w:rsidRPr="00C66C7E">
        <w:rPr>
          <w:rFonts w:ascii="Verdana" w:hAnsi="Verdana" w:cs="Arial"/>
          <w:sz w:val="18"/>
          <w:szCs w:val="18"/>
        </w:rPr>
        <w:t>le titulaire</w:t>
      </w:r>
      <w:r w:rsidRPr="00C66C7E">
        <w:rPr>
          <w:rFonts w:ascii="Verdana" w:hAnsi="Verdana" w:cs="Arial"/>
          <w:sz w:val="18"/>
          <w:szCs w:val="18"/>
        </w:rPr>
        <w:t xml:space="preserve"> pourra prouver :</w:t>
      </w:r>
    </w:p>
    <w:p w14:paraId="6AE811FD" w14:textId="77777777" w:rsidR="008660F7" w:rsidRPr="00C66C7E" w:rsidRDefault="008660F7">
      <w:pPr>
        <w:spacing w:line="288" w:lineRule="auto"/>
        <w:ind w:left="567" w:hanging="567"/>
        <w:jc w:val="both"/>
        <w:rPr>
          <w:rFonts w:ascii="Verdana" w:hAnsi="Verdana" w:cs="Arial"/>
          <w:sz w:val="18"/>
          <w:szCs w:val="18"/>
        </w:rPr>
      </w:pPr>
    </w:p>
    <w:p w14:paraId="64070F9E" w14:textId="6EA6907B" w:rsidR="008660F7" w:rsidRPr="00C66C7E" w:rsidRDefault="008660F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88" w:lineRule="auto"/>
        <w:jc w:val="both"/>
        <w:textAlignment w:val="baseline"/>
        <w:rPr>
          <w:rFonts w:ascii="Verdana" w:hAnsi="Verdana" w:cs="Arial"/>
          <w:sz w:val="18"/>
          <w:szCs w:val="18"/>
        </w:rPr>
      </w:pPr>
      <w:proofErr w:type="gramStart"/>
      <w:r w:rsidRPr="00C66C7E">
        <w:rPr>
          <w:rFonts w:ascii="Verdana" w:hAnsi="Verdana" w:cs="Arial"/>
          <w:sz w:val="18"/>
          <w:szCs w:val="18"/>
        </w:rPr>
        <w:t>qu'il</w:t>
      </w:r>
      <w:proofErr w:type="gramEnd"/>
      <w:r w:rsidRPr="00C66C7E">
        <w:rPr>
          <w:rFonts w:ascii="Verdana" w:hAnsi="Verdana" w:cs="Arial"/>
          <w:sz w:val="18"/>
          <w:szCs w:val="18"/>
        </w:rPr>
        <w:t xml:space="preserve"> les possédait avant la date de communication par le </w:t>
      </w:r>
      <w:r w:rsidR="0007779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ou </w:t>
      </w:r>
    </w:p>
    <w:p w14:paraId="579A9E72" w14:textId="51D70A78" w:rsidR="008660F7" w:rsidRPr="00C66C7E" w:rsidRDefault="008660F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88" w:lineRule="auto"/>
        <w:jc w:val="both"/>
        <w:textAlignment w:val="baseline"/>
        <w:rPr>
          <w:rFonts w:ascii="Verdana" w:hAnsi="Verdana" w:cs="Arial"/>
          <w:sz w:val="18"/>
          <w:szCs w:val="18"/>
        </w:rPr>
      </w:pPr>
      <w:proofErr w:type="gramStart"/>
      <w:r w:rsidRPr="00C66C7E">
        <w:rPr>
          <w:rFonts w:ascii="Verdana" w:hAnsi="Verdana" w:cs="Arial"/>
          <w:sz w:val="18"/>
          <w:szCs w:val="18"/>
        </w:rPr>
        <w:t>qu’elles</w:t>
      </w:r>
      <w:proofErr w:type="gramEnd"/>
      <w:r w:rsidRPr="00C66C7E">
        <w:rPr>
          <w:rFonts w:ascii="Verdana" w:hAnsi="Verdana" w:cs="Arial"/>
          <w:sz w:val="18"/>
          <w:szCs w:val="18"/>
        </w:rPr>
        <w:t xml:space="preserve"> étaient du domaine public lors de leur communication par le </w:t>
      </w:r>
      <w:r w:rsidR="0007779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ou qu'elles y sont entrées par la suite sans qu'une faute ou négligence puisse être imputée au </w:t>
      </w:r>
      <w:r w:rsidR="0007779F"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ou</w:t>
      </w:r>
    </w:p>
    <w:p w14:paraId="3B08C76B" w14:textId="77777777" w:rsidR="008660F7" w:rsidRPr="00C66C7E" w:rsidRDefault="008660F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line="288" w:lineRule="auto"/>
        <w:jc w:val="both"/>
        <w:textAlignment w:val="baseline"/>
        <w:rPr>
          <w:rFonts w:ascii="Verdana" w:hAnsi="Verdana" w:cs="Arial"/>
          <w:sz w:val="18"/>
          <w:szCs w:val="18"/>
        </w:rPr>
      </w:pPr>
      <w:proofErr w:type="gramStart"/>
      <w:r w:rsidRPr="00C66C7E">
        <w:rPr>
          <w:rFonts w:ascii="Verdana" w:hAnsi="Verdana" w:cs="Arial"/>
          <w:sz w:val="18"/>
          <w:szCs w:val="18"/>
        </w:rPr>
        <w:t>qu'il</w:t>
      </w:r>
      <w:proofErr w:type="gramEnd"/>
      <w:r w:rsidRPr="00C66C7E">
        <w:rPr>
          <w:rFonts w:ascii="Verdana" w:hAnsi="Verdana" w:cs="Arial"/>
          <w:sz w:val="18"/>
          <w:szCs w:val="18"/>
        </w:rPr>
        <w:t xml:space="preserve"> les a reçues sans obligation de secret d'un tiers autorisé à les divulguer, ou</w:t>
      </w:r>
    </w:p>
    <w:p w14:paraId="0C40ADF3" w14:textId="79E839CE" w:rsidR="008660F7" w:rsidRPr="00C66C7E" w:rsidRDefault="008660F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88" w:lineRule="auto"/>
        <w:jc w:val="both"/>
        <w:rPr>
          <w:rFonts w:ascii="Verdana" w:hAnsi="Verdana" w:cs="Arial"/>
          <w:sz w:val="18"/>
          <w:szCs w:val="18"/>
        </w:rPr>
      </w:pPr>
      <w:proofErr w:type="gramStart"/>
      <w:r w:rsidRPr="00C66C7E">
        <w:rPr>
          <w:rFonts w:ascii="Verdana" w:hAnsi="Verdana" w:cs="Arial"/>
          <w:sz w:val="18"/>
          <w:szCs w:val="18"/>
        </w:rPr>
        <w:t>qu’il</w:t>
      </w:r>
      <w:proofErr w:type="gramEnd"/>
      <w:r w:rsidRPr="00C66C7E">
        <w:rPr>
          <w:rFonts w:ascii="Verdana" w:hAnsi="Verdana" w:cs="Arial"/>
          <w:sz w:val="18"/>
          <w:szCs w:val="18"/>
        </w:rPr>
        <w:t xml:space="preserve"> est tenu de les divulguer en application d’une disposition légale ou réglementaire impérative ou à la demande </w:t>
      </w:r>
      <w:r w:rsidR="0007779F" w:rsidRPr="00C66C7E">
        <w:rPr>
          <w:rFonts w:ascii="Verdana" w:hAnsi="Verdana" w:cs="Arial"/>
          <w:sz w:val="18"/>
          <w:szCs w:val="18"/>
        </w:rPr>
        <w:t>du juge</w:t>
      </w:r>
      <w:r w:rsidRPr="00C66C7E">
        <w:rPr>
          <w:rFonts w:ascii="Verdana" w:hAnsi="Verdana" w:cs="Arial"/>
          <w:sz w:val="18"/>
          <w:szCs w:val="18"/>
        </w:rPr>
        <w:t xml:space="preserve"> </w:t>
      </w:r>
      <w:commentRangeStart w:id="119"/>
      <w:commentRangeStart w:id="120"/>
      <w:r w:rsidRPr="00C66C7E">
        <w:rPr>
          <w:rFonts w:ascii="Verdana" w:hAnsi="Verdana" w:cs="Arial"/>
          <w:sz w:val="18"/>
          <w:szCs w:val="18"/>
        </w:rPr>
        <w:t>sous réserve</w:t>
      </w:r>
      <w:del w:id="121" w:author="Jérémy Roubin" w:date="2025-10-12T16:09:00Z">
        <w:r w:rsidRPr="00C66C7E" w:rsidDel="00854550">
          <w:rPr>
            <w:rFonts w:ascii="Verdana" w:hAnsi="Verdana" w:cs="Arial"/>
            <w:sz w:val="18"/>
            <w:szCs w:val="18"/>
          </w:rPr>
          <w:delText>s</w:delText>
        </w:r>
      </w:del>
      <w:r w:rsidRPr="00C66C7E">
        <w:rPr>
          <w:rFonts w:ascii="Verdana" w:hAnsi="Verdana" w:cs="Arial"/>
          <w:sz w:val="18"/>
          <w:szCs w:val="18"/>
        </w:rPr>
        <w:t xml:space="preserve"> que </w:t>
      </w:r>
      <w:r w:rsidR="00211E2F" w:rsidRPr="00C66C7E">
        <w:rPr>
          <w:rFonts w:ascii="Verdana" w:hAnsi="Verdana" w:cs="Arial"/>
          <w:sz w:val="18"/>
          <w:szCs w:val="18"/>
        </w:rPr>
        <w:t>le titulaire</w:t>
      </w:r>
      <w:r w:rsidRPr="00C66C7E">
        <w:rPr>
          <w:rFonts w:ascii="Verdana" w:hAnsi="Verdana" w:cs="Arial"/>
          <w:sz w:val="18"/>
          <w:szCs w:val="18"/>
        </w:rPr>
        <w:t xml:space="preserve"> en informe immédiatement par écrit le </w:t>
      </w:r>
      <w:r w:rsidR="0007779F" w:rsidRPr="00C66C7E">
        <w:rPr>
          <w:rFonts w:ascii="Verdana" w:hAnsi="Verdana" w:cs="Arial"/>
          <w:sz w:val="18"/>
          <w:szCs w:val="18"/>
        </w:rPr>
        <w:t>p</w:t>
      </w:r>
      <w:r w:rsidR="00C271E6" w:rsidRPr="00C66C7E">
        <w:rPr>
          <w:rFonts w:ascii="Verdana" w:hAnsi="Verdana" w:cs="Arial"/>
          <w:sz w:val="18"/>
          <w:szCs w:val="18"/>
        </w:rPr>
        <w:t>ouvoir adjudicateur</w:t>
      </w:r>
      <w:commentRangeEnd w:id="119"/>
      <w:r w:rsidR="00854550">
        <w:rPr>
          <w:rStyle w:val="Marquedecommentaire"/>
          <w:rFonts w:ascii="Verdana" w:eastAsia="Times New Roman" w:hAnsi="Verdana"/>
          <w:bdr w:val="none" w:sz="0" w:space="0" w:color="auto"/>
          <w:lang w:eastAsia="ja-JP"/>
        </w:rPr>
        <w:commentReference w:id="119"/>
      </w:r>
      <w:commentRangeEnd w:id="120"/>
      <w:r w:rsidR="0036580F">
        <w:rPr>
          <w:rStyle w:val="Marquedecommentaire"/>
          <w:rFonts w:ascii="Verdana" w:eastAsia="Times New Roman" w:hAnsi="Verdana"/>
          <w:bdr w:val="none" w:sz="0" w:space="0" w:color="auto"/>
          <w:lang w:eastAsia="ja-JP"/>
        </w:rPr>
        <w:commentReference w:id="120"/>
      </w:r>
      <w:r w:rsidRPr="00C66C7E">
        <w:rPr>
          <w:rFonts w:ascii="Verdana" w:hAnsi="Verdana" w:cs="Arial"/>
          <w:sz w:val="18"/>
          <w:szCs w:val="18"/>
        </w:rPr>
        <w:t xml:space="preserve">, </w:t>
      </w:r>
      <w:ins w:id="122" w:author="Jérémy Roubin" w:date="2025-10-12T16:09:00Z">
        <w:r w:rsidR="00854550">
          <w:rPr>
            <w:rFonts w:ascii="Verdana" w:hAnsi="Verdana" w:cs="Arial"/>
            <w:sz w:val="18"/>
            <w:szCs w:val="18"/>
          </w:rPr>
          <w:t xml:space="preserve">de </w:t>
        </w:r>
      </w:ins>
      <w:r w:rsidRPr="00C66C7E">
        <w:rPr>
          <w:rFonts w:ascii="Verdana" w:hAnsi="Verdana" w:cs="Arial"/>
          <w:sz w:val="18"/>
          <w:szCs w:val="18"/>
        </w:rPr>
        <w:t>demande</w:t>
      </w:r>
      <w:ins w:id="123" w:author="Jérémy Roubin" w:date="2025-10-12T16:09:00Z">
        <w:r w:rsidR="00854550">
          <w:rPr>
            <w:rFonts w:ascii="Verdana" w:hAnsi="Verdana" w:cs="Arial"/>
            <w:sz w:val="18"/>
            <w:szCs w:val="18"/>
          </w:rPr>
          <w:t>r</w:t>
        </w:r>
      </w:ins>
      <w:r w:rsidRPr="00C66C7E">
        <w:rPr>
          <w:rFonts w:ascii="Verdana" w:hAnsi="Verdana" w:cs="Arial"/>
          <w:sz w:val="18"/>
          <w:szCs w:val="18"/>
        </w:rPr>
        <w:t xml:space="preserve"> aux entités auxquelles ces informations doivent être divulguées de les traiter comme confidentielles et </w:t>
      </w:r>
      <w:ins w:id="124" w:author="Jérémy Roubin" w:date="2025-10-12T16:09:00Z">
        <w:r w:rsidR="00854550">
          <w:rPr>
            <w:rFonts w:ascii="Verdana" w:hAnsi="Verdana" w:cs="Arial"/>
            <w:sz w:val="18"/>
            <w:szCs w:val="18"/>
          </w:rPr>
          <w:t xml:space="preserve">de </w:t>
        </w:r>
      </w:ins>
      <w:r w:rsidRPr="00C66C7E">
        <w:rPr>
          <w:rFonts w:ascii="Verdana" w:hAnsi="Verdana" w:cs="Arial"/>
          <w:sz w:val="18"/>
          <w:szCs w:val="18"/>
        </w:rPr>
        <w:t>coop</w:t>
      </w:r>
      <w:ins w:id="125" w:author="Jérémy Roubin" w:date="2025-10-12T16:09:00Z">
        <w:r w:rsidR="00854550">
          <w:rPr>
            <w:rFonts w:ascii="Verdana" w:hAnsi="Verdana" w:cs="Arial"/>
            <w:sz w:val="18"/>
            <w:szCs w:val="18"/>
          </w:rPr>
          <w:t>érer</w:t>
        </w:r>
      </w:ins>
      <w:del w:id="126" w:author="Jérémy Roubin" w:date="2025-10-12T16:09:00Z">
        <w:r w:rsidRPr="00C66C7E" w:rsidDel="00854550">
          <w:rPr>
            <w:rFonts w:ascii="Verdana" w:hAnsi="Verdana" w:cs="Arial"/>
            <w:sz w:val="18"/>
            <w:szCs w:val="18"/>
          </w:rPr>
          <w:delText>ère</w:delText>
        </w:r>
      </w:del>
      <w:r w:rsidRPr="00C66C7E">
        <w:rPr>
          <w:rFonts w:ascii="Verdana" w:hAnsi="Verdana" w:cs="Arial"/>
          <w:sz w:val="18"/>
          <w:szCs w:val="18"/>
        </w:rPr>
        <w:t xml:space="preserve"> avec le </w:t>
      </w:r>
      <w:r w:rsidR="0007779F"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pour limiter la divulgation à ce qui est strictement nécessaire pour satisfaire à ses obligations.</w:t>
      </w:r>
    </w:p>
    <w:p w14:paraId="285DE85E" w14:textId="77777777" w:rsidR="008660F7" w:rsidRPr="00C66C7E" w:rsidRDefault="008660F7">
      <w:pPr>
        <w:spacing w:line="288" w:lineRule="auto"/>
        <w:jc w:val="both"/>
        <w:rPr>
          <w:rFonts w:ascii="Verdana" w:hAnsi="Verdana" w:cs="Arial"/>
          <w:b/>
          <w:sz w:val="18"/>
          <w:szCs w:val="18"/>
          <w:u w:val="single"/>
        </w:rPr>
      </w:pPr>
    </w:p>
    <w:p w14:paraId="416ED8C0" w14:textId="3345F160" w:rsidR="008660F7" w:rsidRPr="00C66C7E" w:rsidRDefault="00211E2F">
      <w:pPr>
        <w:spacing w:line="288" w:lineRule="auto"/>
        <w:jc w:val="both"/>
        <w:rPr>
          <w:rFonts w:ascii="Verdana" w:hAnsi="Verdana"/>
          <w:sz w:val="18"/>
          <w:szCs w:val="18"/>
        </w:rPr>
      </w:pPr>
      <w:r w:rsidRPr="00C66C7E">
        <w:rPr>
          <w:rFonts w:ascii="Verdana" w:hAnsi="Verdana"/>
          <w:sz w:val="18"/>
          <w:szCs w:val="18"/>
        </w:rPr>
        <w:t>Le titulaire</w:t>
      </w:r>
      <w:r w:rsidR="008660F7" w:rsidRPr="00C66C7E">
        <w:rPr>
          <w:rFonts w:ascii="Verdana" w:hAnsi="Verdana"/>
          <w:sz w:val="18"/>
          <w:szCs w:val="18"/>
        </w:rPr>
        <w:t xml:space="preserve"> s’engage à faire respecter les stipulations et engagements du présent </w:t>
      </w:r>
      <w:r w:rsidR="001C1172" w:rsidRPr="00C66C7E">
        <w:rPr>
          <w:rFonts w:ascii="Verdana" w:hAnsi="Verdana"/>
          <w:sz w:val="18"/>
          <w:szCs w:val="18"/>
        </w:rPr>
        <w:t>a</w:t>
      </w:r>
      <w:r w:rsidR="008660F7" w:rsidRPr="00C66C7E">
        <w:rPr>
          <w:rFonts w:ascii="Verdana" w:hAnsi="Verdana"/>
          <w:sz w:val="18"/>
          <w:szCs w:val="18"/>
        </w:rPr>
        <w:t xml:space="preserve">rticle à tous les cocontractants, sous-traitants, fournisseurs, partenaires et autres tiers auxquels il aurait recours dans le cadre de l’exécution du </w:t>
      </w:r>
      <w:r w:rsidR="001C1172" w:rsidRPr="00C66C7E">
        <w:rPr>
          <w:rFonts w:ascii="Verdana" w:hAnsi="Verdana"/>
          <w:sz w:val="18"/>
          <w:szCs w:val="18"/>
        </w:rPr>
        <w:t>m</w:t>
      </w:r>
      <w:r w:rsidR="009E1C73" w:rsidRPr="00C66C7E">
        <w:rPr>
          <w:rFonts w:ascii="Verdana" w:hAnsi="Verdana"/>
          <w:sz w:val="18"/>
          <w:szCs w:val="18"/>
        </w:rPr>
        <w:t>arché</w:t>
      </w:r>
      <w:r w:rsidR="008660F7" w:rsidRPr="00C66C7E">
        <w:rPr>
          <w:rFonts w:ascii="Verdana" w:hAnsi="Verdana"/>
          <w:sz w:val="18"/>
          <w:szCs w:val="18"/>
        </w:rPr>
        <w:t xml:space="preserve"> et se porte fort de leur respect par ces tiers.</w:t>
      </w:r>
    </w:p>
    <w:p w14:paraId="547E15CA" w14:textId="77777777" w:rsidR="008660F7" w:rsidRPr="00C66C7E" w:rsidRDefault="008660F7">
      <w:pPr>
        <w:spacing w:line="288" w:lineRule="auto"/>
        <w:jc w:val="both"/>
        <w:rPr>
          <w:rFonts w:ascii="Verdana" w:hAnsi="Verdana"/>
          <w:sz w:val="18"/>
          <w:szCs w:val="18"/>
        </w:rPr>
      </w:pPr>
    </w:p>
    <w:p w14:paraId="0416D0A3" w14:textId="2F84E8EB" w:rsidR="008660F7" w:rsidRPr="00C66C7E" w:rsidRDefault="008660F7">
      <w:pPr>
        <w:spacing w:line="288" w:lineRule="auto"/>
        <w:jc w:val="both"/>
        <w:rPr>
          <w:rFonts w:ascii="Verdana" w:hAnsi="Verdana"/>
          <w:sz w:val="18"/>
          <w:szCs w:val="18"/>
        </w:rPr>
      </w:pPr>
      <w:r w:rsidRPr="00C66C7E">
        <w:rPr>
          <w:rFonts w:ascii="Verdana" w:hAnsi="Verdana"/>
          <w:sz w:val="18"/>
          <w:szCs w:val="18"/>
        </w:rPr>
        <w:t xml:space="preserve">En conséquence, il garantit le </w:t>
      </w:r>
      <w:r w:rsidR="001C1172" w:rsidRPr="00C66C7E">
        <w:rPr>
          <w:rFonts w:ascii="Verdana" w:hAnsi="Verdana"/>
          <w:sz w:val="18"/>
          <w:szCs w:val="18"/>
        </w:rPr>
        <w:t>p</w:t>
      </w:r>
      <w:r w:rsidR="00C271E6" w:rsidRPr="00C66C7E">
        <w:rPr>
          <w:rFonts w:ascii="Verdana" w:hAnsi="Verdana"/>
          <w:sz w:val="18"/>
          <w:szCs w:val="18"/>
        </w:rPr>
        <w:t>ouvoir adjudicateur</w:t>
      </w:r>
      <w:r w:rsidRPr="00C66C7E">
        <w:rPr>
          <w:rFonts w:ascii="Verdana" w:hAnsi="Verdana"/>
          <w:sz w:val="18"/>
          <w:szCs w:val="18"/>
        </w:rPr>
        <w:t xml:space="preserve"> de toutes les conséquences financières ou autres liées à une violation des engagements listés ci-avant que la violation soit de son fait ou du fait d’un tiers auquel il aura eu recours.</w:t>
      </w:r>
    </w:p>
    <w:p w14:paraId="7A4EA00E" w14:textId="77777777" w:rsidR="008660F7" w:rsidRPr="00C66C7E" w:rsidRDefault="008660F7">
      <w:pPr>
        <w:spacing w:line="288" w:lineRule="auto"/>
        <w:jc w:val="both"/>
        <w:rPr>
          <w:rFonts w:ascii="Verdana" w:hAnsi="Verdana"/>
          <w:sz w:val="18"/>
          <w:szCs w:val="18"/>
        </w:rPr>
      </w:pPr>
    </w:p>
    <w:p w14:paraId="355F24AF" w14:textId="20FEA8F8" w:rsidR="008660F7" w:rsidRPr="00C66C7E" w:rsidRDefault="008660F7">
      <w:pPr>
        <w:spacing w:line="288" w:lineRule="auto"/>
        <w:jc w:val="both"/>
        <w:rPr>
          <w:rFonts w:ascii="Verdana" w:hAnsi="Verdana" w:cs="Arial"/>
          <w:color w:val="000000"/>
          <w:sz w:val="18"/>
          <w:szCs w:val="18"/>
        </w:rPr>
      </w:pPr>
      <w:r w:rsidRPr="00C66C7E">
        <w:rPr>
          <w:rFonts w:ascii="Verdana" w:hAnsi="Verdana"/>
          <w:sz w:val="18"/>
          <w:szCs w:val="18"/>
        </w:rPr>
        <w:lastRenderedPageBreak/>
        <w:t xml:space="preserve">Ces obligations et garanties perdureront après la fin du </w:t>
      </w:r>
      <w:r w:rsidR="001C1172"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 xml:space="preserve"> quelle qu’en soit la cause.</w:t>
      </w:r>
    </w:p>
    <w:p w14:paraId="1E0F211F" w14:textId="77777777" w:rsidR="008660F7" w:rsidRPr="00C66C7E" w:rsidRDefault="008660F7">
      <w:pPr>
        <w:autoSpaceDE w:val="0"/>
        <w:autoSpaceDN w:val="0"/>
        <w:spacing w:line="288" w:lineRule="auto"/>
        <w:jc w:val="both"/>
        <w:rPr>
          <w:rFonts w:ascii="Verdana" w:hAnsi="Verdana" w:cs="Arial"/>
          <w:color w:val="000000"/>
          <w:sz w:val="18"/>
          <w:szCs w:val="18"/>
        </w:rPr>
      </w:pPr>
    </w:p>
    <w:p w14:paraId="24C8BDC3" w14:textId="50433735" w:rsidR="008660F7" w:rsidRPr="00C66C7E" w:rsidRDefault="00CB6CF7">
      <w:pPr>
        <w:keepNext/>
        <w:spacing w:line="288" w:lineRule="auto"/>
        <w:jc w:val="both"/>
        <w:outlineLvl w:val="1"/>
        <w:rPr>
          <w:rFonts w:ascii="Verdana" w:hAnsi="Verdana"/>
          <w:sz w:val="18"/>
          <w:szCs w:val="18"/>
          <w:u w:val="single"/>
        </w:rPr>
        <w:pPrChange w:id="127" w:author="Jérémy Roubin" w:date="2025-10-12T17:30:00Z">
          <w:pPr>
            <w:keepNext/>
            <w:jc w:val="both"/>
            <w:outlineLvl w:val="1"/>
          </w:pPr>
        </w:pPrChange>
      </w:pPr>
      <w:bookmarkStart w:id="128" w:name="_Toc197964618"/>
      <w:bookmarkStart w:id="129" w:name="_Hlk29226986"/>
      <w:bookmarkStart w:id="130" w:name="_Hlk29892538"/>
      <w:bookmarkEnd w:id="118"/>
      <w:commentRangeStart w:id="131"/>
      <w:commentRangeStart w:id="132"/>
      <w:r w:rsidRPr="00C66C7E">
        <w:rPr>
          <w:rFonts w:ascii="Verdana" w:hAnsi="Verdana"/>
          <w:sz w:val="18"/>
          <w:szCs w:val="18"/>
          <w:u w:val="single"/>
        </w:rPr>
        <w:t>3</w:t>
      </w:r>
      <w:r w:rsidR="008660F7" w:rsidRPr="00C66C7E">
        <w:rPr>
          <w:rFonts w:ascii="Verdana" w:hAnsi="Verdana"/>
          <w:sz w:val="18"/>
          <w:szCs w:val="18"/>
          <w:u w:val="single"/>
        </w:rPr>
        <w:t>.</w:t>
      </w:r>
      <w:r w:rsidR="001B75FF" w:rsidRPr="00C66C7E">
        <w:rPr>
          <w:rFonts w:ascii="Verdana" w:hAnsi="Verdana"/>
          <w:sz w:val="18"/>
          <w:szCs w:val="18"/>
          <w:u w:val="single"/>
        </w:rPr>
        <w:t>4</w:t>
      </w:r>
      <w:r w:rsidR="008660F7" w:rsidRPr="00C66C7E">
        <w:rPr>
          <w:rFonts w:ascii="Verdana" w:hAnsi="Verdana"/>
          <w:sz w:val="18"/>
          <w:szCs w:val="18"/>
          <w:u w:val="single"/>
        </w:rPr>
        <w:t xml:space="preserve"> Obligations sociales</w:t>
      </w:r>
      <w:bookmarkEnd w:id="128"/>
      <w:commentRangeEnd w:id="131"/>
      <w:r w:rsidR="003500E5">
        <w:rPr>
          <w:rStyle w:val="Marquedecommentaire"/>
          <w:rFonts w:ascii="Verdana" w:eastAsia="Times New Roman" w:hAnsi="Verdana"/>
          <w:bdr w:val="none" w:sz="0" w:space="0" w:color="auto"/>
          <w:lang w:eastAsia="ja-JP"/>
        </w:rPr>
        <w:commentReference w:id="131"/>
      </w:r>
      <w:commentRangeEnd w:id="132"/>
      <w:r w:rsidR="0036580F">
        <w:rPr>
          <w:rStyle w:val="Marquedecommentaire"/>
          <w:rFonts w:ascii="Verdana" w:eastAsia="Times New Roman" w:hAnsi="Verdana"/>
          <w:bdr w:val="none" w:sz="0" w:space="0" w:color="auto"/>
          <w:lang w:eastAsia="ja-JP"/>
        </w:rPr>
        <w:commentReference w:id="132"/>
      </w:r>
    </w:p>
    <w:p w14:paraId="4424B8AF" w14:textId="77777777" w:rsidR="008660F7" w:rsidRPr="00C66C7E" w:rsidRDefault="008660F7" w:rsidP="00E83850">
      <w:pPr>
        <w:pStyle w:val="Nv4"/>
        <w:rPr>
          <w:rFonts w:ascii="Verdana" w:hAnsi="Verdana"/>
          <w:sz w:val="18"/>
          <w:szCs w:val="18"/>
        </w:rPr>
      </w:pPr>
    </w:p>
    <w:p w14:paraId="4FCDD90E" w14:textId="12B09999" w:rsidR="008660F7" w:rsidRPr="00C66C7E" w:rsidRDefault="00211E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Le titulaire</w:t>
      </w:r>
      <w:r w:rsidR="008660F7" w:rsidRPr="00C66C7E">
        <w:rPr>
          <w:rFonts w:ascii="Verdana" w:hAnsi="Verdana" w:cs="Calibri"/>
          <w:sz w:val="18"/>
          <w:szCs w:val="18"/>
        </w:rPr>
        <w:t xml:space="preserve"> déclare et garantit que : </w:t>
      </w:r>
    </w:p>
    <w:p w14:paraId="270CD2DE" w14:textId="77777777" w:rsidR="008660F7" w:rsidRPr="00C66C7E" w:rsidRDefault="008660F7">
      <w:pPr>
        <w:pStyle w:val="Paragraphedeliste"/>
        <w:numPr>
          <w:ilvl w:val="0"/>
          <w:numId w:val="20"/>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jc w:val="both"/>
        <w:rPr>
          <w:rFonts w:ascii="Verdana" w:hAnsi="Verdana" w:cs="Calibri"/>
          <w:color w:val="000000"/>
          <w:sz w:val="18"/>
          <w:szCs w:val="18"/>
        </w:rPr>
      </w:pPr>
      <w:proofErr w:type="gramStart"/>
      <w:r w:rsidRPr="00C66C7E">
        <w:rPr>
          <w:rFonts w:ascii="Verdana" w:hAnsi="Verdana" w:cs="Calibri"/>
          <w:color w:val="000000"/>
          <w:sz w:val="18"/>
          <w:szCs w:val="18"/>
        </w:rPr>
        <w:t>ses</w:t>
      </w:r>
      <w:proofErr w:type="gramEnd"/>
      <w:r w:rsidRPr="00C66C7E">
        <w:rPr>
          <w:rFonts w:ascii="Verdana" w:hAnsi="Verdana" w:cs="Calibri"/>
          <w:color w:val="000000"/>
          <w:sz w:val="18"/>
          <w:szCs w:val="18"/>
        </w:rPr>
        <w:t xml:space="preserve"> salariés sont et demeureront employés régulièrement au regard du code du travail et le cas échéant de la convention collective applicable ; </w:t>
      </w:r>
    </w:p>
    <w:p w14:paraId="32024DE4" w14:textId="01B77363" w:rsidR="008660F7" w:rsidRPr="00C66C7E" w:rsidRDefault="008660F7">
      <w:pPr>
        <w:pStyle w:val="Paragraphedeliste"/>
        <w:numPr>
          <w:ilvl w:val="0"/>
          <w:numId w:val="20"/>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jc w:val="both"/>
        <w:rPr>
          <w:rFonts w:ascii="Verdana" w:hAnsi="Verdana" w:cs="Calibri"/>
          <w:color w:val="000000"/>
          <w:sz w:val="18"/>
          <w:szCs w:val="18"/>
        </w:rPr>
      </w:pPr>
      <w:proofErr w:type="gramStart"/>
      <w:r w:rsidRPr="00C66C7E">
        <w:rPr>
          <w:rFonts w:ascii="Verdana" w:hAnsi="Verdana" w:cs="Calibri"/>
          <w:color w:val="000000"/>
          <w:sz w:val="18"/>
          <w:szCs w:val="18"/>
        </w:rPr>
        <w:t>conformément</w:t>
      </w:r>
      <w:proofErr w:type="gramEnd"/>
      <w:r w:rsidRPr="00C66C7E">
        <w:rPr>
          <w:rFonts w:ascii="Verdana" w:hAnsi="Verdana" w:cs="Calibri"/>
          <w:color w:val="000000"/>
          <w:sz w:val="18"/>
          <w:szCs w:val="18"/>
        </w:rPr>
        <w:t xml:space="preserve"> aux dispositions du code du travail, s'il est fait appel pour l'exécution du </w:t>
      </w:r>
      <w:r w:rsidR="009E1C73" w:rsidRPr="00C66C7E">
        <w:rPr>
          <w:rFonts w:ascii="Verdana" w:hAnsi="Verdana" w:cs="Calibri"/>
          <w:color w:val="000000"/>
          <w:sz w:val="18"/>
          <w:szCs w:val="18"/>
        </w:rPr>
        <w:t>marché</w:t>
      </w:r>
      <w:r w:rsidRPr="00C66C7E">
        <w:rPr>
          <w:rFonts w:ascii="Verdana" w:hAnsi="Verdana" w:cs="Calibri"/>
          <w:color w:val="000000"/>
          <w:sz w:val="18"/>
          <w:szCs w:val="18"/>
        </w:rPr>
        <w:t xml:space="preserve"> à des salariés de nationalité étrangère, ces salariés devront être munis d'une autorisation d'exercer une activité professionnelle en France. </w:t>
      </w:r>
    </w:p>
    <w:p w14:paraId="1D72E2FF"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r w:rsidRPr="00C66C7E">
        <w:rPr>
          <w:rFonts w:ascii="Verdana" w:hAnsi="Verdana" w:cs="Calibri"/>
          <w:color w:val="000000"/>
          <w:sz w:val="18"/>
          <w:szCs w:val="18"/>
        </w:rPr>
        <w:t xml:space="preserve"> </w:t>
      </w:r>
    </w:p>
    <w:p w14:paraId="5B7B08D5" w14:textId="4004087C"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r w:rsidRPr="00C66C7E">
        <w:rPr>
          <w:rFonts w:ascii="Verdana" w:hAnsi="Verdana" w:cs="Calibri"/>
          <w:color w:val="000000"/>
          <w:sz w:val="18"/>
          <w:szCs w:val="18"/>
        </w:rPr>
        <w:t xml:space="preserve">Conformément aux dispositions de l’article L. 8222-1 du code du travail relatives à la lutte contre le travail dissimulé, </w:t>
      </w:r>
      <w:r w:rsidR="00211E2F" w:rsidRPr="00C66C7E">
        <w:rPr>
          <w:rFonts w:ascii="Verdana" w:hAnsi="Verdana" w:cs="Calibri"/>
          <w:color w:val="000000"/>
          <w:sz w:val="18"/>
          <w:szCs w:val="18"/>
        </w:rPr>
        <w:t>le titulaire</w:t>
      </w:r>
      <w:r w:rsidRPr="00C66C7E">
        <w:rPr>
          <w:rFonts w:ascii="Verdana" w:hAnsi="Verdana" w:cs="Calibri"/>
          <w:color w:val="000000"/>
          <w:sz w:val="18"/>
          <w:szCs w:val="18"/>
        </w:rPr>
        <w:t xml:space="preserve"> s’engage à remettre </w:t>
      </w:r>
      <w:r w:rsidR="00CB6CF7" w:rsidRPr="00C66C7E">
        <w:rPr>
          <w:rFonts w:ascii="Verdana" w:hAnsi="Verdana" w:cs="Calibri"/>
          <w:color w:val="000000"/>
          <w:sz w:val="18"/>
          <w:szCs w:val="18"/>
        </w:rPr>
        <w:t>au pouvoir adjudicateur</w:t>
      </w:r>
      <w:r w:rsidRPr="00C66C7E">
        <w:rPr>
          <w:rFonts w:ascii="Verdana" w:hAnsi="Verdana" w:cs="Calibri"/>
          <w:color w:val="000000"/>
          <w:sz w:val="18"/>
          <w:szCs w:val="18"/>
        </w:rPr>
        <w:t xml:space="preserve"> lors de la conclusion du </w:t>
      </w:r>
      <w:r w:rsidR="009E1C73" w:rsidRPr="00C66C7E">
        <w:rPr>
          <w:rFonts w:ascii="Verdana" w:hAnsi="Verdana" w:cs="Calibri"/>
          <w:color w:val="000000"/>
          <w:sz w:val="18"/>
          <w:szCs w:val="18"/>
        </w:rPr>
        <w:t>marché</w:t>
      </w:r>
      <w:r w:rsidRPr="00C66C7E">
        <w:rPr>
          <w:rFonts w:ascii="Verdana" w:hAnsi="Verdana" w:cs="Calibri"/>
          <w:color w:val="000000"/>
          <w:sz w:val="18"/>
          <w:szCs w:val="18"/>
        </w:rPr>
        <w:t xml:space="preserve"> et tous les six (6) mois jusqu’à la fin de l’exécution du</w:t>
      </w:r>
      <w:r w:rsidR="00CB6CF7" w:rsidRPr="00C66C7E">
        <w:rPr>
          <w:rFonts w:ascii="Verdana" w:hAnsi="Verdana" w:cs="Calibri"/>
          <w:color w:val="000000"/>
          <w:sz w:val="18"/>
          <w:szCs w:val="18"/>
        </w:rPr>
        <w:t xml:space="preserve"> </w:t>
      </w:r>
      <w:r w:rsidR="009E1C73" w:rsidRPr="00C66C7E">
        <w:rPr>
          <w:rFonts w:ascii="Verdana" w:hAnsi="Verdana" w:cs="Calibri"/>
          <w:color w:val="000000"/>
          <w:sz w:val="18"/>
          <w:szCs w:val="18"/>
        </w:rPr>
        <w:t>marché</w:t>
      </w:r>
      <w:r w:rsidRPr="00C66C7E">
        <w:rPr>
          <w:rFonts w:ascii="Verdana" w:hAnsi="Verdana" w:cs="Calibri"/>
          <w:color w:val="000000"/>
          <w:sz w:val="18"/>
          <w:szCs w:val="18"/>
        </w:rPr>
        <w:t>, tous les documents légalement requis aux fins de justifier du respect de ses obligations au regard des articles L. 8221-3 et L. 8221-5 du code du travail et notamment :</w:t>
      </w:r>
    </w:p>
    <w:p w14:paraId="1A0EB610"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p>
    <w:p w14:paraId="416B3FC1" w14:textId="7E1EEF54" w:rsidR="008660F7" w:rsidRPr="00C66C7E" w:rsidRDefault="008660F7">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proofErr w:type="gramStart"/>
      <w:r w:rsidRPr="00C66C7E">
        <w:rPr>
          <w:rFonts w:ascii="Verdana" w:hAnsi="Verdana" w:cs="Calibri"/>
          <w:color w:val="000000"/>
          <w:sz w:val="18"/>
          <w:szCs w:val="18"/>
        </w:rPr>
        <w:t>lorsque</w:t>
      </w:r>
      <w:proofErr w:type="gramEnd"/>
      <w:r w:rsidRPr="00C66C7E">
        <w:rPr>
          <w:rFonts w:ascii="Verdana" w:hAnsi="Verdana" w:cs="Calibri"/>
          <w:color w:val="000000"/>
          <w:sz w:val="18"/>
          <w:szCs w:val="18"/>
        </w:rPr>
        <w:t xml:space="preserve"> </w:t>
      </w:r>
      <w:r w:rsidR="00211E2F" w:rsidRPr="00C66C7E">
        <w:rPr>
          <w:rFonts w:ascii="Verdana" w:hAnsi="Verdana" w:cs="Calibri"/>
          <w:color w:val="000000"/>
          <w:sz w:val="18"/>
          <w:szCs w:val="18"/>
        </w:rPr>
        <w:t>le titulaire</w:t>
      </w:r>
      <w:r w:rsidRPr="00C66C7E">
        <w:rPr>
          <w:rFonts w:ascii="Verdana" w:hAnsi="Verdana" w:cs="Calibri"/>
          <w:color w:val="000000"/>
          <w:sz w:val="18"/>
          <w:szCs w:val="18"/>
        </w:rPr>
        <w:t xml:space="preserve"> est établi ou domicilié en France :</w:t>
      </w:r>
    </w:p>
    <w:p w14:paraId="3A1F559F" w14:textId="5A566580"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r w:rsidRPr="00C66C7E">
        <w:rPr>
          <w:rFonts w:ascii="Verdana" w:hAnsi="Verdana" w:cs="Calibri"/>
          <w:color w:val="000000"/>
          <w:sz w:val="18"/>
          <w:szCs w:val="18"/>
        </w:rPr>
        <w:t>-</w:t>
      </w:r>
      <w:r w:rsidRPr="00C66C7E">
        <w:rPr>
          <w:rFonts w:ascii="Verdana" w:hAnsi="Verdana" w:cs="Calibri"/>
          <w:color w:val="000000"/>
          <w:sz w:val="18"/>
          <w:szCs w:val="18"/>
        </w:rPr>
        <w:tab/>
        <w:t xml:space="preserve">les pièces listées à l’article D. 8222-5 du code du travail (telles qu’une attestation de fourniture de déclarations sociales et de paiement des cotisations et contributions sociales de moins de six (6) mois émanant de l'organisme de protection sociale chargé du recouvrement des cotisations et des contributions sociales incombant au </w:t>
      </w:r>
      <w:r w:rsidR="00CB6CF7" w:rsidRPr="00C66C7E">
        <w:rPr>
          <w:rFonts w:ascii="Verdana" w:hAnsi="Verdana" w:cs="Calibri"/>
          <w:color w:val="000000"/>
          <w:sz w:val="18"/>
          <w:szCs w:val="18"/>
        </w:rPr>
        <w:t xml:space="preserve"> t</w:t>
      </w:r>
      <w:r w:rsidR="00C271E6" w:rsidRPr="00C66C7E">
        <w:rPr>
          <w:rFonts w:ascii="Verdana" w:hAnsi="Verdana" w:cs="Calibri"/>
          <w:color w:val="000000"/>
          <w:sz w:val="18"/>
          <w:szCs w:val="18"/>
        </w:rPr>
        <w:t>itulaire</w:t>
      </w:r>
      <w:r w:rsidRPr="00C66C7E">
        <w:rPr>
          <w:rFonts w:ascii="Verdana" w:hAnsi="Verdana" w:cs="Calibri"/>
          <w:color w:val="000000"/>
          <w:sz w:val="18"/>
          <w:szCs w:val="18"/>
        </w:rPr>
        <w:t>, lorsque l'immatriculation du cocontractant au registre du commerce et des sociétés ou au répertoire des métiers est obligatoire ou lorsqu'il s'agit d'une profession réglementée, l'un des documents suivants datant de moins de trois (3) mois):</w:t>
      </w:r>
    </w:p>
    <w:p w14:paraId="5F2486F5"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08"/>
        <w:jc w:val="both"/>
        <w:rPr>
          <w:rFonts w:ascii="Verdana" w:hAnsi="Verdana" w:cs="Calibri"/>
          <w:color w:val="000000"/>
          <w:sz w:val="18"/>
          <w:szCs w:val="18"/>
        </w:rPr>
      </w:pPr>
      <w:r w:rsidRPr="00C66C7E">
        <w:rPr>
          <w:rFonts w:ascii="Verdana" w:hAnsi="Verdana" w:cs="Calibri"/>
          <w:color w:val="000000"/>
          <w:sz w:val="18"/>
          <w:szCs w:val="18"/>
        </w:rPr>
        <w:t>a) Un extrait de l'inscription au registre du commerce et des sociétés (K ou K bis) ;</w:t>
      </w:r>
    </w:p>
    <w:p w14:paraId="175A48D0"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08"/>
        <w:jc w:val="both"/>
        <w:rPr>
          <w:rFonts w:ascii="Verdana" w:hAnsi="Verdana" w:cs="Calibri"/>
          <w:color w:val="000000"/>
          <w:sz w:val="18"/>
          <w:szCs w:val="18"/>
        </w:rPr>
      </w:pPr>
      <w:r w:rsidRPr="00C66C7E">
        <w:rPr>
          <w:rFonts w:ascii="Verdana" w:hAnsi="Verdana" w:cs="Calibri"/>
          <w:color w:val="000000"/>
          <w:sz w:val="18"/>
          <w:szCs w:val="18"/>
        </w:rPr>
        <w:t>b) Une carte d'identification justifiant de l'inscription au répertoire des métiers ;</w:t>
      </w:r>
    </w:p>
    <w:p w14:paraId="7DA804F0"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08"/>
        <w:jc w:val="both"/>
        <w:rPr>
          <w:rFonts w:ascii="Verdana" w:hAnsi="Verdana" w:cs="Calibri"/>
          <w:color w:val="000000"/>
          <w:sz w:val="18"/>
          <w:szCs w:val="18"/>
        </w:rPr>
      </w:pPr>
      <w:r w:rsidRPr="00C66C7E">
        <w:rPr>
          <w:rFonts w:ascii="Verdana" w:hAnsi="Verdana" w:cs="Calibri"/>
          <w:color w:val="000000"/>
          <w:sz w:val="18"/>
          <w:szCs w:val="18"/>
        </w:rPr>
        <w:t>c)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31D25FED"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08"/>
        <w:jc w:val="both"/>
        <w:rPr>
          <w:rFonts w:ascii="Verdana" w:hAnsi="Verdana" w:cs="Calibri"/>
          <w:color w:val="000000"/>
          <w:sz w:val="18"/>
          <w:szCs w:val="18"/>
        </w:rPr>
      </w:pPr>
      <w:r w:rsidRPr="00C66C7E">
        <w:rPr>
          <w:rFonts w:ascii="Verdana" w:hAnsi="Verdana" w:cs="Calibri"/>
          <w:color w:val="000000"/>
          <w:sz w:val="18"/>
          <w:szCs w:val="18"/>
        </w:rPr>
        <w:t>d) Un récépissé du dépôt de déclaration auprès d'un centre de formalités des entreprises pour les personnes en cours d'inscription).</w:t>
      </w:r>
    </w:p>
    <w:p w14:paraId="78E028DB" w14:textId="77777777" w:rsidR="008660F7" w:rsidRPr="00C66C7E" w:rsidRDefault="008660F7">
      <w:pPr>
        <w:pStyle w:val="Paragraphedeliste"/>
        <w:numPr>
          <w:ilvl w:val="0"/>
          <w:numId w:val="22"/>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360"/>
        <w:jc w:val="both"/>
        <w:rPr>
          <w:rFonts w:ascii="Verdana" w:hAnsi="Verdana" w:cs="Calibri"/>
          <w:color w:val="000000"/>
          <w:sz w:val="18"/>
          <w:szCs w:val="18"/>
        </w:rPr>
      </w:pPr>
      <w:proofErr w:type="gramStart"/>
      <w:r w:rsidRPr="00C66C7E">
        <w:rPr>
          <w:rFonts w:ascii="Verdana" w:hAnsi="Verdana" w:cs="Calibri"/>
          <w:color w:val="000000"/>
          <w:sz w:val="18"/>
          <w:szCs w:val="18"/>
        </w:rPr>
        <w:t>une</w:t>
      </w:r>
      <w:proofErr w:type="gramEnd"/>
      <w:r w:rsidRPr="00C66C7E">
        <w:rPr>
          <w:rFonts w:ascii="Verdana" w:hAnsi="Verdana" w:cs="Calibri"/>
          <w:color w:val="000000"/>
          <w:sz w:val="18"/>
          <w:szCs w:val="18"/>
        </w:rPr>
        <w:t xml:space="preserve"> attestation sur l’honneur de dépôt de l’ensemble des déclarations fiscales obligatoires à la date de l’attestation datant de moins de 3 mois.</w:t>
      </w:r>
    </w:p>
    <w:p w14:paraId="4A8C5976"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color w:val="000000"/>
          <w:sz w:val="18"/>
          <w:szCs w:val="18"/>
        </w:rPr>
      </w:pPr>
      <w:proofErr w:type="gramStart"/>
      <w:r w:rsidRPr="00C66C7E">
        <w:rPr>
          <w:rFonts w:ascii="Verdana" w:hAnsi="Verdana" w:cs="Calibri"/>
          <w:color w:val="000000"/>
          <w:sz w:val="18"/>
          <w:szCs w:val="18"/>
        </w:rPr>
        <w:t>et</w:t>
      </w:r>
      <w:proofErr w:type="gramEnd"/>
      <w:r w:rsidRPr="00C66C7E">
        <w:rPr>
          <w:rFonts w:ascii="Verdana" w:hAnsi="Verdana" w:cs="Calibri"/>
          <w:color w:val="000000"/>
          <w:sz w:val="18"/>
          <w:szCs w:val="18"/>
        </w:rPr>
        <w:t xml:space="preserve"> </w:t>
      </w:r>
    </w:p>
    <w:p w14:paraId="0550E01C" w14:textId="62B90AD3" w:rsidR="008660F7" w:rsidRPr="00C66C7E" w:rsidRDefault="008660F7">
      <w:pPr>
        <w:pStyle w:val="Paragraphedeliste"/>
        <w:numPr>
          <w:ilvl w:val="0"/>
          <w:numId w:val="22"/>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360"/>
        <w:jc w:val="both"/>
        <w:rPr>
          <w:rFonts w:ascii="Verdana" w:hAnsi="Verdana" w:cs="Calibri"/>
          <w:color w:val="000000"/>
          <w:sz w:val="18"/>
          <w:szCs w:val="18"/>
        </w:rPr>
      </w:pPr>
      <w:proofErr w:type="gramStart"/>
      <w:r w:rsidRPr="00C66C7E">
        <w:rPr>
          <w:rFonts w:ascii="Verdana" w:hAnsi="Verdana" w:cs="Calibri"/>
          <w:color w:val="000000"/>
          <w:sz w:val="18"/>
          <w:szCs w:val="18"/>
        </w:rPr>
        <w:t>une</w:t>
      </w:r>
      <w:proofErr w:type="gramEnd"/>
      <w:r w:rsidRPr="00C66C7E">
        <w:rPr>
          <w:rFonts w:ascii="Verdana" w:hAnsi="Verdana" w:cs="Calibri"/>
          <w:color w:val="000000"/>
          <w:sz w:val="18"/>
          <w:szCs w:val="18"/>
        </w:rPr>
        <w:t xml:space="preserve"> attestation sur l’honneur (et l’ensemble des justificatifs requis) certifiant que la </w:t>
      </w:r>
      <w:r w:rsidR="00CB6CF7" w:rsidRPr="00C66C7E">
        <w:rPr>
          <w:rFonts w:ascii="Verdana" w:hAnsi="Verdana" w:cs="Calibri"/>
          <w:color w:val="000000"/>
          <w:sz w:val="18"/>
          <w:szCs w:val="18"/>
        </w:rPr>
        <w:t>p</w:t>
      </w:r>
      <w:r w:rsidRPr="00C66C7E">
        <w:rPr>
          <w:rFonts w:ascii="Verdana" w:hAnsi="Verdana" w:cs="Calibri"/>
          <w:color w:val="000000"/>
          <w:sz w:val="18"/>
          <w:szCs w:val="18"/>
        </w:rPr>
        <w:t>restation ou le travail est effectué par des salariés employés régulièrement au regard des articles L. 1221-10, L. 3243-2 et R. 3243-1 du code du travail.</w:t>
      </w:r>
    </w:p>
    <w:p w14:paraId="6FE13936" w14:textId="77777777" w:rsidR="00CB6CF7" w:rsidRPr="00C66C7E" w:rsidRDefault="00CB6CF7">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left="360"/>
        <w:jc w:val="both"/>
        <w:rPr>
          <w:rFonts w:ascii="Verdana" w:hAnsi="Verdana" w:cs="Calibri"/>
          <w:color w:val="000000"/>
          <w:sz w:val="18"/>
          <w:szCs w:val="18"/>
        </w:rPr>
      </w:pPr>
    </w:p>
    <w:p w14:paraId="71D97D7C" w14:textId="6C6935B1" w:rsidR="008660F7" w:rsidRPr="00C66C7E" w:rsidRDefault="008660F7">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roofErr w:type="gramStart"/>
      <w:r w:rsidRPr="00C66C7E">
        <w:rPr>
          <w:rFonts w:ascii="Verdana" w:hAnsi="Verdana" w:cs="Calibri"/>
          <w:sz w:val="18"/>
          <w:szCs w:val="18"/>
        </w:rPr>
        <w:t>lorsque</w:t>
      </w:r>
      <w:proofErr w:type="gramEnd"/>
      <w:r w:rsidRPr="00C66C7E">
        <w:rPr>
          <w:rFonts w:ascii="Verdana" w:hAnsi="Verdana" w:cs="Calibri"/>
          <w:sz w:val="18"/>
          <w:szCs w:val="18"/>
        </w:rPr>
        <w:t xml:space="preserve"> </w:t>
      </w:r>
      <w:r w:rsidR="00211E2F" w:rsidRPr="00C66C7E">
        <w:rPr>
          <w:rFonts w:ascii="Verdana" w:hAnsi="Verdana" w:cs="Calibri"/>
          <w:sz w:val="18"/>
          <w:szCs w:val="18"/>
        </w:rPr>
        <w:t>le titulaire</w:t>
      </w:r>
      <w:r w:rsidRPr="00C66C7E">
        <w:rPr>
          <w:rFonts w:ascii="Verdana" w:hAnsi="Verdana" w:cs="Calibri"/>
          <w:sz w:val="18"/>
          <w:szCs w:val="18"/>
        </w:rPr>
        <w:t xml:space="preserve"> est établi ou domicilié à l'étranger :</w:t>
      </w:r>
    </w:p>
    <w:p w14:paraId="5DC80E46"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w:t>
      </w:r>
      <w:r w:rsidRPr="00C66C7E">
        <w:rPr>
          <w:rFonts w:ascii="Verdana" w:hAnsi="Verdana" w:cs="Calibri"/>
          <w:sz w:val="18"/>
          <w:szCs w:val="18"/>
        </w:rPr>
        <w:tab/>
        <w:t>les pièces listées à l’article D. 8222-7 du code du travail, telles que :</w:t>
      </w:r>
    </w:p>
    <w:p w14:paraId="5ED87E93"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327CC3DD"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1° Dans tous les cas, les documents suivants : </w:t>
      </w:r>
    </w:p>
    <w:p w14:paraId="7772D5CA"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a) 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0B80A4CA"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613E9D57"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b) Un document attestant la régularité de la situation sociale du cocontractant au regard du règlement (CEE) n° 1408 / 71 du 14 juin 1971 ou d'une convention internationale de sécurité sociale ou, à défaut, une attestation de fourniture de déclarations sociales émanant de l'organisme français de protection sociale chargé du recouvrement des cotisations sociales incombant au cocontractant et datant de moins de six mois ; </w:t>
      </w:r>
    </w:p>
    <w:p w14:paraId="3A270925"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0696918F"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2° Lorsque l'immatriculation du cocontractant à un registre professionnel est obligatoire dans le pays d'établissement ou de domiciliation, l'un des documents suivants : </w:t>
      </w:r>
    </w:p>
    <w:p w14:paraId="595AC881"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a) Un document émanant des autorités tenant le registre professionnel ou un document équivalent certifiant cette inscription ; </w:t>
      </w:r>
    </w:p>
    <w:p w14:paraId="0ACAE77D"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b) Un devis, un document publicitaire ou une correspondance professionnelle, à condition qu'y soient mentionnés le nom ou la dénomination sociale, l'adresse complète et la nature de l'inscription au registre professionnel ; </w:t>
      </w:r>
    </w:p>
    <w:p w14:paraId="251F6C18"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c) Pour les entreprises en cours de création, un document datant de moins de six mois émanant de l'autorité habilitée à recevoir l'inscription au registre professionnel et attestant de la demande d'immatriculation audit registre ; </w:t>
      </w:r>
    </w:p>
    <w:p w14:paraId="4182ABB6"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4D023A89" w14:textId="0B3846A9"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3° Lorsque le cocontractant emploie des salariés pour accomplir une prestation de services d'une durée supérieure à un mois, une attestation sur l'honneur établie par ce cocontractant, certifiant de la fourniture à ces salariés de bulletins de paie comportant les mentions prévues à l'article R. 3243-1 </w:t>
      </w:r>
      <w:r w:rsidR="0005454B" w:rsidRPr="00C66C7E">
        <w:rPr>
          <w:rFonts w:ascii="Verdana" w:hAnsi="Verdana" w:cs="Calibri"/>
          <w:sz w:val="18"/>
          <w:szCs w:val="18"/>
        </w:rPr>
        <w:t xml:space="preserve">du code du travail </w:t>
      </w:r>
      <w:r w:rsidRPr="00C66C7E">
        <w:rPr>
          <w:rFonts w:ascii="Verdana" w:hAnsi="Verdana" w:cs="Calibri"/>
          <w:sz w:val="18"/>
          <w:szCs w:val="18"/>
        </w:rPr>
        <w:t>ou de documents équivalents.</w:t>
      </w:r>
    </w:p>
    <w:p w14:paraId="698C764E"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4CA374B0" w14:textId="7A576A3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En outre, en cas d’emploi de salariés étrangers par </w:t>
      </w:r>
      <w:r w:rsidR="00211E2F" w:rsidRPr="00C66C7E">
        <w:rPr>
          <w:rFonts w:ascii="Verdana" w:hAnsi="Verdana" w:cs="Calibri"/>
          <w:sz w:val="18"/>
          <w:szCs w:val="18"/>
        </w:rPr>
        <w:t>le titulaire</w:t>
      </w:r>
      <w:r w:rsidRPr="00C66C7E">
        <w:rPr>
          <w:rFonts w:ascii="Verdana" w:hAnsi="Verdana" w:cs="Calibri"/>
          <w:sz w:val="18"/>
          <w:szCs w:val="18"/>
        </w:rPr>
        <w:t xml:space="preserve">, conformément aux dispositions de l’article L. 8254-1 du code du travail relatives à la lutte contre l’emploi d’étrangers sans titre, </w:t>
      </w:r>
      <w:r w:rsidR="00211E2F" w:rsidRPr="00C66C7E">
        <w:rPr>
          <w:rFonts w:ascii="Verdana" w:hAnsi="Verdana" w:cs="Calibri"/>
          <w:sz w:val="18"/>
          <w:szCs w:val="18"/>
        </w:rPr>
        <w:t>le titulaire</w:t>
      </w:r>
      <w:r w:rsidRPr="00C66C7E">
        <w:rPr>
          <w:rFonts w:ascii="Verdana" w:hAnsi="Verdana" w:cs="Calibri"/>
          <w:sz w:val="18"/>
          <w:szCs w:val="18"/>
        </w:rPr>
        <w:t xml:space="preserve"> s’engage à remettre </w:t>
      </w:r>
      <w:r w:rsidR="00F37C00" w:rsidRPr="00C66C7E">
        <w:rPr>
          <w:rFonts w:ascii="Verdana" w:hAnsi="Verdana" w:cs="Calibri"/>
          <w:sz w:val="18"/>
          <w:szCs w:val="18"/>
        </w:rPr>
        <w:t>au pouvoir adjudicateur</w:t>
      </w:r>
      <w:r w:rsidRPr="00C66C7E">
        <w:rPr>
          <w:rFonts w:ascii="Verdana" w:hAnsi="Verdana" w:cs="Calibri"/>
          <w:sz w:val="18"/>
          <w:szCs w:val="18"/>
        </w:rPr>
        <w:t xml:space="preserve"> lors de la conclusion du </w:t>
      </w:r>
      <w:r w:rsidR="001607FC"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 xml:space="preserve"> et tous les six (6) mois jusqu’à la fin de l’exécution du</w:t>
      </w:r>
      <w:r w:rsidR="00CB6CF7" w:rsidRPr="00C66C7E">
        <w:rPr>
          <w:rFonts w:ascii="Verdana" w:hAnsi="Verdana" w:cs="Calibri"/>
          <w:sz w:val="18"/>
          <w:szCs w:val="18"/>
        </w:rPr>
        <w:t xml:space="preserve"> </w:t>
      </w:r>
      <w:r w:rsidR="009E1C73" w:rsidRPr="00C66C7E">
        <w:rPr>
          <w:rFonts w:ascii="Verdana" w:hAnsi="Verdana" w:cs="Calibri"/>
          <w:sz w:val="18"/>
          <w:szCs w:val="18"/>
        </w:rPr>
        <w:t>marché</w:t>
      </w:r>
      <w:r w:rsidRPr="00C66C7E">
        <w:rPr>
          <w:rFonts w:ascii="Verdana" w:hAnsi="Verdana" w:cs="Calibri"/>
          <w:sz w:val="18"/>
          <w:szCs w:val="18"/>
        </w:rPr>
        <w:t>, tous les documents requis au titre des articles D. 8254-2 (ou D. 8254-3) du code du travail.</w:t>
      </w:r>
    </w:p>
    <w:p w14:paraId="35C0626C"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308CA4F3" w14:textId="471F11FD"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 xml:space="preserve">Par ailleurs, en cas de détachement de salariés étrangers par </w:t>
      </w:r>
      <w:r w:rsidR="00211E2F" w:rsidRPr="00C66C7E">
        <w:rPr>
          <w:rFonts w:ascii="Verdana" w:hAnsi="Verdana" w:cs="Calibri"/>
          <w:sz w:val="18"/>
          <w:szCs w:val="18"/>
        </w:rPr>
        <w:t>le titulaire</w:t>
      </w:r>
      <w:r w:rsidRPr="00C66C7E">
        <w:rPr>
          <w:rFonts w:ascii="Verdana" w:hAnsi="Verdana" w:cs="Calibri"/>
          <w:sz w:val="18"/>
          <w:szCs w:val="18"/>
        </w:rPr>
        <w:t xml:space="preserve">, ce dernier s’engage à attester sur l'honneur du respect des conditions de recours au détachement et des obligations visées aux articles L. 1262-1 et suivants du code du travail et à fournir </w:t>
      </w:r>
      <w:r w:rsidR="00F37C00" w:rsidRPr="00C66C7E">
        <w:rPr>
          <w:rFonts w:ascii="Verdana" w:hAnsi="Verdana" w:cs="Calibri"/>
          <w:sz w:val="18"/>
          <w:szCs w:val="18"/>
        </w:rPr>
        <w:t>au pouvoir adjudicateur</w:t>
      </w:r>
      <w:r w:rsidRPr="00C66C7E">
        <w:rPr>
          <w:rFonts w:ascii="Verdana" w:hAnsi="Verdana" w:cs="Calibri"/>
          <w:sz w:val="18"/>
          <w:szCs w:val="18"/>
        </w:rPr>
        <w:t xml:space="preserve">, avant le début de chaque détachement d'un ou de plusieurs salariés, l’ensemble des documents listés à l’article R. 1263-12 du code du travail (l’accusé réception de la déclaration de détachement effectuée sur le </w:t>
      </w:r>
      <w:proofErr w:type="spellStart"/>
      <w:r w:rsidRPr="00C66C7E">
        <w:rPr>
          <w:rFonts w:ascii="Verdana" w:hAnsi="Verdana" w:cs="Calibri"/>
          <w:sz w:val="18"/>
          <w:szCs w:val="18"/>
        </w:rPr>
        <w:t>télé-service</w:t>
      </w:r>
      <w:proofErr w:type="spellEnd"/>
      <w:r w:rsidRPr="00C66C7E">
        <w:rPr>
          <w:rFonts w:ascii="Verdana" w:hAnsi="Verdana" w:cs="Calibri"/>
          <w:sz w:val="18"/>
          <w:szCs w:val="18"/>
        </w:rPr>
        <w:t xml:space="preserve"> « SIPSI » l’attestation sur l'honneur certifiant que le cocontractant s'est, le cas échéant, acquitté du paiement des sommes dues au titre des amendes prévues aux articles L. 1263-6, L. 1264-1, L. 1264-2 et L. 8115-1</w:t>
      </w:r>
      <w:r w:rsidR="0005454B" w:rsidRPr="00C66C7E">
        <w:rPr>
          <w:rFonts w:ascii="Verdana" w:hAnsi="Verdana" w:cs="Calibri"/>
          <w:sz w:val="18"/>
          <w:szCs w:val="18"/>
        </w:rPr>
        <w:t xml:space="preserve"> du même code</w:t>
      </w:r>
      <w:r w:rsidRPr="00C66C7E">
        <w:rPr>
          <w:rFonts w:ascii="Verdana" w:hAnsi="Verdana" w:cs="Calibri"/>
          <w:sz w:val="18"/>
          <w:szCs w:val="18"/>
        </w:rPr>
        <w:t>).</w:t>
      </w:r>
    </w:p>
    <w:p w14:paraId="1EA0BE58"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17B2F510" w14:textId="36993736" w:rsidR="008660F7" w:rsidRPr="00C66C7E" w:rsidRDefault="008660F7">
      <w:pPr>
        <w:pStyle w:val="Nv4"/>
        <w:rPr>
          <w:rFonts w:ascii="Verdana" w:hAnsi="Verdana"/>
          <w:sz w:val="18"/>
          <w:szCs w:val="18"/>
        </w:rPr>
      </w:pPr>
      <w:r w:rsidRPr="00C66C7E">
        <w:rPr>
          <w:rFonts w:ascii="Verdana" w:hAnsi="Verdana"/>
          <w:sz w:val="18"/>
          <w:szCs w:val="18"/>
        </w:rPr>
        <w:t xml:space="preserve">Il est précisé que si les documents fournis par </w:t>
      </w:r>
      <w:r w:rsidR="00211E2F" w:rsidRPr="00C66C7E">
        <w:rPr>
          <w:rFonts w:ascii="Verdana" w:hAnsi="Verdana"/>
          <w:sz w:val="18"/>
          <w:szCs w:val="18"/>
        </w:rPr>
        <w:t>le titulaire</w:t>
      </w:r>
      <w:r w:rsidRPr="00C66C7E">
        <w:rPr>
          <w:rFonts w:ascii="Verdana" w:hAnsi="Verdana"/>
          <w:sz w:val="18"/>
          <w:szCs w:val="18"/>
        </w:rPr>
        <w:t xml:space="preserve"> ne sont pas établis en langue française, ils doivent être accompagnés d'une traduction en français, certifiée conforme à l'original par un traducteur assermenté.</w:t>
      </w:r>
    </w:p>
    <w:p w14:paraId="4770180A" w14:textId="77777777" w:rsidR="008660F7" w:rsidRPr="00C66C7E" w:rsidRDefault="008660F7">
      <w:pPr>
        <w:pStyle w:val="Nv4"/>
        <w:rPr>
          <w:rFonts w:ascii="Verdana" w:hAnsi="Verdana"/>
          <w:sz w:val="18"/>
          <w:szCs w:val="18"/>
        </w:rPr>
      </w:pPr>
    </w:p>
    <w:p w14:paraId="32571E70" w14:textId="2063A723" w:rsidR="008660F7" w:rsidRPr="00C66C7E" w:rsidRDefault="00CB6CF7">
      <w:pPr>
        <w:keepNext/>
        <w:spacing w:line="288" w:lineRule="auto"/>
        <w:jc w:val="both"/>
        <w:outlineLvl w:val="1"/>
        <w:rPr>
          <w:rFonts w:ascii="Verdana" w:hAnsi="Verdana"/>
          <w:sz w:val="18"/>
          <w:szCs w:val="18"/>
          <w:u w:val="single"/>
        </w:rPr>
        <w:pPrChange w:id="133" w:author="Jérémy Roubin" w:date="2025-10-12T17:30:00Z">
          <w:pPr>
            <w:keepNext/>
            <w:jc w:val="both"/>
            <w:outlineLvl w:val="1"/>
          </w:pPr>
        </w:pPrChange>
      </w:pPr>
      <w:bookmarkStart w:id="134" w:name="_Toc197964619"/>
      <w:r w:rsidRPr="00C66C7E">
        <w:rPr>
          <w:rFonts w:ascii="Verdana" w:hAnsi="Verdana"/>
          <w:sz w:val="18"/>
          <w:szCs w:val="18"/>
          <w:u w:val="single"/>
        </w:rPr>
        <w:t>3</w:t>
      </w:r>
      <w:r w:rsidR="008660F7" w:rsidRPr="00C66C7E">
        <w:rPr>
          <w:rFonts w:ascii="Verdana" w:hAnsi="Verdana"/>
          <w:sz w:val="18"/>
          <w:szCs w:val="18"/>
          <w:u w:val="single"/>
        </w:rPr>
        <w:t>.</w:t>
      </w:r>
      <w:r w:rsidR="001B75FF" w:rsidRPr="00C66C7E">
        <w:rPr>
          <w:rFonts w:ascii="Verdana" w:hAnsi="Verdana"/>
          <w:sz w:val="18"/>
          <w:szCs w:val="18"/>
          <w:u w:val="single"/>
        </w:rPr>
        <w:t>5</w:t>
      </w:r>
      <w:r w:rsidR="008660F7" w:rsidRPr="00C66C7E">
        <w:rPr>
          <w:rFonts w:ascii="Verdana" w:hAnsi="Verdana"/>
          <w:sz w:val="18"/>
          <w:szCs w:val="18"/>
          <w:u w:val="single"/>
        </w:rPr>
        <w:t xml:space="preserve"> Obligation de résultat et conséquences liées</w:t>
      </w:r>
      <w:bookmarkEnd w:id="134"/>
      <w:r w:rsidR="008660F7" w:rsidRPr="00C66C7E">
        <w:rPr>
          <w:rFonts w:ascii="Verdana" w:hAnsi="Verdana"/>
          <w:sz w:val="18"/>
          <w:szCs w:val="18"/>
          <w:u w:val="single"/>
        </w:rPr>
        <w:t xml:space="preserve"> </w:t>
      </w:r>
    </w:p>
    <w:p w14:paraId="53376A41" w14:textId="77777777" w:rsidR="008660F7" w:rsidRPr="00C66C7E" w:rsidRDefault="008660F7" w:rsidP="00E83850">
      <w:pPr>
        <w:pStyle w:val="Nv4"/>
        <w:rPr>
          <w:rFonts w:ascii="Verdana" w:hAnsi="Verdana"/>
          <w:sz w:val="18"/>
          <w:szCs w:val="18"/>
        </w:rPr>
      </w:pPr>
    </w:p>
    <w:p w14:paraId="0FF428F7" w14:textId="2C5BB813" w:rsidR="008660F7" w:rsidRPr="00C66C7E" w:rsidRDefault="00211E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Le titulaire</w:t>
      </w:r>
      <w:r w:rsidR="008660F7" w:rsidRPr="00C66C7E">
        <w:rPr>
          <w:rFonts w:ascii="Verdana" w:hAnsi="Verdana" w:cs="Calibri"/>
          <w:sz w:val="18"/>
          <w:szCs w:val="18"/>
        </w:rPr>
        <w:t xml:space="preserve"> reconnait que toute divulgation, même partielle, de l’une des Informations Confidentielles, de quelque manière que ce soit et à quelque titre que ce soit, léserait gravement le</w:t>
      </w:r>
      <w:r w:rsidR="00CB6CF7" w:rsidRPr="00C66C7E">
        <w:rPr>
          <w:rFonts w:ascii="Verdana" w:hAnsi="Verdana" w:cs="Calibri"/>
          <w:sz w:val="18"/>
          <w:szCs w:val="18"/>
        </w:rPr>
        <w:t xml:space="preserve">s </w:t>
      </w:r>
      <w:r w:rsidR="008660F7" w:rsidRPr="00C66C7E">
        <w:rPr>
          <w:rFonts w:ascii="Verdana" w:hAnsi="Verdana" w:cs="Calibri"/>
          <w:sz w:val="18"/>
          <w:szCs w:val="18"/>
        </w:rPr>
        <w:t>intérêts d</w:t>
      </w:r>
      <w:r w:rsidR="00CB6CF7" w:rsidRPr="00C66C7E">
        <w:rPr>
          <w:rFonts w:ascii="Verdana" w:hAnsi="Verdana" w:cs="Calibri"/>
          <w:sz w:val="18"/>
          <w:szCs w:val="18"/>
        </w:rPr>
        <w:t xml:space="preserve">u pouvoir adjudicateur </w:t>
      </w:r>
      <w:r w:rsidR="008660F7" w:rsidRPr="00C66C7E">
        <w:rPr>
          <w:rFonts w:ascii="Verdana" w:hAnsi="Verdana" w:cs="Calibri"/>
          <w:sz w:val="18"/>
          <w:szCs w:val="18"/>
        </w:rPr>
        <w:t xml:space="preserve">et serait susceptible de compromettre </w:t>
      </w:r>
      <w:r w:rsidR="00CB6CF7" w:rsidRPr="00C66C7E">
        <w:rPr>
          <w:rFonts w:ascii="Verdana" w:hAnsi="Verdana" w:cs="Calibri"/>
          <w:sz w:val="18"/>
          <w:szCs w:val="18"/>
        </w:rPr>
        <w:t xml:space="preserve">les activités de ce dernier. </w:t>
      </w:r>
    </w:p>
    <w:p w14:paraId="24D44E0B"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p>
    <w:p w14:paraId="7FC2CC51" w14:textId="552B9216" w:rsidR="008660F7" w:rsidRPr="00C66C7E" w:rsidRDefault="00211E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cs="Calibri"/>
          <w:sz w:val="18"/>
          <w:szCs w:val="18"/>
        </w:rPr>
      </w:pPr>
      <w:r w:rsidRPr="00C66C7E">
        <w:rPr>
          <w:rFonts w:ascii="Verdana" w:hAnsi="Verdana" w:cs="Calibri"/>
          <w:sz w:val="18"/>
          <w:szCs w:val="18"/>
        </w:rPr>
        <w:t>Le titulaire</w:t>
      </w:r>
      <w:r w:rsidR="008660F7" w:rsidRPr="00C66C7E">
        <w:rPr>
          <w:rFonts w:ascii="Verdana" w:hAnsi="Verdana" w:cs="Calibri"/>
          <w:sz w:val="18"/>
          <w:szCs w:val="18"/>
        </w:rPr>
        <w:t xml:space="preserve"> contractera, ce faisant, une obligation de résultat dont la méconnaissance entraînerait l’obligation d’en assurer les entières conséquences et préjudices associés.</w:t>
      </w:r>
    </w:p>
    <w:bookmarkEnd w:id="129"/>
    <w:bookmarkEnd w:id="130"/>
    <w:p w14:paraId="6476A783" w14:textId="77777777" w:rsidR="005312DB" w:rsidRPr="00C66C7E" w:rsidRDefault="005312DB">
      <w:pPr>
        <w:keepNext/>
        <w:spacing w:line="288" w:lineRule="auto"/>
        <w:jc w:val="both"/>
        <w:outlineLvl w:val="1"/>
        <w:rPr>
          <w:rFonts w:ascii="Verdana" w:hAnsi="Verdana"/>
          <w:sz w:val="18"/>
          <w:szCs w:val="18"/>
          <w:u w:val="single"/>
        </w:rPr>
        <w:pPrChange w:id="135" w:author="Jérémy Roubin" w:date="2025-10-12T17:30:00Z">
          <w:pPr>
            <w:keepNext/>
            <w:jc w:val="both"/>
            <w:outlineLvl w:val="1"/>
          </w:pPr>
        </w:pPrChange>
      </w:pPr>
    </w:p>
    <w:p w14:paraId="4181D2CB" w14:textId="199DD520" w:rsidR="008660F7" w:rsidRPr="00C66C7E" w:rsidRDefault="00CB6CF7">
      <w:pPr>
        <w:keepNext/>
        <w:spacing w:line="288" w:lineRule="auto"/>
        <w:jc w:val="both"/>
        <w:outlineLvl w:val="1"/>
        <w:rPr>
          <w:rFonts w:ascii="Verdana" w:hAnsi="Verdana"/>
          <w:sz w:val="18"/>
          <w:szCs w:val="18"/>
          <w:u w:val="single"/>
        </w:rPr>
        <w:pPrChange w:id="136" w:author="Jérémy Roubin" w:date="2025-10-12T17:30:00Z">
          <w:pPr>
            <w:keepNext/>
            <w:jc w:val="both"/>
            <w:outlineLvl w:val="1"/>
          </w:pPr>
        </w:pPrChange>
      </w:pPr>
      <w:bookmarkStart w:id="137" w:name="_Toc197964620"/>
      <w:bookmarkStart w:id="138" w:name="_Hlk197937240"/>
      <w:r w:rsidRPr="00C66C7E">
        <w:rPr>
          <w:rFonts w:ascii="Verdana" w:hAnsi="Verdana"/>
          <w:sz w:val="18"/>
          <w:szCs w:val="18"/>
          <w:u w:val="single"/>
        </w:rPr>
        <w:t>3</w:t>
      </w:r>
      <w:r w:rsidR="008660F7" w:rsidRPr="00C66C7E">
        <w:rPr>
          <w:rFonts w:ascii="Verdana" w:hAnsi="Verdana"/>
          <w:sz w:val="18"/>
          <w:szCs w:val="18"/>
          <w:u w:val="single"/>
        </w:rPr>
        <w:t>.</w:t>
      </w:r>
      <w:r w:rsidR="001B75FF" w:rsidRPr="00C66C7E">
        <w:rPr>
          <w:rFonts w:ascii="Verdana" w:hAnsi="Verdana"/>
          <w:sz w:val="18"/>
          <w:szCs w:val="18"/>
          <w:u w:val="single"/>
        </w:rPr>
        <w:t>6</w:t>
      </w:r>
      <w:r w:rsidR="008660F7" w:rsidRPr="00C66C7E">
        <w:rPr>
          <w:rFonts w:ascii="Verdana" w:hAnsi="Verdana"/>
          <w:sz w:val="18"/>
          <w:szCs w:val="18"/>
          <w:u w:val="single"/>
        </w:rPr>
        <w:t xml:space="preserve"> Prévention des conflits d’intérêts</w:t>
      </w:r>
      <w:bookmarkEnd w:id="137"/>
    </w:p>
    <w:bookmarkEnd w:id="138"/>
    <w:p w14:paraId="2C807BA8" w14:textId="77777777" w:rsidR="008660F7" w:rsidRPr="00C66C7E" w:rsidRDefault="008660F7" w:rsidP="00E83850">
      <w:pPr>
        <w:pStyle w:val="Nv4"/>
        <w:rPr>
          <w:rFonts w:ascii="Verdana" w:hAnsi="Verdana"/>
          <w:sz w:val="18"/>
          <w:szCs w:val="18"/>
        </w:rPr>
      </w:pPr>
    </w:p>
    <w:p w14:paraId="5814A190" w14:textId="6124A20C" w:rsidR="008660F7" w:rsidRPr="00C66C7E" w:rsidRDefault="00211E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t>Le titulaire</w:t>
      </w:r>
      <w:r w:rsidR="008660F7" w:rsidRPr="00C66C7E">
        <w:rPr>
          <w:rFonts w:ascii="Verdana" w:hAnsi="Verdana"/>
          <w:bCs/>
          <w:sz w:val="18"/>
          <w:szCs w:val="18"/>
        </w:rPr>
        <w:t xml:space="preserve"> prend toute mesure nécessaire pour prévenir toute situation susceptible de compromettre l’exécution impartiale et objective du </w:t>
      </w:r>
      <w:r w:rsidR="009E1C73" w:rsidRPr="00C66C7E">
        <w:rPr>
          <w:rFonts w:ascii="Verdana" w:hAnsi="Verdana"/>
          <w:bCs/>
          <w:sz w:val="18"/>
          <w:szCs w:val="18"/>
        </w:rPr>
        <w:t>marché</w:t>
      </w:r>
      <w:r w:rsidR="008660F7" w:rsidRPr="00C66C7E">
        <w:rPr>
          <w:rFonts w:ascii="Verdana" w:hAnsi="Verdana"/>
          <w:bCs/>
          <w:sz w:val="18"/>
          <w:szCs w:val="18"/>
        </w:rPr>
        <w:t xml:space="preserve">. Dans ce cadre, il prend pour lui-même et ses personnels toute mesure utile pour éviter que des situations de conflit entre les missions confiées au titre du </w:t>
      </w:r>
      <w:r w:rsidR="009E1C73" w:rsidRPr="00C66C7E">
        <w:rPr>
          <w:rFonts w:ascii="Verdana" w:hAnsi="Verdana"/>
          <w:bCs/>
          <w:sz w:val="18"/>
          <w:szCs w:val="18"/>
        </w:rPr>
        <w:t>marché</w:t>
      </w:r>
      <w:r w:rsidR="008660F7" w:rsidRPr="00C66C7E">
        <w:rPr>
          <w:rFonts w:ascii="Verdana" w:hAnsi="Verdana"/>
          <w:bCs/>
          <w:sz w:val="18"/>
          <w:szCs w:val="18"/>
        </w:rPr>
        <w:t xml:space="preserve"> et d'autres intérêts soient susceptibles de compromettre l’exécution impartiale et objective du </w:t>
      </w:r>
      <w:r w:rsidR="009E1C73" w:rsidRPr="00C66C7E">
        <w:rPr>
          <w:rFonts w:ascii="Verdana" w:hAnsi="Verdana"/>
          <w:bCs/>
          <w:sz w:val="18"/>
          <w:szCs w:val="18"/>
        </w:rPr>
        <w:t>marché</w:t>
      </w:r>
      <w:r w:rsidR="008660F7" w:rsidRPr="00C66C7E">
        <w:rPr>
          <w:rFonts w:ascii="Verdana" w:hAnsi="Verdana"/>
          <w:bCs/>
          <w:sz w:val="18"/>
          <w:szCs w:val="18"/>
        </w:rPr>
        <w:t>.</w:t>
      </w:r>
    </w:p>
    <w:p w14:paraId="2A8700BC"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p>
    <w:p w14:paraId="1833E399"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lastRenderedPageBreak/>
        <w:t>Un conflit d’intérêts peut résulter d’intérêts économiques, familiaux, d’affinités politiques, de liens ou toutes autres relations ou intérêts communs. </w:t>
      </w:r>
    </w:p>
    <w:p w14:paraId="19AF1A02"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p>
    <w:p w14:paraId="6D8585C2" w14:textId="7635657D"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t>En cas de conflit d'intérêts potentiel ou avéré surgissant pendant l’exécution du</w:t>
      </w:r>
      <w:r w:rsidR="00CB6CF7" w:rsidRPr="00C66C7E">
        <w:rPr>
          <w:rFonts w:ascii="Verdana" w:hAnsi="Verdana"/>
          <w:bCs/>
          <w:sz w:val="18"/>
          <w:szCs w:val="18"/>
        </w:rPr>
        <w:t xml:space="preserve"> </w:t>
      </w:r>
      <w:r w:rsidR="009E1C73" w:rsidRPr="00C66C7E">
        <w:rPr>
          <w:rFonts w:ascii="Verdana" w:hAnsi="Verdana"/>
          <w:bCs/>
          <w:sz w:val="18"/>
          <w:szCs w:val="18"/>
        </w:rPr>
        <w:t>marché</w:t>
      </w:r>
      <w:r w:rsidRPr="00C66C7E">
        <w:rPr>
          <w:rFonts w:ascii="Verdana" w:hAnsi="Verdana"/>
          <w:bCs/>
          <w:sz w:val="18"/>
          <w:szCs w:val="18"/>
        </w:rPr>
        <w:t xml:space="preserve">, </w:t>
      </w:r>
      <w:r w:rsidR="00211E2F" w:rsidRPr="00C66C7E">
        <w:rPr>
          <w:rFonts w:ascii="Verdana" w:hAnsi="Verdana"/>
          <w:bCs/>
          <w:sz w:val="18"/>
          <w:szCs w:val="18"/>
        </w:rPr>
        <w:t>le titulaire</w:t>
      </w:r>
      <w:r w:rsidRPr="00C66C7E">
        <w:rPr>
          <w:rFonts w:ascii="Verdana" w:hAnsi="Verdana"/>
          <w:bCs/>
          <w:sz w:val="18"/>
          <w:szCs w:val="18"/>
        </w:rPr>
        <w:t xml:space="preserve"> informe sans délai et par écrit </w:t>
      </w:r>
      <w:r w:rsidR="005C1D6D" w:rsidRPr="00C66C7E">
        <w:rPr>
          <w:rFonts w:ascii="Verdana" w:hAnsi="Verdana"/>
          <w:bCs/>
          <w:sz w:val="18"/>
          <w:szCs w:val="18"/>
        </w:rPr>
        <w:t>le pouvoir adjudicateur concerné</w:t>
      </w:r>
      <w:r w:rsidRPr="00C66C7E">
        <w:rPr>
          <w:rFonts w:ascii="Verdana" w:hAnsi="Verdana"/>
          <w:bCs/>
          <w:sz w:val="18"/>
          <w:szCs w:val="18"/>
        </w:rPr>
        <w:t xml:space="preserve"> de l’existence dudit conflit à l’adresse mail </w:t>
      </w:r>
      <w:r w:rsidR="005C1D6D" w:rsidRPr="00C66C7E">
        <w:rPr>
          <w:rFonts w:ascii="Verdana" w:hAnsi="Verdana"/>
          <w:bCs/>
          <w:sz w:val="18"/>
          <w:szCs w:val="18"/>
        </w:rPr>
        <w:t xml:space="preserve">communiquée au commencement du </w:t>
      </w:r>
      <w:r w:rsidR="009E1C73" w:rsidRPr="00C66C7E">
        <w:rPr>
          <w:rFonts w:ascii="Verdana" w:hAnsi="Verdana"/>
          <w:bCs/>
          <w:sz w:val="18"/>
          <w:szCs w:val="18"/>
        </w:rPr>
        <w:t>marché</w:t>
      </w:r>
      <w:r w:rsidR="005C1D6D" w:rsidRPr="00C66C7E">
        <w:rPr>
          <w:rFonts w:ascii="Verdana" w:hAnsi="Verdana"/>
          <w:bCs/>
          <w:sz w:val="18"/>
          <w:szCs w:val="18"/>
        </w:rPr>
        <w:t xml:space="preserve"> </w:t>
      </w:r>
      <w:r w:rsidRPr="00C66C7E">
        <w:rPr>
          <w:rFonts w:ascii="Verdana" w:hAnsi="Verdana"/>
          <w:bCs/>
          <w:sz w:val="18"/>
          <w:szCs w:val="18"/>
        </w:rPr>
        <w:t xml:space="preserve">et prend immédiatement toutes les mesures provisoires nécessaires pour y mettre fin (notamment </w:t>
      </w:r>
      <w:r w:rsidR="0005454B" w:rsidRPr="00C66C7E">
        <w:rPr>
          <w:rFonts w:ascii="Verdana" w:hAnsi="Verdana"/>
          <w:bCs/>
          <w:sz w:val="18"/>
          <w:szCs w:val="18"/>
        </w:rPr>
        <w:t xml:space="preserve">par le </w:t>
      </w:r>
      <w:r w:rsidRPr="00C66C7E">
        <w:rPr>
          <w:rFonts w:ascii="Verdana" w:hAnsi="Verdana"/>
          <w:bCs/>
          <w:sz w:val="18"/>
          <w:szCs w:val="18"/>
        </w:rPr>
        <w:t xml:space="preserve">déport des réunions auxquelles il participe ou </w:t>
      </w:r>
      <w:r w:rsidR="0005454B" w:rsidRPr="00C66C7E">
        <w:rPr>
          <w:rFonts w:ascii="Verdana" w:hAnsi="Verdana"/>
          <w:bCs/>
          <w:sz w:val="18"/>
          <w:szCs w:val="18"/>
        </w:rPr>
        <w:t>l’</w:t>
      </w:r>
      <w:r w:rsidRPr="00C66C7E">
        <w:rPr>
          <w:rFonts w:ascii="Verdana" w:hAnsi="Verdana"/>
          <w:bCs/>
          <w:sz w:val="18"/>
          <w:szCs w:val="18"/>
        </w:rPr>
        <w:t xml:space="preserve">interruption de sa mission). </w:t>
      </w:r>
    </w:p>
    <w:p w14:paraId="366944CF"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sz w:val="18"/>
          <w:szCs w:val="18"/>
        </w:rPr>
      </w:pPr>
    </w:p>
    <w:p w14:paraId="7F81913D" w14:textId="7FCA44DF" w:rsidR="008660F7" w:rsidRPr="00C66C7E" w:rsidRDefault="005C1D6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t>Le pouvoir adjudicateur concerné</w:t>
      </w:r>
      <w:r w:rsidR="008660F7" w:rsidRPr="00C66C7E">
        <w:rPr>
          <w:rFonts w:ascii="Verdana" w:hAnsi="Verdana"/>
          <w:bCs/>
          <w:sz w:val="18"/>
          <w:szCs w:val="18"/>
        </w:rPr>
        <w:t xml:space="preserve"> instruit la situation et communique au</w:t>
      </w:r>
      <w:r w:rsidRPr="00C66C7E">
        <w:rPr>
          <w:rFonts w:ascii="Verdana" w:hAnsi="Verdana"/>
          <w:bCs/>
          <w:sz w:val="18"/>
          <w:szCs w:val="18"/>
        </w:rPr>
        <w:t xml:space="preserve"> t</w:t>
      </w:r>
      <w:r w:rsidR="00C271E6" w:rsidRPr="00C66C7E">
        <w:rPr>
          <w:rFonts w:ascii="Verdana" w:hAnsi="Verdana"/>
          <w:bCs/>
          <w:sz w:val="18"/>
          <w:szCs w:val="18"/>
        </w:rPr>
        <w:t>itulaire</w:t>
      </w:r>
      <w:r w:rsidR="008660F7" w:rsidRPr="00C66C7E">
        <w:rPr>
          <w:rFonts w:ascii="Verdana" w:hAnsi="Verdana"/>
          <w:bCs/>
          <w:sz w:val="18"/>
          <w:szCs w:val="18"/>
        </w:rPr>
        <w:t xml:space="preserve"> les mesures à mettre en œuvre pour faire cesser la situation de potentiel conflit d’intérêts. </w:t>
      </w:r>
      <w:r w:rsidR="00211E2F" w:rsidRPr="00C66C7E">
        <w:rPr>
          <w:rFonts w:ascii="Verdana" w:hAnsi="Verdana"/>
          <w:bCs/>
          <w:sz w:val="18"/>
          <w:szCs w:val="18"/>
        </w:rPr>
        <w:t>Le titulaire</w:t>
      </w:r>
      <w:r w:rsidR="008660F7" w:rsidRPr="00C66C7E">
        <w:rPr>
          <w:rFonts w:ascii="Verdana" w:hAnsi="Verdana"/>
          <w:bCs/>
          <w:sz w:val="18"/>
          <w:szCs w:val="18"/>
        </w:rPr>
        <w:t xml:space="preserve"> est tenu de mettre en œuvre ces mesures. </w:t>
      </w:r>
      <w:r w:rsidRPr="00C66C7E">
        <w:rPr>
          <w:rFonts w:ascii="Verdana" w:hAnsi="Verdana"/>
          <w:bCs/>
          <w:sz w:val="18"/>
          <w:szCs w:val="18"/>
        </w:rPr>
        <w:t xml:space="preserve">Le pouvoir adjudicateur concerné </w:t>
      </w:r>
      <w:r w:rsidR="008660F7" w:rsidRPr="00C66C7E">
        <w:rPr>
          <w:rFonts w:ascii="Verdana" w:hAnsi="Verdana"/>
          <w:bCs/>
          <w:sz w:val="18"/>
          <w:szCs w:val="18"/>
        </w:rPr>
        <w:t>se réserve le droit de vérifier que lesdites mesures sont suffisantes et appropriées et d’exiger, le cas échéant, que des mesures complémentaires soient prises dans un délai prescrit.</w:t>
      </w:r>
    </w:p>
    <w:p w14:paraId="28ADBB69"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p>
    <w:p w14:paraId="2BFB7480" w14:textId="5D242A2C"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t xml:space="preserve">Dans l’hypothèse où </w:t>
      </w:r>
      <w:r w:rsidR="00211E2F" w:rsidRPr="00C66C7E">
        <w:rPr>
          <w:rFonts w:ascii="Verdana" w:hAnsi="Verdana"/>
          <w:bCs/>
          <w:sz w:val="18"/>
          <w:szCs w:val="18"/>
        </w:rPr>
        <w:t>le titulaire</w:t>
      </w:r>
      <w:r w:rsidRPr="00C66C7E">
        <w:rPr>
          <w:rFonts w:ascii="Verdana" w:hAnsi="Verdana"/>
          <w:bCs/>
          <w:sz w:val="18"/>
          <w:szCs w:val="18"/>
        </w:rPr>
        <w:t xml:space="preserve"> n’alerte pas </w:t>
      </w:r>
      <w:r w:rsidR="005312DB" w:rsidRPr="00C66C7E">
        <w:rPr>
          <w:rFonts w:ascii="Verdana" w:hAnsi="Verdana"/>
          <w:bCs/>
          <w:sz w:val="18"/>
          <w:szCs w:val="18"/>
        </w:rPr>
        <w:t>l</w:t>
      </w:r>
      <w:r w:rsidR="005C1D6D" w:rsidRPr="00C66C7E">
        <w:rPr>
          <w:rFonts w:ascii="Verdana" w:hAnsi="Verdana"/>
          <w:bCs/>
          <w:sz w:val="18"/>
          <w:szCs w:val="18"/>
        </w:rPr>
        <w:t xml:space="preserve">e pouvoir adjudicateur concerné </w:t>
      </w:r>
      <w:r w:rsidRPr="00C66C7E">
        <w:rPr>
          <w:rFonts w:ascii="Verdana" w:hAnsi="Verdana"/>
          <w:bCs/>
          <w:sz w:val="18"/>
          <w:szCs w:val="18"/>
        </w:rPr>
        <w:t xml:space="preserve">malgré la survenance d’une situation de conflit d’intérêts avérée en cours d’exécution du </w:t>
      </w:r>
      <w:r w:rsidR="009E1C73" w:rsidRPr="00C66C7E">
        <w:rPr>
          <w:rFonts w:ascii="Verdana" w:hAnsi="Verdana"/>
          <w:bCs/>
          <w:sz w:val="18"/>
          <w:szCs w:val="18"/>
        </w:rPr>
        <w:t>marché</w:t>
      </w:r>
      <w:r w:rsidRPr="00C66C7E">
        <w:rPr>
          <w:rFonts w:ascii="Verdana" w:hAnsi="Verdana"/>
          <w:bCs/>
          <w:sz w:val="18"/>
          <w:szCs w:val="18"/>
        </w:rPr>
        <w:t xml:space="preserve"> dont il devait avoir connaissance ou refuse de mettre en œuvre des mesures appropriées pour mettre fin à une situation avérée de conflit d’intérêts, </w:t>
      </w:r>
      <w:r w:rsidR="005C1D6D" w:rsidRPr="00C66C7E">
        <w:rPr>
          <w:rFonts w:ascii="Verdana" w:hAnsi="Verdana"/>
          <w:bCs/>
          <w:sz w:val="18"/>
          <w:szCs w:val="18"/>
        </w:rPr>
        <w:t xml:space="preserve">le pouvoir adjudicateur concerné </w:t>
      </w:r>
      <w:r w:rsidRPr="00C66C7E">
        <w:rPr>
          <w:rFonts w:ascii="Verdana" w:hAnsi="Verdana"/>
          <w:bCs/>
          <w:sz w:val="18"/>
          <w:szCs w:val="18"/>
        </w:rPr>
        <w:t xml:space="preserve">lui signale ce manquement par lettre recommandé avec avis de réception et lui indique les mesures qu’il doit mettre en œuvre pour remédier au conflit constaté. </w:t>
      </w:r>
    </w:p>
    <w:p w14:paraId="68B125AB" w14:textId="77777777"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p>
    <w:p w14:paraId="5E5DF7F6" w14:textId="77777777" w:rsidR="009B37B6"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bCs/>
          <w:sz w:val="18"/>
          <w:szCs w:val="18"/>
        </w:rPr>
      </w:pPr>
      <w:r w:rsidRPr="00C66C7E">
        <w:rPr>
          <w:rFonts w:ascii="Verdana" w:hAnsi="Verdana"/>
          <w:bCs/>
          <w:sz w:val="18"/>
          <w:szCs w:val="18"/>
        </w:rPr>
        <w:t xml:space="preserve">Ce courrier a valeur de mise en demeure et </w:t>
      </w:r>
      <w:r w:rsidR="00211E2F" w:rsidRPr="00C66C7E">
        <w:rPr>
          <w:rFonts w:ascii="Verdana" w:hAnsi="Verdana"/>
          <w:bCs/>
          <w:sz w:val="18"/>
          <w:szCs w:val="18"/>
        </w:rPr>
        <w:t>le titulaire</w:t>
      </w:r>
      <w:r w:rsidRPr="00C66C7E">
        <w:rPr>
          <w:rFonts w:ascii="Verdana" w:hAnsi="Verdana"/>
          <w:bCs/>
          <w:sz w:val="18"/>
          <w:szCs w:val="18"/>
        </w:rPr>
        <w:t xml:space="preserve"> dispose alors de cinq (5) jours calendaires pour présenter ses observations et mettre en œuvre les mesures proposées. Celles-ci peuvent faire l’objet d’un contrôle par </w:t>
      </w:r>
      <w:r w:rsidR="005C1D6D" w:rsidRPr="00C66C7E">
        <w:rPr>
          <w:rFonts w:ascii="Verdana" w:hAnsi="Verdana"/>
          <w:bCs/>
          <w:sz w:val="18"/>
          <w:szCs w:val="18"/>
        </w:rPr>
        <w:t>le pouvoir adjudicateur concerné.</w:t>
      </w:r>
    </w:p>
    <w:p w14:paraId="481AC7EA" w14:textId="3643B405" w:rsidR="008660F7" w:rsidRPr="00C66C7E" w:rsidRDefault="008660F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Verdana" w:hAnsi="Verdana"/>
          <w:sz w:val="18"/>
          <w:szCs w:val="18"/>
        </w:rPr>
      </w:pPr>
      <w:r w:rsidRPr="00C66C7E">
        <w:rPr>
          <w:rFonts w:ascii="Verdana" w:hAnsi="Verdana"/>
          <w:sz w:val="18"/>
          <w:szCs w:val="18"/>
        </w:rPr>
        <w:br/>
        <w:t xml:space="preserve">A défaut d’exécution, </w:t>
      </w:r>
      <w:r w:rsidR="00CB6CF7" w:rsidRPr="00C66C7E">
        <w:rPr>
          <w:rFonts w:ascii="Verdana" w:hAnsi="Verdana"/>
          <w:sz w:val="18"/>
          <w:szCs w:val="18"/>
        </w:rPr>
        <w:t>le pouvoir adjudicateur p</w:t>
      </w:r>
      <w:r w:rsidRPr="00C66C7E">
        <w:rPr>
          <w:rFonts w:ascii="Verdana" w:hAnsi="Verdana"/>
          <w:sz w:val="18"/>
          <w:szCs w:val="18"/>
        </w:rPr>
        <w:t xml:space="preserve">eut résilier le </w:t>
      </w:r>
      <w:r w:rsidR="009E1C73" w:rsidRPr="00C66C7E">
        <w:rPr>
          <w:rFonts w:ascii="Verdana" w:hAnsi="Verdana"/>
          <w:sz w:val="18"/>
          <w:szCs w:val="18"/>
        </w:rPr>
        <w:t>marché</w:t>
      </w:r>
      <w:r w:rsidRPr="00C66C7E">
        <w:rPr>
          <w:rFonts w:ascii="Verdana" w:hAnsi="Verdana"/>
          <w:sz w:val="18"/>
          <w:szCs w:val="18"/>
        </w:rPr>
        <w:t xml:space="preserve"> pour faute du </w:t>
      </w:r>
      <w:r w:rsidR="00CB6CF7" w:rsidRPr="00C66C7E">
        <w:rPr>
          <w:rFonts w:ascii="Verdana" w:hAnsi="Verdana"/>
          <w:sz w:val="18"/>
          <w:szCs w:val="18"/>
        </w:rPr>
        <w:t>t</w:t>
      </w:r>
      <w:r w:rsidR="00C271E6" w:rsidRPr="00C66C7E">
        <w:rPr>
          <w:rFonts w:ascii="Verdana" w:hAnsi="Verdana"/>
          <w:sz w:val="18"/>
          <w:szCs w:val="18"/>
        </w:rPr>
        <w:t>itulaire</w:t>
      </w:r>
      <w:r w:rsidRPr="00C66C7E">
        <w:rPr>
          <w:rFonts w:ascii="Verdana" w:hAnsi="Verdana"/>
          <w:sz w:val="18"/>
          <w:szCs w:val="18"/>
        </w:rPr>
        <w:t>, sans lui ouvrir droit à indemnité.</w:t>
      </w:r>
    </w:p>
    <w:p w14:paraId="7AFE9F31" w14:textId="77777777" w:rsidR="008660F7" w:rsidRPr="00C66C7E" w:rsidRDefault="008660F7">
      <w:pPr>
        <w:spacing w:line="288" w:lineRule="auto"/>
        <w:jc w:val="both"/>
        <w:rPr>
          <w:rFonts w:ascii="Verdana" w:hAnsi="Verdana"/>
          <w:sz w:val="18"/>
          <w:szCs w:val="18"/>
        </w:rPr>
        <w:pPrChange w:id="139" w:author="Jérémy Roubin" w:date="2025-10-12T17:30:00Z">
          <w:pPr>
            <w:jc w:val="both"/>
          </w:pPr>
        </w:pPrChange>
      </w:pPr>
    </w:p>
    <w:p w14:paraId="346D2844" w14:textId="2E9D4499" w:rsidR="00943020" w:rsidRPr="00C66C7E" w:rsidRDefault="005C1D6D">
      <w:pPr>
        <w:keepNext/>
        <w:spacing w:line="288" w:lineRule="auto"/>
        <w:jc w:val="both"/>
        <w:outlineLvl w:val="0"/>
        <w:rPr>
          <w:rFonts w:ascii="Verdana" w:hAnsi="Verdana"/>
          <w:b/>
          <w:bCs/>
          <w:sz w:val="18"/>
          <w:szCs w:val="18"/>
        </w:rPr>
        <w:pPrChange w:id="140" w:author="Jérémy Roubin" w:date="2025-10-12T17:30:00Z">
          <w:pPr>
            <w:keepNext/>
            <w:jc w:val="both"/>
            <w:outlineLvl w:val="0"/>
          </w:pPr>
        </w:pPrChange>
      </w:pPr>
      <w:bookmarkStart w:id="141" w:name="_Toc138933756"/>
      <w:bookmarkStart w:id="142" w:name="_Toc197964621"/>
      <w:r w:rsidRPr="00C66C7E">
        <w:rPr>
          <w:rFonts w:ascii="Verdana" w:hAnsi="Verdana"/>
          <w:b/>
          <w:bCs/>
          <w:sz w:val="18"/>
          <w:szCs w:val="18"/>
        </w:rPr>
        <w:t xml:space="preserve">Article 4 : </w:t>
      </w:r>
      <w:r w:rsidR="00943020" w:rsidRPr="00C66C7E">
        <w:rPr>
          <w:rFonts w:ascii="Verdana" w:hAnsi="Verdana"/>
          <w:b/>
          <w:bCs/>
          <w:sz w:val="18"/>
          <w:szCs w:val="18"/>
        </w:rPr>
        <w:t>Conditions d’exécution des prestations</w:t>
      </w:r>
      <w:bookmarkEnd w:id="141"/>
      <w:bookmarkEnd w:id="142"/>
    </w:p>
    <w:p w14:paraId="5AAE8760" w14:textId="77777777" w:rsidR="00943020" w:rsidRPr="00C66C7E" w:rsidRDefault="00943020" w:rsidP="00E83850">
      <w:pPr>
        <w:pStyle w:val="Standard"/>
        <w:spacing w:before="0" w:line="288" w:lineRule="auto"/>
        <w:rPr>
          <w:rFonts w:ascii="Verdana" w:hAnsi="Verdana" w:cs="Arial"/>
          <w:sz w:val="18"/>
          <w:szCs w:val="18"/>
        </w:rPr>
      </w:pPr>
    </w:p>
    <w:p w14:paraId="21EF0C01" w14:textId="0956DB4B" w:rsidR="009471C5" w:rsidRPr="00C66C7E" w:rsidRDefault="009471C5">
      <w:pPr>
        <w:keepNext/>
        <w:spacing w:line="288" w:lineRule="auto"/>
        <w:jc w:val="both"/>
        <w:outlineLvl w:val="1"/>
        <w:rPr>
          <w:rFonts w:ascii="Verdana" w:hAnsi="Verdana"/>
          <w:sz w:val="18"/>
          <w:szCs w:val="18"/>
          <w:u w:val="single"/>
        </w:rPr>
        <w:pPrChange w:id="143" w:author="Jérémy Roubin" w:date="2025-10-12T17:30:00Z">
          <w:pPr>
            <w:keepNext/>
            <w:jc w:val="both"/>
            <w:outlineLvl w:val="1"/>
          </w:pPr>
        </w:pPrChange>
      </w:pPr>
      <w:bookmarkStart w:id="144" w:name="_Toc197964622"/>
      <w:r w:rsidRPr="00C66C7E">
        <w:rPr>
          <w:rFonts w:ascii="Verdana" w:hAnsi="Verdana"/>
          <w:sz w:val="18"/>
          <w:szCs w:val="18"/>
          <w:u w:val="single"/>
        </w:rPr>
        <w:t>4.1. Stipulations générales</w:t>
      </w:r>
      <w:bookmarkEnd w:id="144"/>
    </w:p>
    <w:p w14:paraId="514CD783" w14:textId="77777777" w:rsidR="009471C5" w:rsidRPr="00C66C7E" w:rsidRDefault="009471C5" w:rsidP="00E83850">
      <w:pPr>
        <w:spacing w:line="288" w:lineRule="auto"/>
        <w:jc w:val="both"/>
        <w:rPr>
          <w:rFonts w:ascii="Verdana" w:hAnsi="Verdana" w:cs="Arial"/>
          <w:sz w:val="18"/>
          <w:szCs w:val="18"/>
        </w:rPr>
      </w:pPr>
    </w:p>
    <w:p w14:paraId="748C636F" w14:textId="69EA1B60"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Les prestations doivent être conformes aux stipulations du </w:t>
      </w:r>
      <w:r w:rsidR="009E1C73" w:rsidRPr="00C66C7E">
        <w:rPr>
          <w:rFonts w:ascii="Verdana" w:hAnsi="Verdana" w:cs="Arial"/>
          <w:sz w:val="18"/>
          <w:szCs w:val="18"/>
        </w:rPr>
        <w:t>marché</w:t>
      </w:r>
      <w:r w:rsidRPr="00C66C7E">
        <w:rPr>
          <w:rFonts w:ascii="Verdana" w:hAnsi="Verdana" w:cs="Arial"/>
          <w:sz w:val="18"/>
          <w:szCs w:val="18"/>
        </w:rPr>
        <w:t xml:space="preserve">. Les normes et spécifications techniques applicables sont celles en vigueur à la date de notification du </w:t>
      </w:r>
      <w:r w:rsidR="009E1C73" w:rsidRPr="00C66C7E">
        <w:rPr>
          <w:rFonts w:ascii="Verdana" w:hAnsi="Verdana" w:cs="Arial"/>
          <w:sz w:val="18"/>
          <w:szCs w:val="18"/>
        </w:rPr>
        <w:t>marché</w:t>
      </w:r>
      <w:r w:rsidRPr="00C66C7E">
        <w:rPr>
          <w:rFonts w:ascii="Verdana" w:hAnsi="Verdana" w:cs="Arial"/>
          <w:sz w:val="18"/>
          <w:szCs w:val="18"/>
        </w:rPr>
        <w:t xml:space="preserve">, étant précisé que </w:t>
      </w:r>
      <w:r w:rsidR="00211E2F" w:rsidRPr="00C66C7E">
        <w:rPr>
          <w:rFonts w:ascii="Verdana" w:hAnsi="Verdana" w:cs="Arial"/>
          <w:sz w:val="18"/>
          <w:szCs w:val="18"/>
        </w:rPr>
        <w:t>le titulaire</w:t>
      </w:r>
      <w:r w:rsidRPr="00C66C7E">
        <w:rPr>
          <w:rFonts w:ascii="Verdana" w:hAnsi="Verdana" w:cs="Arial"/>
          <w:sz w:val="18"/>
          <w:szCs w:val="18"/>
        </w:rPr>
        <w:t xml:space="preserve"> devra prendre en compte toute évolution des normes et spécifications techniques qui pourraient lui être imposées en cours d’exécution du </w:t>
      </w:r>
      <w:r w:rsidR="009E1C73" w:rsidRPr="00C66C7E">
        <w:rPr>
          <w:rFonts w:ascii="Verdana" w:hAnsi="Verdana" w:cs="Arial"/>
          <w:sz w:val="18"/>
          <w:szCs w:val="18"/>
        </w:rPr>
        <w:t>marché</w:t>
      </w:r>
      <w:r w:rsidR="00CB6CF7" w:rsidRPr="00C66C7E">
        <w:rPr>
          <w:rFonts w:ascii="Verdana" w:hAnsi="Verdana" w:cs="Arial"/>
          <w:sz w:val="18"/>
          <w:szCs w:val="18"/>
        </w:rPr>
        <w:t>, dans le</w:t>
      </w:r>
      <w:r w:rsidR="009471C5" w:rsidRPr="00C66C7E">
        <w:rPr>
          <w:rFonts w:ascii="Verdana" w:hAnsi="Verdana" w:cs="Arial"/>
          <w:sz w:val="18"/>
          <w:szCs w:val="18"/>
        </w:rPr>
        <w:t xml:space="preserve"> </w:t>
      </w:r>
      <w:r w:rsidR="00CB6CF7" w:rsidRPr="00C66C7E">
        <w:rPr>
          <w:rFonts w:ascii="Verdana" w:hAnsi="Verdana" w:cs="Arial"/>
          <w:sz w:val="18"/>
          <w:szCs w:val="18"/>
        </w:rPr>
        <w:t>c</w:t>
      </w:r>
      <w:r w:rsidR="00330DE2" w:rsidRPr="00C66C7E">
        <w:rPr>
          <w:rFonts w:ascii="Verdana" w:hAnsi="Verdana" w:cs="Arial"/>
          <w:sz w:val="18"/>
          <w:szCs w:val="18"/>
        </w:rPr>
        <w:t xml:space="preserve">adre des stipulations </w:t>
      </w:r>
      <w:r w:rsidR="00CB6CF7" w:rsidRPr="00C66C7E">
        <w:rPr>
          <w:rFonts w:ascii="Verdana" w:hAnsi="Verdana" w:cs="Arial"/>
          <w:sz w:val="18"/>
          <w:szCs w:val="18"/>
        </w:rPr>
        <w:t xml:space="preserve">définies </w:t>
      </w:r>
      <w:r w:rsidR="00DE76AA" w:rsidRPr="00C66C7E">
        <w:rPr>
          <w:rFonts w:ascii="Verdana" w:hAnsi="Verdana" w:cs="Arial"/>
          <w:sz w:val="18"/>
          <w:szCs w:val="18"/>
        </w:rPr>
        <w:t xml:space="preserve">au </w:t>
      </w:r>
      <w:r w:rsidR="00CB6CF7" w:rsidRPr="00C66C7E">
        <w:rPr>
          <w:rFonts w:ascii="Verdana" w:hAnsi="Verdana" w:cs="Arial"/>
          <w:sz w:val="18"/>
          <w:szCs w:val="18"/>
        </w:rPr>
        <w:t>CCTP</w:t>
      </w:r>
      <w:r w:rsidRPr="00C66C7E">
        <w:rPr>
          <w:rFonts w:ascii="Verdana" w:hAnsi="Verdana" w:cs="Arial"/>
          <w:sz w:val="18"/>
          <w:szCs w:val="18"/>
        </w:rPr>
        <w:t>.</w:t>
      </w:r>
    </w:p>
    <w:p w14:paraId="48CF994D" w14:textId="77777777" w:rsidR="00943020" w:rsidRPr="00C66C7E" w:rsidRDefault="00943020">
      <w:pPr>
        <w:spacing w:line="288" w:lineRule="auto"/>
        <w:jc w:val="both"/>
        <w:rPr>
          <w:rFonts w:ascii="Verdana" w:hAnsi="Verdana" w:cs="Arial"/>
          <w:sz w:val="18"/>
          <w:szCs w:val="18"/>
        </w:rPr>
      </w:pPr>
    </w:p>
    <w:p w14:paraId="5F39021A" w14:textId="49BDB32C" w:rsidR="00943020" w:rsidRPr="00C66C7E" w:rsidRDefault="00211E2F">
      <w:pPr>
        <w:spacing w:line="288" w:lineRule="auto"/>
        <w:jc w:val="both"/>
        <w:rPr>
          <w:rFonts w:ascii="Verdana" w:hAnsi="Verdana" w:cs="Arial"/>
          <w:sz w:val="18"/>
          <w:szCs w:val="18"/>
        </w:rPr>
      </w:pPr>
      <w:r w:rsidRPr="00C66C7E">
        <w:rPr>
          <w:rFonts w:ascii="Verdana" w:hAnsi="Verdana" w:cs="Arial"/>
          <w:sz w:val="18"/>
          <w:szCs w:val="18"/>
        </w:rPr>
        <w:t>Le titulaire</w:t>
      </w:r>
      <w:r w:rsidR="00943020" w:rsidRPr="00C66C7E">
        <w:rPr>
          <w:rFonts w:ascii="Verdana" w:hAnsi="Verdana" w:cs="Arial"/>
          <w:sz w:val="18"/>
          <w:szCs w:val="18"/>
        </w:rPr>
        <w:t xml:space="preserve"> est tenu de mettre en œuvre, dans le cadre des missions qui lui sont confiées, tous les procédés et moyens lui permettant de réaliser les prestations conformément aux spécifications du </w:t>
      </w:r>
      <w:r w:rsidR="00CB6CF7" w:rsidRPr="00C66C7E">
        <w:rPr>
          <w:rFonts w:ascii="Verdana" w:hAnsi="Verdana" w:cs="Arial"/>
          <w:sz w:val="18"/>
          <w:szCs w:val="18"/>
        </w:rPr>
        <w:t>CCTP</w:t>
      </w:r>
      <w:r w:rsidR="00943020" w:rsidRPr="00C66C7E">
        <w:rPr>
          <w:rFonts w:ascii="Verdana" w:hAnsi="Verdana" w:cs="Arial"/>
          <w:sz w:val="18"/>
          <w:szCs w:val="18"/>
        </w:rPr>
        <w:t xml:space="preserve"> et aux règles de l’art.</w:t>
      </w:r>
    </w:p>
    <w:p w14:paraId="29128533" w14:textId="77777777" w:rsidR="00943020" w:rsidRPr="00C66C7E" w:rsidRDefault="00943020">
      <w:pPr>
        <w:spacing w:line="288" w:lineRule="auto"/>
        <w:jc w:val="both"/>
        <w:rPr>
          <w:rFonts w:ascii="Verdana" w:hAnsi="Verdana" w:cs="Arial"/>
          <w:sz w:val="18"/>
          <w:szCs w:val="18"/>
        </w:rPr>
      </w:pPr>
    </w:p>
    <w:p w14:paraId="468CC2A1" w14:textId="0554C584"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Pour les prestations qui lui incombent, </w:t>
      </w:r>
      <w:r w:rsidR="00211E2F" w:rsidRPr="00C66C7E">
        <w:rPr>
          <w:rFonts w:ascii="Verdana" w:hAnsi="Verdana" w:cs="Arial"/>
          <w:sz w:val="18"/>
          <w:szCs w:val="18"/>
        </w:rPr>
        <w:t>le titulaire</w:t>
      </w:r>
      <w:r w:rsidRPr="00C66C7E">
        <w:rPr>
          <w:rFonts w:ascii="Verdana" w:hAnsi="Verdana" w:cs="Arial"/>
          <w:sz w:val="18"/>
          <w:szCs w:val="18"/>
        </w:rPr>
        <w:t xml:space="preserve"> doit strictement respecter les délais, les coûts et les niveaux de qualité prévus dans les documents contractuels régissant le </w:t>
      </w:r>
      <w:r w:rsidR="009E1C73" w:rsidRPr="00C66C7E">
        <w:rPr>
          <w:rFonts w:ascii="Verdana" w:hAnsi="Verdana" w:cs="Arial"/>
          <w:sz w:val="18"/>
          <w:szCs w:val="18"/>
        </w:rPr>
        <w:t>marché</w:t>
      </w:r>
      <w:r w:rsidRPr="00C66C7E">
        <w:rPr>
          <w:rFonts w:ascii="Verdana" w:hAnsi="Verdana" w:cs="Arial"/>
          <w:sz w:val="18"/>
          <w:szCs w:val="18"/>
        </w:rPr>
        <w:t>.</w:t>
      </w:r>
    </w:p>
    <w:p w14:paraId="211370CF" w14:textId="77777777" w:rsidR="00943020" w:rsidRPr="00C66C7E" w:rsidRDefault="00943020">
      <w:pPr>
        <w:spacing w:line="288" w:lineRule="auto"/>
        <w:jc w:val="both"/>
        <w:rPr>
          <w:rFonts w:ascii="Verdana" w:hAnsi="Verdana" w:cs="Arial"/>
          <w:sz w:val="18"/>
          <w:szCs w:val="18"/>
        </w:rPr>
      </w:pPr>
    </w:p>
    <w:p w14:paraId="3142605C" w14:textId="5DAC2390" w:rsidR="00943020" w:rsidRPr="00C66C7E" w:rsidRDefault="00AE3248">
      <w:pPr>
        <w:spacing w:line="288" w:lineRule="auto"/>
        <w:jc w:val="both"/>
        <w:rPr>
          <w:rFonts w:ascii="Verdana" w:hAnsi="Verdana" w:cs="Arial"/>
          <w:sz w:val="18"/>
          <w:szCs w:val="18"/>
        </w:rPr>
      </w:pPr>
      <w:bookmarkStart w:id="145" w:name="_Hlk29227627"/>
      <w:bookmarkStart w:id="146" w:name="_Hlk29893427"/>
      <w:r>
        <w:rPr>
          <w:rFonts w:ascii="Verdana" w:hAnsi="Verdana" w:cs="Arial"/>
          <w:sz w:val="18"/>
          <w:szCs w:val="18"/>
        </w:rPr>
        <w:t>En particulier, l</w:t>
      </w:r>
      <w:r w:rsidR="00943020" w:rsidRPr="00C66C7E">
        <w:rPr>
          <w:rFonts w:ascii="Verdana" w:hAnsi="Verdana" w:cs="Arial"/>
          <w:sz w:val="18"/>
          <w:szCs w:val="18"/>
        </w:rPr>
        <w:t xml:space="preserve">es prestations seront </w:t>
      </w:r>
      <w:r w:rsidR="00BB2DC1" w:rsidRPr="00C66C7E">
        <w:rPr>
          <w:rFonts w:ascii="Verdana" w:hAnsi="Verdana" w:cs="Arial"/>
          <w:sz w:val="18"/>
          <w:szCs w:val="18"/>
        </w:rPr>
        <w:t>exécutées</w:t>
      </w:r>
      <w:r w:rsidR="00943020" w:rsidRPr="00C66C7E">
        <w:rPr>
          <w:rFonts w:ascii="Verdana" w:hAnsi="Verdana" w:cs="Arial"/>
          <w:sz w:val="18"/>
          <w:szCs w:val="18"/>
        </w:rPr>
        <w:t xml:space="preserve"> dans le respect des délais prévus au </w:t>
      </w:r>
      <w:r w:rsidR="008F5009" w:rsidRPr="00C66C7E">
        <w:rPr>
          <w:rFonts w:ascii="Verdana" w:hAnsi="Verdana" w:cs="Arial"/>
          <w:sz w:val="18"/>
          <w:szCs w:val="18"/>
        </w:rPr>
        <w:t>présent CCA</w:t>
      </w:r>
      <w:bookmarkStart w:id="147" w:name="_Hlk85206436"/>
      <w:bookmarkEnd w:id="145"/>
      <w:r w:rsidR="009471C5" w:rsidRPr="00C66C7E">
        <w:rPr>
          <w:rFonts w:ascii="Verdana" w:hAnsi="Verdana" w:cs="Arial"/>
          <w:sz w:val="18"/>
          <w:szCs w:val="18"/>
        </w:rPr>
        <w:t xml:space="preserve">P. </w:t>
      </w:r>
      <w:r w:rsidR="00943020" w:rsidRPr="00C66C7E">
        <w:rPr>
          <w:rFonts w:ascii="Verdana" w:hAnsi="Verdana" w:cs="Arial"/>
          <w:sz w:val="18"/>
          <w:szCs w:val="18"/>
        </w:rPr>
        <w:t xml:space="preserve">A défaut, </w:t>
      </w:r>
      <w:r w:rsidR="00211E2F" w:rsidRPr="00C66C7E">
        <w:rPr>
          <w:rFonts w:ascii="Verdana" w:hAnsi="Verdana" w:cs="Arial"/>
          <w:sz w:val="18"/>
          <w:szCs w:val="18"/>
        </w:rPr>
        <w:t>le titulaire</w:t>
      </w:r>
      <w:r w:rsidR="00943020" w:rsidRPr="00C66C7E">
        <w:rPr>
          <w:rFonts w:ascii="Verdana" w:hAnsi="Verdana" w:cs="Arial"/>
          <w:sz w:val="18"/>
          <w:szCs w:val="18"/>
        </w:rPr>
        <w:t xml:space="preserve"> s’expose à l’application d’une pénalité de retard définie à l’</w:t>
      </w:r>
      <w:r w:rsidR="005C1D6D" w:rsidRPr="00C66C7E">
        <w:rPr>
          <w:rFonts w:ascii="Verdana" w:hAnsi="Verdana" w:cs="Arial"/>
          <w:sz w:val="18"/>
          <w:szCs w:val="18"/>
        </w:rPr>
        <w:t>a</w:t>
      </w:r>
      <w:r w:rsidR="00943020" w:rsidRPr="00C66C7E">
        <w:rPr>
          <w:rFonts w:ascii="Verdana" w:hAnsi="Verdana" w:cs="Arial"/>
          <w:sz w:val="18"/>
          <w:szCs w:val="18"/>
        </w:rPr>
        <w:t>rticle « </w:t>
      </w:r>
      <w:bookmarkEnd w:id="147"/>
      <w:r w:rsidR="00943020" w:rsidRPr="00C66C7E">
        <w:rPr>
          <w:rFonts w:ascii="Verdana" w:hAnsi="Verdana"/>
          <w:sz w:val="18"/>
          <w:szCs w:val="18"/>
        </w:rPr>
        <w:fldChar w:fldCharType="begin"/>
      </w:r>
      <w:r w:rsidR="00943020" w:rsidRPr="00C66C7E">
        <w:rPr>
          <w:rFonts w:ascii="Verdana" w:hAnsi="Verdana"/>
          <w:sz w:val="18"/>
          <w:szCs w:val="18"/>
        </w:rPr>
        <w:instrText xml:space="preserve"> HYPERLINK "file:///C:\\Temp\\7zOC7F46B0E\\P_2383%20-%20CCAP%20-%20Prestations%20de%20logistique%20routage.docx" \l "_Pénalités" </w:instrText>
      </w:r>
      <w:r w:rsidR="00943020" w:rsidRPr="00C66C7E">
        <w:rPr>
          <w:rFonts w:ascii="Verdana" w:hAnsi="Verdana"/>
          <w:sz w:val="18"/>
          <w:szCs w:val="18"/>
        </w:rPr>
        <w:fldChar w:fldCharType="separate"/>
      </w:r>
      <w:r w:rsidR="00943020" w:rsidRPr="00C66C7E">
        <w:rPr>
          <w:rStyle w:val="Lienhypertexte"/>
          <w:rFonts w:ascii="Verdana" w:hAnsi="Verdana" w:cs="Arial"/>
          <w:sz w:val="18"/>
          <w:szCs w:val="18"/>
          <w:u w:val="none"/>
        </w:rPr>
        <w:t>pénalités </w:t>
      </w:r>
      <w:r w:rsidR="00943020" w:rsidRPr="00C66C7E">
        <w:rPr>
          <w:rFonts w:ascii="Verdana" w:hAnsi="Verdana"/>
          <w:sz w:val="18"/>
          <w:szCs w:val="18"/>
        </w:rPr>
        <w:fldChar w:fldCharType="end"/>
      </w:r>
      <w:r w:rsidR="00943020" w:rsidRPr="00C66C7E">
        <w:rPr>
          <w:rFonts w:ascii="Verdana" w:hAnsi="Verdana" w:cs="Arial"/>
          <w:sz w:val="18"/>
          <w:szCs w:val="18"/>
        </w:rPr>
        <w:t>».</w:t>
      </w:r>
    </w:p>
    <w:p w14:paraId="5A7774B9" w14:textId="77777777" w:rsidR="00943020" w:rsidRPr="00C66C7E" w:rsidRDefault="00943020">
      <w:pPr>
        <w:spacing w:line="288" w:lineRule="auto"/>
        <w:jc w:val="both"/>
        <w:rPr>
          <w:rFonts w:ascii="Verdana" w:hAnsi="Verdana" w:cs="Arial"/>
          <w:sz w:val="18"/>
          <w:szCs w:val="18"/>
        </w:rPr>
      </w:pPr>
    </w:p>
    <w:p w14:paraId="33C5CC1A" w14:textId="5FDF3D16" w:rsidR="00943020" w:rsidRPr="00C66C7E" w:rsidRDefault="00211E2F">
      <w:pPr>
        <w:spacing w:line="288" w:lineRule="auto"/>
        <w:jc w:val="both"/>
        <w:rPr>
          <w:rFonts w:ascii="Verdana" w:hAnsi="Verdana" w:cs="Arial"/>
          <w:sz w:val="18"/>
          <w:szCs w:val="18"/>
        </w:rPr>
      </w:pPr>
      <w:bookmarkStart w:id="148" w:name="_Hlk85206495"/>
      <w:bookmarkEnd w:id="146"/>
      <w:r w:rsidRPr="00C66C7E">
        <w:rPr>
          <w:rFonts w:ascii="Verdana" w:hAnsi="Verdana" w:cs="Arial"/>
          <w:sz w:val="18"/>
          <w:szCs w:val="18"/>
        </w:rPr>
        <w:t>Le titulaire</w:t>
      </w:r>
      <w:r w:rsidR="00943020" w:rsidRPr="00C66C7E">
        <w:rPr>
          <w:rFonts w:ascii="Verdana" w:hAnsi="Verdana" w:cs="Arial"/>
          <w:sz w:val="18"/>
          <w:szCs w:val="18"/>
        </w:rPr>
        <w:t xml:space="preserve"> doit assurer les prestations commandées par le </w:t>
      </w:r>
      <w:r w:rsidR="005C1D6D" w:rsidRPr="00C66C7E">
        <w:rPr>
          <w:rFonts w:ascii="Verdana" w:hAnsi="Verdana" w:cs="Arial"/>
          <w:sz w:val="18"/>
          <w:szCs w:val="18"/>
        </w:rPr>
        <w:t>p</w:t>
      </w:r>
      <w:r w:rsidR="00C271E6" w:rsidRPr="00C66C7E">
        <w:rPr>
          <w:rFonts w:ascii="Verdana" w:hAnsi="Verdana" w:cs="Arial"/>
          <w:sz w:val="18"/>
          <w:szCs w:val="18"/>
        </w:rPr>
        <w:t>ouvoir adjudicateur</w:t>
      </w:r>
      <w:r w:rsidR="00943020" w:rsidRPr="00C66C7E">
        <w:rPr>
          <w:rFonts w:ascii="Verdana" w:hAnsi="Verdana" w:cs="Arial"/>
          <w:sz w:val="18"/>
          <w:szCs w:val="18"/>
        </w:rPr>
        <w:t>.</w:t>
      </w:r>
    </w:p>
    <w:p w14:paraId="4633D4B1" w14:textId="77777777" w:rsidR="00943020" w:rsidRPr="00C66C7E" w:rsidRDefault="00943020">
      <w:pPr>
        <w:spacing w:line="288" w:lineRule="auto"/>
        <w:jc w:val="both"/>
        <w:rPr>
          <w:rFonts w:ascii="Verdana" w:hAnsi="Verdana" w:cs="Arial"/>
          <w:sz w:val="18"/>
          <w:szCs w:val="18"/>
        </w:rPr>
      </w:pPr>
    </w:p>
    <w:p w14:paraId="4D735C92" w14:textId="2B337C38"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Au titre de l’obligation de résultat qui lui incombe, </w:t>
      </w:r>
      <w:r w:rsidR="00211E2F" w:rsidRPr="00C66C7E">
        <w:rPr>
          <w:rFonts w:ascii="Verdana" w:hAnsi="Verdana" w:cs="Arial"/>
          <w:sz w:val="18"/>
          <w:szCs w:val="18"/>
        </w:rPr>
        <w:t>le titulaire</w:t>
      </w:r>
      <w:r w:rsidRPr="00C66C7E">
        <w:rPr>
          <w:rFonts w:ascii="Verdana" w:hAnsi="Verdana" w:cs="Arial"/>
          <w:sz w:val="18"/>
          <w:szCs w:val="18"/>
        </w:rPr>
        <w:t xml:space="preserve"> doit prévoir tous les éléments matériels et humains lui permettant d’assurer la bonne exécution de la prestation</w:t>
      </w:r>
      <w:r w:rsidR="009471C5" w:rsidRPr="00C66C7E">
        <w:rPr>
          <w:rFonts w:ascii="Verdana" w:hAnsi="Verdana" w:cs="Arial"/>
          <w:sz w:val="18"/>
          <w:szCs w:val="18"/>
        </w:rPr>
        <w:t>.</w:t>
      </w:r>
    </w:p>
    <w:bookmarkEnd w:id="148"/>
    <w:p w14:paraId="5DB337CF" w14:textId="77777777" w:rsidR="00943020" w:rsidRPr="00C66C7E" w:rsidRDefault="00943020">
      <w:pPr>
        <w:spacing w:line="288" w:lineRule="auto"/>
        <w:ind w:left="720"/>
        <w:jc w:val="both"/>
        <w:rPr>
          <w:rFonts w:ascii="Verdana" w:hAnsi="Verdana" w:cs="Arial"/>
          <w:sz w:val="18"/>
          <w:szCs w:val="18"/>
        </w:rPr>
      </w:pPr>
    </w:p>
    <w:p w14:paraId="24FEFFE8" w14:textId="24973B2C" w:rsidR="00943020" w:rsidRPr="00C66C7E" w:rsidRDefault="005C1D6D">
      <w:pPr>
        <w:keepNext/>
        <w:spacing w:line="288" w:lineRule="auto"/>
        <w:jc w:val="both"/>
        <w:outlineLvl w:val="1"/>
        <w:rPr>
          <w:rFonts w:ascii="Verdana" w:hAnsi="Verdana"/>
          <w:sz w:val="18"/>
          <w:szCs w:val="18"/>
          <w:u w:val="single"/>
        </w:rPr>
        <w:pPrChange w:id="149" w:author="Jérémy Roubin" w:date="2025-10-12T17:30:00Z">
          <w:pPr>
            <w:keepNext/>
            <w:jc w:val="both"/>
            <w:outlineLvl w:val="1"/>
          </w:pPr>
        </w:pPrChange>
      </w:pPr>
      <w:bookmarkStart w:id="150" w:name="_Toc197964623"/>
      <w:r w:rsidRPr="00C66C7E">
        <w:rPr>
          <w:rFonts w:ascii="Verdana" w:hAnsi="Verdana"/>
          <w:sz w:val="18"/>
          <w:szCs w:val="18"/>
          <w:u w:val="single"/>
        </w:rPr>
        <w:lastRenderedPageBreak/>
        <w:t xml:space="preserve">4.2. </w:t>
      </w:r>
      <w:r w:rsidR="00943020" w:rsidRPr="00C66C7E">
        <w:rPr>
          <w:rFonts w:ascii="Verdana" w:hAnsi="Verdana"/>
          <w:sz w:val="18"/>
          <w:szCs w:val="18"/>
          <w:u w:val="single"/>
        </w:rPr>
        <w:t>Suivi de l’exécution des prestations</w:t>
      </w:r>
      <w:bookmarkEnd w:id="150"/>
    </w:p>
    <w:p w14:paraId="65AC1B0E" w14:textId="77777777" w:rsidR="00943020" w:rsidRPr="00C66C7E" w:rsidRDefault="00943020" w:rsidP="00E83850">
      <w:pPr>
        <w:pStyle w:val="S-Nv72"/>
        <w:numPr>
          <w:ilvl w:val="0"/>
          <w:numId w:val="0"/>
        </w:numPr>
        <w:spacing w:line="288" w:lineRule="auto"/>
        <w:jc w:val="both"/>
        <w:rPr>
          <w:rFonts w:ascii="Verdana" w:hAnsi="Verdana"/>
          <w:kern w:val="3"/>
          <w:sz w:val="18"/>
          <w:szCs w:val="18"/>
          <w:highlight w:val="yellow"/>
        </w:rPr>
      </w:pPr>
    </w:p>
    <w:p w14:paraId="1696D5A2" w14:textId="6E275416" w:rsidR="00943020" w:rsidRPr="00C66C7E" w:rsidRDefault="004F1C9B">
      <w:pPr>
        <w:pStyle w:val="S-Nv72"/>
        <w:numPr>
          <w:ilvl w:val="0"/>
          <w:numId w:val="0"/>
        </w:numPr>
        <w:spacing w:line="288" w:lineRule="auto"/>
        <w:jc w:val="both"/>
        <w:rPr>
          <w:rFonts w:ascii="Verdana" w:hAnsi="Verdana"/>
          <w:b w:val="0"/>
          <w:i w:val="0"/>
          <w:sz w:val="18"/>
          <w:szCs w:val="18"/>
        </w:rPr>
      </w:pPr>
      <w:r w:rsidRPr="00C66C7E">
        <w:rPr>
          <w:rFonts w:ascii="Verdana" w:hAnsi="Verdana"/>
          <w:b w:val="0"/>
          <w:i w:val="0"/>
          <w:kern w:val="3"/>
          <w:sz w:val="18"/>
          <w:szCs w:val="18"/>
        </w:rPr>
        <w:t>L</w:t>
      </w:r>
      <w:r w:rsidR="00A30B33" w:rsidRPr="00C66C7E">
        <w:rPr>
          <w:rFonts w:ascii="Verdana" w:hAnsi="Verdana"/>
          <w:b w:val="0"/>
          <w:i w:val="0"/>
          <w:kern w:val="3"/>
          <w:sz w:val="18"/>
          <w:szCs w:val="18"/>
        </w:rPr>
        <w:t>e pouvoir adjudicateur concerné</w:t>
      </w:r>
      <w:r w:rsidR="00943020" w:rsidRPr="00C66C7E">
        <w:rPr>
          <w:rFonts w:ascii="Verdana" w:hAnsi="Verdana"/>
          <w:b w:val="0"/>
          <w:i w:val="0"/>
          <w:kern w:val="3"/>
          <w:sz w:val="18"/>
          <w:szCs w:val="18"/>
        </w:rPr>
        <w:t xml:space="preserve"> </w:t>
      </w:r>
      <w:r w:rsidR="0055594A" w:rsidRPr="00C66C7E">
        <w:rPr>
          <w:rFonts w:ascii="Verdana" w:hAnsi="Verdana"/>
          <w:b w:val="0"/>
          <w:i w:val="0"/>
          <w:kern w:val="3"/>
          <w:sz w:val="18"/>
          <w:szCs w:val="18"/>
        </w:rPr>
        <w:t xml:space="preserve">pourra organiser des bilans d’activité </w:t>
      </w:r>
      <w:r w:rsidR="00943020" w:rsidRPr="00C66C7E">
        <w:rPr>
          <w:rFonts w:ascii="Verdana" w:hAnsi="Verdana"/>
          <w:b w:val="0"/>
          <w:i w:val="0"/>
          <w:kern w:val="3"/>
          <w:sz w:val="18"/>
          <w:szCs w:val="18"/>
        </w:rPr>
        <w:t xml:space="preserve">à une fréquence </w:t>
      </w:r>
      <w:r w:rsidR="00507F63" w:rsidRPr="00C66C7E">
        <w:rPr>
          <w:rFonts w:ascii="Verdana" w:hAnsi="Verdana"/>
          <w:b w:val="0"/>
          <w:i w:val="0"/>
          <w:sz w:val="18"/>
          <w:szCs w:val="18"/>
        </w:rPr>
        <w:t xml:space="preserve">régulière </w:t>
      </w:r>
      <w:r w:rsidRPr="00C66C7E">
        <w:rPr>
          <w:rFonts w:ascii="Verdana" w:hAnsi="Verdana"/>
          <w:b w:val="0"/>
          <w:i w:val="0"/>
          <w:sz w:val="18"/>
          <w:szCs w:val="18"/>
        </w:rPr>
        <w:t xml:space="preserve">définie au CCTP </w:t>
      </w:r>
      <w:r w:rsidR="00943020" w:rsidRPr="00C66C7E">
        <w:rPr>
          <w:rFonts w:ascii="Verdana" w:hAnsi="Verdana"/>
          <w:b w:val="0"/>
          <w:i w:val="0"/>
          <w:kern w:val="3"/>
          <w:sz w:val="18"/>
          <w:szCs w:val="18"/>
        </w:rPr>
        <w:t xml:space="preserve">avec </w:t>
      </w:r>
      <w:r w:rsidR="00211E2F" w:rsidRPr="00C66C7E">
        <w:rPr>
          <w:rFonts w:ascii="Verdana" w:hAnsi="Verdana"/>
          <w:b w:val="0"/>
          <w:i w:val="0"/>
          <w:kern w:val="3"/>
          <w:sz w:val="18"/>
          <w:szCs w:val="18"/>
        </w:rPr>
        <w:t>le titulaire</w:t>
      </w:r>
      <w:r w:rsidR="00943020" w:rsidRPr="00C66C7E">
        <w:rPr>
          <w:rFonts w:ascii="Verdana" w:hAnsi="Verdana"/>
          <w:b w:val="0"/>
          <w:i w:val="0"/>
          <w:kern w:val="3"/>
          <w:sz w:val="18"/>
          <w:szCs w:val="18"/>
        </w:rPr>
        <w:t xml:space="preserve"> pour s'assurer de la bonne exécution des prestations, ainsi qu’autant que de besoin.</w:t>
      </w:r>
    </w:p>
    <w:p w14:paraId="4612EF91" w14:textId="77777777" w:rsidR="00943020" w:rsidRPr="00C66C7E" w:rsidRDefault="00943020">
      <w:pPr>
        <w:pStyle w:val="S-Nv72"/>
        <w:numPr>
          <w:ilvl w:val="0"/>
          <w:numId w:val="0"/>
        </w:numPr>
        <w:spacing w:line="288" w:lineRule="auto"/>
        <w:rPr>
          <w:rFonts w:ascii="Verdana" w:hAnsi="Verdana"/>
          <w:b w:val="0"/>
          <w:bCs/>
          <w:sz w:val="18"/>
          <w:szCs w:val="18"/>
          <w:u w:val="single"/>
        </w:rPr>
      </w:pPr>
    </w:p>
    <w:p w14:paraId="5F7D7274" w14:textId="7640E79A" w:rsidR="00943020" w:rsidRPr="00C66C7E" w:rsidRDefault="00A30B33">
      <w:pPr>
        <w:keepNext/>
        <w:spacing w:line="288" w:lineRule="auto"/>
        <w:jc w:val="both"/>
        <w:outlineLvl w:val="1"/>
        <w:rPr>
          <w:rFonts w:ascii="Verdana" w:hAnsi="Verdana"/>
          <w:sz w:val="18"/>
          <w:szCs w:val="18"/>
          <w:u w:val="single"/>
        </w:rPr>
        <w:pPrChange w:id="151" w:author="Jérémy Roubin" w:date="2025-10-12T17:30:00Z">
          <w:pPr>
            <w:keepNext/>
            <w:jc w:val="both"/>
            <w:outlineLvl w:val="1"/>
          </w:pPr>
        </w:pPrChange>
      </w:pPr>
      <w:bookmarkStart w:id="152" w:name="_Toc197964624"/>
      <w:r w:rsidRPr="00C66C7E">
        <w:rPr>
          <w:rFonts w:ascii="Verdana" w:hAnsi="Verdana"/>
          <w:sz w:val="18"/>
          <w:szCs w:val="18"/>
          <w:u w:val="single"/>
        </w:rPr>
        <w:t>4.</w:t>
      </w:r>
      <w:r w:rsidR="00507F63" w:rsidRPr="00C66C7E">
        <w:rPr>
          <w:rFonts w:ascii="Verdana" w:hAnsi="Verdana"/>
          <w:sz w:val="18"/>
          <w:szCs w:val="18"/>
          <w:u w:val="single"/>
        </w:rPr>
        <w:t>3</w:t>
      </w:r>
      <w:r w:rsidRPr="00C66C7E">
        <w:rPr>
          <w:rFonts w:ascii="Verdana" w:hAnsi="Verdana"/>
          <w:sz w:val="18"/>
          <w:szCs w:val="18"/>
          <w:u w:val="single"/>
        </w:rPr>
        <w:t xml:space="preserve">. </w:t>
      </w:r>
      <w:r w:rsidR="00943020" w:rsidRPr="00C66C7E">
        <w:rPr>
          <w:rFonts w:ascii="Verdana" w:hAnsi="Verdana"/>
          <w:sz w:val="18"/>
          <w:szCs w:val="18"/>
          <w:u w:val="single"/>
        </w:rPr>
        <w:t>Documentation</w:t>
      </w:r>
      <w:bookmarkEnd w:id="152"/>
    </w:p>
    <w:p w14:paraId="6A9CB1BE" w14:textId="77777777" w:rsidR="00943020" w:rsidRPr="00C66C7E" w:rsidRDefault="00943020" w:rsidP="00E83850">
      <w:pPr>
        <w:spacing w:line="288" w:lineRule="auto"/>
        <w:jc w:val="both"/>
        <w:rPr>
          <w:rFonts w:ascii="Verdana" w:hAnsi="Verdana" w:cs="Arial"/>
          <w:sz w:val="18"/>
          <w:szCs w:val="18"/>
        </w:rPr>
      </w:pPr>
      <w:bookmarkStart w:id="153" w:name="_Hlk5270648"/>
    </w:p>
    <w:bookmarkEnd w:id="153"/>
    <w:p w14:paraId="185BAB8E" w14:textId="5C1A1B4D"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Les documents à fournir par </w:t>
      </w:r>
      <w:r w:rsidR="00211E2F" w:rsidRPr="00C66C7E">
        <w:rPr>
          <w:rFonts w:ascii="Verdana" w:hAnsi="Verdana" w:cs="Arial"/>
          <w:sz w:val="18"/>
          <w:szCs w:val="18"/>
        </w:rPr>
        <w:t>le titulaire</w:t>
      </w:r>
      <w:r w:rsidRPr="00C66C7E">
        <w:rPr>
          <w:rFonts w:ascii="Verdana" w:hAnsi="Verdana" w:cs="Arial"/>
          <w:sz w:val="18"/>
          <w:szCs w:val="18"/>
        </w:rPr>
        <w:t xml:space="preserve"> devront être rédigés en français</w:t>
      </w:r>
      <w:r w:rsidR="009471C5" w:rsidRPr="00C66C7E">
        <w:rPr>
          <w:rFonts w:ascii="Verdana" w:hAnsi="Verdana" w:cs="Arial"/>
          <w:sz w:val="18"/>
          <w:szCs w:val="18"/>
        </w:rPr>
        <w:t>, comme stipulé au CCTP.</w:t>
      </w:r>
    </w:p>
    <w:p w14:paraId="0FD11EC9" w14:textId="77777777" w:rsidR="00943020" w:rsidRPr="00C66C7E" w:rsidRDefault="00943020">
      <w:pPr>
        <w:spacing w:line="288" w:lineRule="auto"/>
        <w:jc w:val="both"/>
        <w:rPr>
          <w:rFonts w:ascii="Verdana" w:hAnsi="Verdana" w:cs="Arial"/>
          <w:sz w:val="18"/>
          <w:szCs w:val="18"/>
        </w:rPr>
      </w:pPr>
    </w:p>
    <w:p w14:paraId="6496C156" w14:textId="31B17925" w:rsidR="00943020" w:rsidRPr="00C66C7E" w:rsidRDefault="00211E2F">
      <w:pPr>
        <w:spacing w:line="288" w:lineRule="auto"/>
        <w:jc w:val="both"/>
        <w:rPr>
          <w:rFonts w:ascii="Verdana" w:hAnsi="Verdana" w:cs="Arial"/>
          <w:sz w:val="18"/>
          <w:szCs w:val="18"/>
        </w:rPr>
      </w:pPr>
      <w:r w:rsidRPr="00C66C7E">
        <w:rPr>
          <w:rFonts w:ascii="Verdana" w:hAnsi="Verdana" w:cs="Arial"/>
          <w:sz w:val="18"/>
          <w:szCs w:val="18"/>
        </w:rPr>
        <w:t>Le titulaire</w:t>
      </w:r>
      <w:r w:rsidR="00943020" w:rsidRPr="00C66C7E">
        <w:rPr>
          <w:rFonts w:ascii="Verdana" w:hAnsi="Verdana" w:cs="Arial"/>
          <w:sz w:val="18"/>
          <w:szCs w:val="18"/>
        </w:rPr>
        <w:t xml:space="preserve"> s’engage à remettre </w:t>
      </w:r>
      <w:r w:rsidR="00A30B33" w:rsidRPr="00C66C7E">
        <w:rPr>
          <w:rFonts w:ascii="Verdana" w:hAnsi="Verdana" w:cs="Arial"/>
          <w:sz w:val="18"/>
          <w:szCs w:val="18"/>
        </w:rPr>
        <w:t>au pouvoir adjudicateur concerné</w:t>
      </w:r>
      <w:r w:rsidR="00943020" w:rsidRPr="00C66C7E">
        <w:rPr>
          <w:rFonts w:ascii="Verdana" w:hAnsi="Verdana" w:cs="Arial"/>
          <w:sz w:val="18"/>
          <w:szCs w:val="18"/>
        </w:rPr>
        <w:t xml:space="preserve"> toute la documentation portant sur les prestations réalisées dans le cadre du </w:t>
      </w:r>
      <w:r w:rsidR="009E1C73" w:rsidRPr="00C66C7E">
        <w:rPr>
          <w:rFonts w:ascii="Verdana" w:hAnsi="Verdana" w:cs="Arial"/>
          <w:sz w:val="18"/>
          <w:szCs w:val="18"/>
        </w:rPr>
        <w:t>marché</w:t>
      </w:r>
      <w:r w:rsidR="00943020" w:rsidRPr="00C66C7E">
        <w:rPr>
          <w:rFonts w:ascii="Verdana" w:hAnsi="Verdana" w:cs="Arial"/>
          <w:sz w:val="18"/>
          <w:szCs w:val="18"/>
        </w:rPr>
        <w:t>.</w:t>
      </w:r>
    </w:p>
    <w:p w14:paraId="0683E28D" w14:textId="77777777" w:rsidR="00943020" w:rsidRPr="00C66C7E" w:rsidRDefault="00943020">
      <w:pPr>
        <w:spacing w:line="288" w:lineRule="auto"/>
        <w:jc w:val="both"/>
        <w:rPr>
          <w:rFonts w:ascii="Verdana" w:hAnsi="Verdana" w:cs="Arial"/>
          <w:sz w:val="18"/>
          <w:szCs w:val="18"/>
        </w:rPr>
      </w:pPr>
    </w:p>
    <w:p w14:paraId="0C96FAB1" w14:textId="2DDAA3EE" w:rsidR="00943020" w:rsidRPr="00C66C7E" w:rsidRDefault="00A30B33">
      <w:pPr>
        <w:keepNext/>
        <w:spacing w:line="288" w:lineRule="auto"/>
        <w:jc w:val="both"/>
        <w:outlineLvl w:val="1"/>
        <w:rPr>
          <w:rFonts w:ascii="Verdana" w:hAnsi="Verdana"/>
          <w:sz w:val="18"/>
          <w:szCs w:val="18"/>
          <w:u w:val="single"/>
        </w:rPr>
        <w:pPrChange w:id="154" w:author="Jérémy Roubin" w:date="2025-10-12T17:30:00Z">
          <w:pPr>
            <w:keepNext/>
            <w:jc w:val="both"/>
            <w:outlineLvl w:val="1"/>
          </w:pPr>
        </w:pPrChange>
      </w:pPr>
      <w:bookmarkStart w:id="155" w:name="_Toc197964625"/>
      <w:r w:rsidRPr="00C66C7E">
        <w:rPr>
          <w:rFonts w:ascii="Verdana" w:hAnsi="Verdana"/>
          <w:sz w:val="18"/>
          <w:szCs w:val="18"/>
          <w:u w:val="single"/>
        </w:rPr>
        <w:t>4.</w:t>
      </w:r>
      <w:r w:rsidR="00507F63" w:rsidRPr="00C66C7E">
        <w:rPr>
          <w:rFonts w:ascii="Verdana" w:hAnsi="Verdana"/>
          <w:sz w:val="18"/>
          <w:szCs w:val="18"/>
          <w:u w:val="single"/>
        </w:rPr>
        <w:t>4</w:t>
      </w:r>
      <w:r w:rsidRPr="00C66C7E">
        <w:rPr>
          <w:rFonts w:ascii="Verdana" w:hAnsi="Verdana"/>
          <w:sz w:val="18"/>
          <w:szCs w:val="18"/>
          <w:u w:val="single"/>
        </w:rPr>
        <w:t xml:space="preserve">. </w:t>
      </w:r>
      <w:r w:rsidR="00943020" w:rsidRPr="00C66C7E">
        <w:rPr>
          <w:rFonts w:ascii="Verdana" w:hAnsi="Verdana"/>
          <w:sz w:val="18"/>
          <w:szCs w:val="18"/>
          <w:u w:val="single"/>
        </w:rPr>
        <w:t>Indépendance des Parties</w:t>
      </w:r>
      <w:bookmarkEnd w:id="155"/>
    </w:p>
    <w:p w14:paraId="171C0603" w14:textId="77777777" w:rsidR="00943020" w:rsidRPr="00C66C7E" w:rsidRDefault="00943020" w:rsidP="00E83850">
      <w:pPr>
        <w:tabs>
          <w:tab w:val="left" w:pos="142"/>
        </w:tabs>
        <w:spacing w:line="288" w:lineRule="auto"/>
        <w:jc w:val="both"/>
        <w:rPr>
          <w:rFonts w:ascii="Verdana" w:hAnsi="Verdana" w:cs="Arial"/>
          <w:sz w:val="18"/>
          <w:szCs w:val="18"/>
        </w:rPr>
      </w:pPr>
    </w:p>
    <w:p w14:paraId="291F4CED" w14:textId="77777777" w:rsidR="00943020" w:rsidRPr="00C66C7E" w:rsidRDefault="00943020">
      <w:pPr>
        <w:tabs>
          <w:tab w:val="left" w:pos="142"/>
        </w:tabs>
        <w:spacing w:line="288" w:lineRule="auto"/>
        <w:jc w:val="both"/>
        <w:rPr>
          <w:rFonts w:ascii="Verdana" w:hAnsi="Verdana" w:cs="Arial"/>
          <w:sz w:val="18"/>
          <w:szCs w:val="18"/>
        </w:rPr>
      </w:pPr>
      <w:r w:rsidRPr="00C66C7E">
        <w:rPr>
          <w:rFonts w:ascii="Verdana" w:hAnsi="Verdana" w:cs="Arial"/>
          <w:sz w:val="18"/>
          <w:szCs w:val="18"/>
        </w:rPr>
        <w:t>Chacune des Parties est une personne indépendante, agissant en son propre nom et sous sa seule responsabilité, la collaboration résultant des présentes ne pouvant en aucune façon porter atteinte à l’indépendance des Parties.</w:t>
      </w:r>
    </w:p>
    <w:p w14:paraId="30D6DD8A" w14:textId="77777777" w:rsidR="00943020" w:rsidRPr="00C66C7E" w:rsidRDefault="00943020">
      <w:pPr>
        <w:tabs>
          <w:tab w:val="left" w:pos="142"/>
        </w:tabs>
        <w:spacing w:line="288" w:lineRule="auto"/>
        <w:jc w:val="both"/>
        <w:rPr>
          <w:rFonts w:ascii="Verdana" w:hAnsi="Verdana" w:cs="Arial"/>
          <w:sz w:val="18"/>
          <w:szCs w:val="18"/>
        </w:rPr>
      </w:pPr>
    </w:p>
    <w:p w14:paraId="3DFDCEE0" w14:textId="7918DFE0" w:rsidR="00943020" w:rsidRPr="00C66C7E" w:rsidRDefault="00943020">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 </w:t>
      </w:r>
      <w:r w:rsidR="009E1C73" w:rsidRPr="00C66C7E">
        <w:rPr>
          <w:rFonts w:ascii="Verdana" w:hAnsi="Verdana" w:cs="Arial"/>
          <w:sz w:val="18"/>
          <w:szCs w:val="18"/>
        </w:rPr>
        <w:t>marché</w:t>
      </w:r>
      <w:r w:rsidRPr="00C66C7E">
        <w:rPr>
          <w:rFonts w:ascii="Verdana" w:hAnsi="Verdana" w:cs="Arial"/>
          <w:sz w:val="18"/>
          <w:szCs w:val="18"/>
        </w:rPr>
        <w:t xml:space="preserve"> ne constitue ni une société entre les Parties, ni une association, une franchise ou un mandat donné par l'une des Parties à l'autre.</w:t>
      </w:r>
    </w:p>
    <w:p w14:paraId="4CF635C0" w14:textId="77777777" w:rsidR="00943020" w:rsidRPr="00C66C7E" w:rsidRDefault="00943020">
      <w:pPr>
        <w:tabs>
          <w:tab w:val="left" w:pos="142"/>
        </w:tabs>
        <w:spacing w:line="288" w:lineRule="auto"/>
        <w:jc w:val="both"/>
        <w:rPr>
          <w:rFonts w:ascii="Verdana" w:hAnsi="Verdana" w:cs="Arial"/>
          <w:sz w:val="18"/>
          <w:szCs w:val="18"/>
        </w:rPr>
      </w:pPr>
    </w:p>
    <w:p w14:paraId="1C78E071" w14:textId="77777777" w:rsidR="00943020" w:rsidRPr="00C66C7E" w:rsidRDefault="00943020">
      <w:pPr>
        <w:tabs>
          <w:tab w:val="left" w:pos="142"/>
        </w:tabs>
        <w:spacing w:line="288" w:lineRule="auto"/>
        <w:jc w:val="both"/>
        <w:rPr>
          <w:rFonts w:ascii="Verdana" w:hAnsi="Verdana" w:cs="Arial"/>
          <w:sz w:val="18"/>
          <w:szCs w:val="18"/>
        </w:rPr>
      </w:pPr>
      <w:r w:rsidRPr="00C66C7E">
        <w:rPr>
          <w:rFonts w:ascii="Verdana" w:hAnsi="Verdana" w:cs="Arial"/>
          <w:sz w:val="18"/>
          <w:szCs w:val="18"/>
        </w:rPr>
        <w:t>Chaque Partie s'interdit donc de prendre un engagement au nom et pour le compte de l'autre Partie.</w:t>
      </w:r>
    </w:p>
    <w:p w14:paraId="644712C9" w14:textId="77777777" w:rsidR="00943020" w:rsidRPr="00C66C7E" w:rsidRDefault="00943020">
      <w:pPr>
        <w:tabs>
          <w:tab w:val="left" w:pos="142"/>
        </w:tabs>
        <w:spacing w:line="288" w:lineRule="auto"/>
        <w:jc w:val="both"/>
        <w:rPr>
          <w:rFonts w:ascii="Verdana" w:hAnsi="Verdana" w:cs="Arial"/>
          <w:sz w:val="18"/>
          <w:szCs w:val="18"/>
        </w:rPr>
      </w:pPr>
    </w:p>
    <w:p w14:paraId="15A88AA7" w14:textId="65B5B214" w:rsidR="00943020" w:rsidRPr="00C66C7E" w:rsidRDefault="00943020">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Les intervenants affectés à la réalisation des </w:t>
      </w:r>
      <w:r w:rsidR="00A30B33" w:rsidRPr="00C66C7E">
        <w:rPr>
          <w:rFonts w:ascii="Verdana" w:hAnsi="Verdana" w:cs="Arial"/>
          <w:sz w:val="18"/>
          <w:szCs w:val="18"/>
        </w:rPr>
        <w:t>p</w:t>
      </w:r>
      <w:r w:rsidRPr="00C66C7E">
        <w:rPr>
          <w:rFonts w:ascii="Verdana" w:hAnsi="Verdana" w:cs="Arial"/>
          <w:sz w:val="18"/>
          <w:szCs w:val="18"/>
        </w:rPr>
        <w:t xml:space="preserve">restations, restent en tout état de cause sous l’autorité hiérarchique et disciplinaire du </w:t>
      </w:r>
      <w:r w:rsidR="00A30B33"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qui assure l’autorité technique, la gestion administrative, comptable et sociale de son personnel.</w:t>
      </w:r>
    </w:p>
    <w:p w14:paraId="7DDBF624" w14:textId="77777777" w:rsidR="00943020" w:rsidRPr="00C66C7E" w:rsidRDefault="00943020">
      <w:pPr>
        <w:tabs>
          <w:tab w:val="left" w:pos="142"/>
        </w:tabs>
        <w:spacing w:line="288" w:lineRule="auto"/>
        <w:jc w:val="both"/>
        <w:rPr>
          <w:rFonts w:ascii="Verdana" w:hAnsi="Verdana" w:cs="Arial"/>
          <w:sz w:val="18"/>
          <w:szCs w:val="18"/>
        </w:rPr>
      </w:pPr>
    </w:p>
    <w:p w14:paraId="7A7EBC3C" w14:textId="51382997" w:rsidR="00943020" w:rsidRPr="00C66C7E" w:rsidRDefault="00943020">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Les intervenants conservent une totale autonomie par rapport aux salariés du </w:t>
      </w:r>
      <w:r w:rsidR="00A30B33"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pendant toute la durée des </w:t>
      </w:r>
      <w:r w:rsidR="00A30B33" w:rsidRPr="00C66C7E">
        <w:rPr>
          <w:rFonts w:ascii="Verdana" w:hAnsi="Verdana" w:cs="Arial"/>
          <w:sz w:val="18"/>
          <w:szCs w:val="18"/>
        </w:rPr>
        <w:t>p</w:t>
      </w:r>
      <w:r w:rsidRPr="00C66C7E">
        <w:rPr>
          <w:rFonts w:ascii="Verdana" w:hAnsi="Verdana" w:cs="Arial"/>
          <w:sz w:val="18"/>
          <w:szCs w:val="18"/>
        </w:rPr>
        <w:t xml:space="preserve">restations. </w:t>
      </w:r>
    </w:p>
    <w:p w14:paraId="72A05C9F" w14:textId="77777777" w:rsidR="00B86A2F" w:rsidRPr="00C66C7E" w:rsidRDefault="00B86A2F">
      <w:pPr>
        <w:tabs>
          <w:tab w:val="left" w:pos="142"/>
        </w:tabs>
        <w:spacing w:line="288" w:lineRule="auto"/>
        <w:jc w:val="both"/>
        <w:rPr>
          <w:rFonts w:ascii="Verdana" w:hAnsi="Verdana" w:cs="Arial"/>
          <w:sz w:val="18"/>
          <w:szCs w:val="18"/>
        </w:rPr>
      </w:pPr>
    </w:p>
    <w:p w14:paraId="59F3E686" w14:textId="1986F8C8" w:rsidR="009D7400" w:rsidRPr="00C66C7E" w:rsidRDefault="009D7400">
      <w:pPr>
        <w:keepNext/>
        <w:spacing w:line="288" w:lineRule="auto"/>
        <w:jc w:val="both"/>
        <w:outlineLvl w:val="1"/>
        <w:rPr>
          <w:rFonts w:ascii="Verdana" w:hAnsi="Verdana"/>
          <w:sz w:val="18"/>
          <w:szCs w:val="18"/>
          <w:u w:val="single"/>
        </w:rPr>
        <w:pPrChange w:id="156" w:author="Jérémy Roubin" w:date="2025-10-12T17:30:00Z">
          <w:pPr>
            <w:keepNext/>
            <w:jc w:val="both"/>
            <w:outlineLvl w:val="1"/>
          </w:pPr>
        </w:pPrChange>
      </w:pPr>
      <w:bookmarkStart w:id="157" w:name="_Toc197964626"/>
      <w:r w:rsidRPr="00C66C7E">
        <w:rPr>
          <w:rFonts w:ascii="Verdana" w:hAnsi="Verdana"/>
          <w:sz w:val="18"/>
          <w:szCs w:val="18"/>
          <w:u w:val="single"/>
        </w:rPr>
        <w:t xml:space="preserve">4.5. </w:t>
      </w:r>
      <w:r w:rsidR="00B86A2F" w:rsidRPr="00C66C7E">
        <w:rPr>
          <w:rFonts w:ascii="Verdana" w:hAnsi="Verdana"/>
          <w:sz w:val="18"/>
          <w:szCs w:val="18"/>
          <w:u w:val="single"/>
        </w:rPr>
        <w:t>R</w:t>
      </w:r>
      <w:r w:rsidRPr="00C66C7E">
        <w:rPr>
          <w:rFonts w:ascii="Verdana" w:hAnsi="Verdana"/>
          <w:sz w:val="18"/>
          <w:szCs w:val="18"/>
          <w:u w:val="single"/>
        </w:rPr>
        <w:t>esponsabilité contractuelle</w:t>
      </w:r>
      <w:bookmarkEnd w:id="157"/>
    </w:p>
    <w:p w14:paraId="6BCEC6B1" w14:textId="6A02DDD5" w:rsidR="004B78B0" w:rsidRPr="00C66C7E" w:rsidRDefault="004B78B0">
      <w:pPr>
        <w:keepNext/>
        <w:spacing w:line="288" w:lineRule="auto"/>
        <w:jc w:val="both"/>
        <w:outlineLvl w:val="1"/>
        <w:rPr>
          <w:rFonts w:ascii="Verdana" w:eastAsia="SimSun" w:hAnsi="Verdana"/>
          <w:sz w:val="18"/>
          <w:szCs w:val="18"/>
        </w:rPr>
        <w:pPrChange w:id="158" w:author="Jérémy Roubin" w:date="2025-10-12T17:30:00Z">
          <w:pPr>
            <w:keepNext/>
            <w:jc w:val="both"/>
            <w:outlineLvl w:val="1"/>
          </w:pPr>
        </w:pPrChange>
      </w:pPr>
    </w:p>
    <w:p w14:paraId="2BEB449F" w14:textId="022287E2" w:rsidR="00B86A2F" w:rsidRPr="00C66C7E" w:rsidRDefault="00B86A2F" w:rsidP="00E83850">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 titulaire </w:t>
      </w:r>
      <w:r w:rsidR="00E34C71">
        <w:rPr>
          <w:rFonts w:ascii="Verdana" w:hAnsi="Verdana" w:cs="Arial"/>
          <w:sz w:val="18"/>
          <w:szCs w:val="18"/>
        </w:rPr>
        <w:t xml:space="preserve">de chaque lot </w:t>
      </w:r>
      <w:r w:rsidRPr="00C66C7E">
        <w:rPr>
          <w:rFonts w:ascii="Verdana" w:hAnsi="Verdana" w:cs="Arial"/>
          <w:sz w:val="18"/>
          <w:szCs w:val="18"/>
        </w:rPr>
        <w:t>du présent marché assume la direction et la responsabilité de l’exécution de la prestation</w:t>
      </w:r>
      <w:r w:rsidR="003500E5">
        <w:rPr>
          <w:rFonts w:ascii="Verdana" w:hAnsi="Verdana" w:cs="Arial"/>
          <w:sz w:val="18"/>
          <w:szCs w:val="18"/>
        </w:rPr>
        <w:t>.</w:t>
      </w:r>
      <w:r w:rsidRPr="00C66C7E">
        <w:rPr>
          <w:rFonts w:ascii="Verdana" w:hAnsi="Verdana" w:cs="Arial"/>
          <w:sz w:val="18"/>
          <w:szCs w:val="18"/>
        </w:rPr>
        <w:t xml:space="preserve"> </w:t>
      </w:r>
      <w:r w:rsidR="003500E5">
        <w:rPr>
          <w:rFonts w:ascii="Verdana" w:hAnsi="Verdana" w:cs="Arial"/>
          <w:sz w:val="18"/>
          <w:szCs w:val="18"/>
        </w:rPr>
        <w:t>I</w:t>
      </w:r>
      <w:r w:rsidRPr="00C66C7E">
        <w:rPr>
          <w:rFonts w:ascii="Verdana" w:hAnsi="Verdana" w:cs="Arial"/>
          <w:sz w:val="18"/>
          <w:szCs w:val="18"/>
        </w:rPr>
        <w:t>l est le seul responsable des dommages que l’exécution des prestations peut causer directement à son personnel ou à des tiers, à ses biens, aux biens appartenant au pouvoir adjudicateur ou à des tiers qui l’auraient mandaté, dans la limite de 20 % du montant total commandé depuis la notification du marché.</w:t>
      </w:r>
    </w:p>
    <w:p w14:paraId="7BB452C3" w14:textId="77777777" w:rsidR="00B86A2F" w:rsidRPr="00C66C7E" w:rsidRDefault="00B86A2F">
      <w:pPr>
        <w:tabs>
          <w:tab w:val="left" w:pos="142"/>
        </w:tabs>
        <w:spacing w:line="288" w:lineRule="auto"/>
        <w:jc w:val="both"/>
        <w:rPr>
          <w:rFonts w:ascii="Verdana" w:hAnsi="Verdana" w:cs="Arial"/>
          <w:sz w:val="18"/>
          <w:szCs w:val="18"/>
        </w:rPr>
      </w:pPr>
    </w:p>
    <w:p w14:paraId="4FD7FC39" w14:textId="0D76C729" w:rsidR="00B86A2F" w:rsidRPr="00C66C7E" w:rsidRDefault="00B86A2F">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 titulaire, du fait de sa faute ou de sa négligence, peut être déclaré responsable de la mauvaise exécution ou de l’inexécution des obligations mises à sa charge, sauf si cette mauvaise exécution ou inexécution résulte d’un cas de force majeure, selon la définition habituellement retenue par la jurisprudence, ou encore si elle résulte du fait du pouvoir adjudicateur. </w:t>
      </w:r>
    </w:p>
    <w:p w14:paraId="2BF3FA70" w14:textId="10010CC6" w:rsidR="00B86A2F" w:rsidRPr="00C66C7E" w:rsidRDefault="00B86A2F">
      <w:pPr>
        <w:tabs>
          <w:tab w:val="left" w:pos="142"/>
        </w:tabs>
        <w:spacing w:line="288" w:lineRule="auto"/>
        <w:jc w:val="both"/>
        <w:rPr>
          <w:rFonts w:ascii="Verdana" w:hAnsi="Verdana" w:cs="Arial"/>
          <w:sz w:val="18"/>
          <w:szCs w:val="18"/>
        </w:rPr>
      </w:pPr>
      <w:r w:rsidRPr="00C66C7E">
        <w:rPr>
          <w:rFonts w:ascii="Verdana" w:hAnsi="Verdana" w:cs="Arial"/>
          <w:sz w:val="18"/>
          <w:szCs w:val="18"/>
        </w:rPr>
        <w:t xml:space="preserve">Le titulaire est responsable des dommages de toute </w:t>
      </w:r>
      <w:proofErr w:type="gramStart"/>
      <w:r w:rsidRPr="00C66C7E">
        <w:rPr>
          <w:rFonts w:ascii="Verdana" w:hAnsi="Verdana" w:cs="Arial"/>
          <w:sz w:val="18"/>
          <w:szCs w:val="18"/>
        </w:rPr>
        <w:t>nature susceptibles</w:t>
      </w:r>
      <w:proofErr w:type="gramEnd"/>
      <w:r w:rsidRPr="00C66C7E">
        <w:rPr>
          <w:rFonts w:ascii="Verdana" w:hAnsi="Verdana" w:cs="Arial"/>
          <w:sz w:val="18"/>
          <w:szCs w:val="18"/>
        </w:rPr>
        <w:t xml:space="preserve"> d'affecter les prestations ou les biens qui lui seraient confiés. </w:t>
      </w:r>
      <w:commentRangeStart w:id="159"/>
      <w:commentRangeStart w:id="160"/>
      <w:r w:rsidRPr="00C66C7E">
        <w:rPr>
          <w:rFonts w:ascii="Verdana" w:hAnsi="Verdana" w:cs="Arial"/>
          <w:sz w:val="18"/>
          <w:szCs w:val="18"/>
        </w:rPr>
        <w:t>En outre, le titulaire doit assurer la réparation des préjudices qu'il peut lui-même subir à l'occasion de l'exécution du marché.</w:t>
      </w:r>
      <w:commentRangeEnd w:id="159"/>
      <w:r w:rsidR="00073D9B">
        <w:rPr>
          <w:rStyle w:val="Marquedecommentaire"/>
          <w:rFonts w:ascii="Verdana" w:eastAsia="Times New Roman" w:hAnsi="Verdana"/>
          <w:bdr w:val="none" w:sz="0" w:space="0" w:color="auto"/>
          <w:lang w:eastAsia="ja-JP"/>
        </w:rPr>
        <w:commentReference w:id="159"/>
      </w:r>
      <w:commentRangeEnd w:id="160"/>
      <w:r w:rsidR="0036580F">
        <w:rPr>
          <w:rStyle w:val="Marquedecommentaire"/>
          <w:rFonts w:ascii="Verdana" w:eastAsia="Times New Roman" w:hAnsi="Verdana"/>
          <w:bdr w:val="none" w:sz="0" w:space="0" w:color="auto"/>
          <w:lang w:eastAsia="ja-JP"/>
        </w:rPr>
        <w:commentReference w:id="160"/>
      </w:r>
    </w:p>
    <w:p w14:paraId="7CE3569C" w14:textId="77777777" w:rsidR="00B86A2F" w:rsidRPr="00C66C7E" w:rsidRDefault="00B86A2F">
      <w:pPr>
        <w:tabs>
          <w:tab w:val="left" w:pos="142"/>
        </w:tabs>
        <w:spacing w:line="288" w:lineRule="auto"/>
        <w:jc w:val="both"/>
        <w:rPr>
          <w:rFonts w:ascii="Verdana" w:hAnsi="Verdana"/>
          <w:sz w:val="18"/>
          <w:szCs w:val="18"/>
          <w:u w:val="single"/>
        </w:rPr>
      </w:pPr>
      <w:bookmarkStart w:id="161" w:name="_Toc536604951"/>
      <w:bookmarkStart w:id="162" w:name="_Toc306888121"/>
      <w:bookmarkStart w:id="163" w:name="_Toc265507775"/>
      <w:bookmarkStart w:id="164" w:name="_Toc267815342"/>
      <w:bookmarkStart w:id="165" w:name="_Toc267815511"/>
    </w:p>
    <w:p w14:paraId="460541D0" w14:textId="6CB8C816" w:rsidR="00B86A2F" w:rsidRPr="00C66C7E" w:rsidRDefault="00B86A2F">
      <w:pPr>
        <w:keepNext/>
        <w:spacing w:line="288" w:lineRule="auto"/>
        <w:jc w:val="both"/>
        <w:outlineLvl w:val="1"/>
        <w:rPr>
          <w:rFonts w:ascii="Verdana" w:hAnsi="Verdana"/>
          <w:sz w:val="18"/>
          <w:szCs w:val="18"/>
          <w:u w:val="single"/>
        </w:rPr>
      </w:pPr>
      <w:bookmarkStart w:id="166" w:name="_Toc197964627"/>
      <w:r w:rsidRPr="00C66C7E">
        <w:rPr>
          <w:rFonts w:ascii="Verdana" w:hAnsi="Verdana"/>
          <w:sz w:val="18"/>
          <w:szCs w:val="18"/>
          <w:u w:val="single"/>
        </w:rPr>
        <w:t>4.6. Obligation de résultat</w:t>
      </w:r>
      <w:bookmarkEnd w:id="161"/>
      <w:bookmarkEnd w:id="162"/>
      <w:bookmarkEnd w:id="163"/>
      <w:bookmarkEnd w:id="164"/>
      <w:bookmarkEnd w:id="165"/>
      <w:bookmarkEnd w:id="166"/>
    </w:p>
    <w:p w14:paraId="52BAB309" w14:textId="77777777" w:rsidR="00B86A2F" w:rsidRPr="00C66C7E" w:rsidRDefault="00B86A2F">
      <w:pPr>
        <w:spacing w:line="288" w:lineRule="auto"/>
        <w:jc w:val="both"/>
        <w:rPr>
          <w:rFonts w:ascii="Verdana" w:hAnsi="Verdana"/>
          <w:sz w:val="18"/>
          <w:szCs w:val="18"/>
        </w:rPr>
      </w:pPr>
    </w:p>
    <w:p w14:paraId="5F733E61" w14:textId="6B64C215" w:rsidR="00B86A2F" w:rsidRPr="00C66C7E" w:rsidRDefault="00B86A2F">
      <w:pPr>
        <w:spacing w:line="288" w:lineRule="auto"/>
        <w:jc w:val="both"/>
        <w:rPr>
          <w:rFonts w:ascii="Verdana" w:hAnsi="Verdana"/>
          <w:sz w:val="18"/>
          <w:szCs w:val="18"/>
        </w:rPr>
      </w:pPr>
      <w:r w:rsidRPr="00C66C7E">
        <w:rPr>
          <w:rFonts w:ascii="Verdana" w:hAnsi="Verdana"/>
          <w:sz w:val="18"/>
          <w:szCs w:val="18"/>
        </w:rPr>
        <w:t xml:space="preserve">Le titulaire est soumis à une obligation de résultat pour l’exécution des prestations objet du marché afin de respecter les exigences imposées par le code du sport en vigueur sur le territoire national </w:t>
      </w:r>
      <w:r w:rsidR="006332EB">
        <w:rPr>
          <w:rFonts w:ascii="Verdana" w:hAnsi="Verdana"/>
          <w:sz w:val="18"/>
          <w:szCs w:val="18"/>
        </w:rPr>
        <w:t xml:space="preserve">français </w:t>
      </w:r>
      <w:r w:rsidRPr="00C66C7E">
        <w:rPr>
          <w:rFonts w:ascii="Verdana" w:hAnsi="Verdana"/>
          <w:sz w:val="18"/>
          <w:szCs w:val="18"/>
        </w:rPr>
        <w:t>ainsi que celles du</w:t>
      </w:r>
      <w:r w:rsidR="00073D9B">
        <w:rPr>
          <w:rFonts w:ascii="Verdana" w:hAnsi="Verdana"/>
          <w:sz w:val="18"/>
          <w:szCs w:val="18"/>
        </w:rPr>
        <w:t xml:space="preserve"> </w:t>
      </w:r>
      <w:ins w:id="167" w:author="Jérémy Roubin" w:date="2025-10-12T16:26:00Z">
        <w:r w:rsidR="00073D9B">
          <w:rPr>
            <w:rFonts w:ascii="Verdana" w:hAnsi="Verdana"/>
            <w:sz w:val="18"/>
            <w:szCs w:val="18"/>
          </w:rPr>
          <w:t xml:space="preserve">Code mondial antidopage et du </w:t>
        </w:r>
      </w:ins>
      <w:r w:rsidRPr="00C66C7E">
        <w:rPr>
          <w:rFonts w:ascii="Verdana" w:hAnsi="Verdana"/>
          <w:sz w:val="18"/>
          <w:szCs w:val="18"/>
        </w:rPr>
        <w:t>standard international des laboratoires (SIL). Le titulaire pourra s'exonérer de la présomption de faute qui pèse sur lui en prouvant qu'il n'a pas commis de faute ou que le dommage est dû à une cause étrangère.</w:t>
      </w:r>
    </w:p>
    <w:p w14:paraId="632CEE78" w14:textId="77777777" w:rsidR="00B86A2F" w:rsidRPr="00C66C7E" w:rsidRDefault="00B86A2F">
      <w:pPr>
        <w:spacing w:line="288" w:lineRule="auto"/>
        <w:jc w:val="both"/>
        <w:rPr>
          <w:rFonts w:ascii="Verdana" w:hAnsi="Verdana"/>
          <w:sz w:val="18"/>
          <w:szCs w:val="18"/>
        </w:rPr>
      </w:pPr>
    </w:p>
    <w:p w14:paraId="4DC56CA0"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Constituent notamment pour le titulaire une obligation de résultat :</w:t>
      </w:r>
    </w:p>
    <w:p w14:paraId="29E519B5" w14:textId="13768FA6" w:rsidR="00B86A2F" w:rsidRPr="00C66C7E" w:rsidRDefault="00B86A2F">
      <w:pPr>
        <w:spacing w:line="288" w:lineRule="auto"/>
        <w:jc w:val="both"/>
        <w:rPr>
          <w:rFonts w:ascii="Verdana" w:hAnsi="Verdana"/>
          <w:sz w:val="18"/>
          <w:szCs w:val="18"/>
        </w:rPr>
      </w:pPr>
      <w:r w:rsidRPr="00C66C7E">
        <w:rPr>
          <w:rFonts w:ascii="Verdana" w:hAnsi="Verdana"/>
          <w:sz w:val="18"/>
          <w:szCs w:val="18"/>
        </w:rPr>
        <w:t>- la fourniture des prestations conformément aux normes applicables imposées par le code du sport et/ou le standard international des laboratoires (SIL),</w:t>
      </w:r>
    </w:p>
    <w:p w14:paraId="5517F797"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 le respect des délais impératifs.</w:t>
      </w:r>
    </w:p>
    <w:p w14:paraId="13823699" w14:textId="77777777" w:rsidR="00B86A2F" w:rsidRPr="00C66C7E" w:rsidRDefault="00B86A2F">
      <w:pPr>
        <w:spacing w:line="288" w:lineRule="auto"/>
        <w:jc w:val="both"/>
        <w:rPr>
          <w:rFonts w:ascii="Verdana" w:hAnsi="Verdana"/>
          <w:sz w:val="18"/>
          <w:szCs w:val="18"/>
        </w:rPr>
      </w:pPr>
    </w:p>
    <w:p w14:paraId="05753DCA" w14:textId="402E2C0F" w:rsidR="00B86A2F" w:rsidRPr="00C66C7E" w:rsidRDefault="00B86A2F">
      <w:pPr>
        <w:keepNext/>
        <w:spacing w:line="288" w:lineRule="auto"/>
        <w:jc w:val="both"/>
        <w:outlineLvl w:val="1"/>
        <w:rPr>
          <w:rFonts w:ascii="Verdana" w:hAnsi="Verdana"/>
          <w:sz w:val="18"/>
          <w:szCs w:val="18"/>
          <w:u w:val="single"/>
        </w:rPr>
      </w:pPr>
      <w:bookmarkStart w:id="168" w:name="_Toc366788023"/>
      <w:bookmarkStart w:id="169" w:name="_Toc197964628"/>
      <w:r w:rsidRPr="00C66C7E">
        <w:rPr>
          <w:rFonts w:ascii="Verdana" w:hAnsi="Verdana"/>
          <w:sz w:val="18"/>
          <w:szCs w:val="18"/>
          <w:u w:val="single"/>
        </w:rPr>
        <w:t>4.7. Force majeure</w:t>
      </w:r>
      <w:bookmarkEnd w:id="168"/>
      <w:bookmarkEnd w:id="169"/>
    </w:p>
    <w:p w14:paraId="7DD01651" w14:textId="77777777" w:rsidR="00B86A2F" w:rsidRPr="00C66C7E" w:rsidRDefault="00B86A2F">
      <w:pPr>
        <w:spacing w:line="288" w:lineRule="auto"/>
        <w:jc w:val="both"/>
        <w:rPr>
          <w:rFonts w:ascii="Verdana" w:hAnsi="Verdana"/>
          <w:sz w:val="18"/>
          <w:szCs w:val="18"/>
        </w:rPr>
      </w:pPr>
    </w:p>
    <w:p w14:paraId="32F51A83"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 xml:space="preserve">Aucune des parties ne pourra être tenue pour responsable du retard, de l'inexécution ou de tout autre manquement à ses obligations prévues au marché, dès lors que cette défaillance résulte d'un cas de force majeure selon la définition habituellement retenue par la jurisprudence française. </w:t>
      </w:r>
    </w:p>
    <w:p w14:paraId="0006DB73" w14:textId="77777777" w:rsidR="00B86A2F" w:rsidRPr="00C66C7E" w:rsidRDefault="00B86A2F">
      <w:pPr>
        <w:spacing w:line="288" w:lineRule="auto"/>
        <w:jc w:val="both"/>
        <w:rPr>
          <w:rFonts w:ascii="Verdana" w:hAnsi="Verdana"/>
          <w:sz w:val="18"/>
          <w:szCs w:val="18"/>
        </w:rPr>
      </w:pPr>
    </w:p>
    <w:p w14:paraId="221D85AC"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Toutefois, les parties entendent préciser que ne sont pas considérés comme des cas de force majeure les grèves ou mouvements sociaux du personnel du titulaire. La partie invoquant un cas de force majeure devra en informer dans les meilleurs délais, dès sa survenance, l'autre partie par tout moyen disponible et décrira les circonstances qui sont à l'origine du cas de force majeure.</w:t>
      </w:r>
    </w:p>
    <w:p w14:paraId="619DE87B" w14:textId="77777777" w:rsidR="00B86A2F" w:rsidRPr="00C66C7E" w:rsidRDefault="00B86A2F">
      <w:pPr>
        <w:spacing w:line="288" w:lineRule="auto"/>
        <w:jc w:val="both"/>
        <w:rPr>
          <w:rFonts w:ascii="Verdana" w:hAnsi="Verdana"/>
          <w:sz w:val="18"/>
          <w:szCs w:val="18"/>
        </w:rPr>
      </w:pPr>
    </w:p>
    <w:p w14:paraId="01ECABBA"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En cas de force majeure, les obligations des parties seront suspendues pendant toute la durée du cas de force majeure et reprendront à compter de la cessation de ce dernier.</w:t>
      </w:r>
    </w:p>
    <w:p w14:paraId="6F84A767" w14:textId="77777777" w:rsidR="00B86A2F" w:rsidRPr="00C66C7E" w:rsidRDefault="00B86A2F">
      <w:pPr>
        <w:spacing w:line="288" w:lineRule="auto"/>
        <w:jc w:val="both"/>
        <w:rPr>
          <w:rFonts w:ascii="Verdana" w:hAnsi="Verdana"/>
          <w:sz w:val="18"/>
          <w:szCs w:val="18"/>
        </w:rPr>
      </w:pPr>
    </w:p>
    <w:p w14:paraId="4F171A66" w14:textId="4170D051" w:rsidR="00B86A2F" w:rsidRPr="00C66C7E" w:rsidRDefault="00B86A2F">
      <w:pPr>
        <w:spacing w:line="288" w:lineRule="auto"/>
        <w:jc w:val="both"/>
        <w:rPr>
          <w:rFonts w:ascii="Verdana" w:hAnsi="Verdana"/>
          <w:sz w:val="18"/>
          <w:szCs w:val="18"/>
        </w:rPr>
      </w:pPr>
      <w:r w:rsidRPr="00C66C7E">
        <w:rPr>
          <w:rFonts w:ascii="Verdana" w:hAnsi="Verdana"/>
          <w:sz w:val="18"/>
          <w:szCs w:val="18"/>
        </w:rPr>
        <w:t>En toute circonstance, le titulaire doit faire son maximum pour limiter les interruptions de service dues à un cas de force majeure. En cas de suspension du marché pour survenance d'un cas de force majeure, le pouvoir adjudicateur se réserve la possibilité de faire appel à un autre prestataire tiers</w:t>
      </w:r>
      <w:r w:rsidR="00E34C71" w:rsidRPr="00E34C71">
        <w:rPr>
          <w:rFonts w:ascii="Verdana" w:hAnsi="Verdana"/>
          <w:sz w:val="18"/>
          <w:szCs w:val="18"/>
        </w:rPr>
        <w:t xml:space="preserve"> </w:t>
      </w:r>
      <w:r w:rsidR="00E34C71" w:rsidRPr="00C66C7E">
        <w:rPr>
          <w:rFonts w:ascii="Verdana" w:hAnsi="Verdana"/>
          <w:sz w:val="18"/>
          <w:szCs w:val="18"/>
        </w:rPr>
        <w:t>remplissant les conditions d’accréditation de l’AMA</w:t>
      </w:r>
      <w:r w:rsidRPr="00C66C7E">
        <w:rPr>
          <w:rFonts w:ascii="Verdana" w:hAnsi="Verdana"/>
          <w:sz w:val="18"/>
          <w:szCs w:val="18"/>
        </w:rPr>
        <w:t>, le cas échéant, à ses frais et risques pour la durée du cas de force majeure. Dans ce cas, aucune indemnité ne sera due par le pouvoir adjudicateur au titulaire.</w:t>
      </w:r>
    </w:p>
    <w:p w14:paraId="445C8EE6" w14:textId="77777777" w:rsidR="00B86A2F" w:rsidRPr="00C66C7E" w:rsidRDefault="00B86A2F">
      <w:pPr>
        <w:spacing w:line="288" w:lineRule="auto"/>
        <w:jc w:val="both"/>
        <w:rPr>
          <w:rFonts w:ascii="Verdana" w:hAnsi="Verdana"/>
          <w:sz w:val="18"/>
          <w:szCs w:val="18"/>
        </w:rPr>
      </w:pPr>
    </w:p>
    <w:p w14:paraId="2DE2F136"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A cet effet, le titulaire s’engage à faciliter le transfert provisoire des prestations en cause et notamment, sous réserve de l'obtention des autorisations nécessaires, à remettre tous échantillons, documents spécifiques, utilisés dans le cadre du présent marché pour faciliter ledit prestataire tiers dans l'exécution d'une prestation comparable à la présente, directement ou indirectement, pendant la seule durée du cas de force majeure, et jusqu'au redémarrage par le titulaire de l'exécution des prestations.</w:t>
      </w:r>
    </w:p>
    <w:p w14:paraId="764C6E6B" w14:textId="77777777" w:rsidR="00B86A2F" w:rsidRPr="00C66C7E" w:rsidRDefault="00B86A2F">
      <w:pPr>
        <w:spacing w:line="288" w:lineRule="auto"/>
        <w:jc w:val="both"/>
        <w:rPr>
          <w:rFonts w:ascii="Verdana" w:hAnsi="Verdana"/>
          <w:sz w:val="18"/>
          <w:szCs w:val="18"/>
        </w:rPr>
      </w:pPr>
    </w:p>
    <w:p w14:paraId="6D34FBD9" w14:textId="661BD775" w:rsidR="00B86A2F" w:rsidRPr="00C66C7E" w:rsidRDefault="00B86A2F">
      <w:pPr>
        <w:spacing w:line="288" w:lineRule="auto"/>
        <w:jc w:val="both"/>
        <w:rPr>
          <w:rFonts w:ascii="Verdana" w:hAnsi="Verdana"/>
          <w:sz w:val="18"/>
          <w:szCs w:val="18"/>
        </w:rPr>
      </w:pPr>
      <w:r w:rsidRPr="00C66C7E">
        <w:rPr>
          <w:rFonts w:ascii="Verdana" w:hAnsi="Verdana"/>
          <w:sz w:val="18"/>
          <w:szCs w:val="18"/>
        </w:rPr>
        <w:t>Lorsque le cas de force majeure cesse, le marché reprend son exécution normale</w:t>
      </w:r>
      <w:r w:rsidR="006332EB">
        <w:rPr>
          <w:rFonts w:ascii="Verdana" w:hAnsi="Verdana"/>
          <w:sz w:val="18"/>
          <w:szCs w:val="18"/>
        </w:rPr>
        <w:t>, sous réserve de la finalisation des prestations déjà engagées auprès d’un prestataire tiers.</w:t>
      </w:r>
    </w:p>
    <w:p w14:paraId="24AEB323" w14:textId="77777777" w:rsidR="00B86A2F" w:rsidRPr="00C66C7E" w:rsidRDefault="00B86A2F">
      <w:pPr>
        <w:spacing w:line="288" w:lineRule="auto"/>
        <w:jc w:val="both"/>
        <w:rPr>
          <w:rFonts w:ascii="Verdana" w:hAnsi="Verdana"/>
          <w:sz w:val="18"/>
          <w:szCs w:val="18"/>
        </w:rPr>
      </w:pPr>
    </w:p>
    <w:p w14:paraId="5D1B1091" w14:textId="2596A0A5" w:rsidR="00B86A2F" w:rsidRPr="00C66C7E" w:rsidRDefault="00B86A2F">
      <w:pPr>
        <w:spacing w:line="288" w:lineRule="auto"/>
        <w:jc w:val="both"/>
        <w:rPr>
          <w:rFonts w:ascii="Verdana" w:hAnsi="Verdana"/>
          <w:sz w:val="18"/>
          <w:szCs w:val="18"/>
        </w:rPr>
      </w:pPr>
      <w:r w:rsidRPr="00C66C7E">
        <w:rPr>
          <w:rFonts w:ascii="Verdana" w:hAnsi="Verdana"/>
          <w:sz w:val="18"/>
          <w:szCs w:val="18"/>
        </w:rPr>
        <w:t xml:space="preserve">Dans l'hypothèse d'une interruption de la prestation due à un cas de force majeure pendant une durée supérieure à </w:t>
      </w:r>
      <w:r w:rsidR="004A0E1A">
        <w:rPr>
          <w:rFonts w:ascii="Verdana" w:hAnsi="Verdana"/>
          <w:sz w:val="18"/>
          <w:szCs w:val="18"/>
        </w:rPr>
        <w:t>quinze (15)</w:t>
      </w:r>
      <w:r w:rsidRPr="00C66C7E">
        <w:rPr>
          <w:rFonts w:ascii="Verdana" w:hAnsi="Verdana"/>
          <w:sz w:val="18"/>
          <w:szCs w:val="18"/>
        </w:rPr>
        <w:t xml:space="preserve"> jours ouvrés, l’AFLD pourra résilier le lot concerné conformément aux </w:t>
      </w:r>
      <w:r w:rsidR="00073D9B">
        <w:rPr>
          <w:rFonts w:ascii="Verdana" w:hAnsi="Verdana"/>
          <w:sz w:val="18"/>
          <w:szCs w:val="18"/>
        </w:rPr>
        <w:t>stipulations</w:t>
      </w:r>
      <w:r w:rsidRPr="00C66C7E">
        <w:rPr>
          <w:rFonts w:ascii="Verdana" w:hAnsi="Verdana"/>
          <w:sz w:val="18"/>
          <w:szCs w:val="18"/>
        </w:rPr>
        <w:t xml:space="preserve"> des présentes.</w:t>
      </w:r>
    </w:p>
    <w:p w14:paraId="1CCB4A90" w14:textId="77777777" w:rsidR="00B86A2F" w:rsidRPr="00C66C7E" w:rsidRDefault="00B86A2F">
      <w:pPr>
        <w:spacing w:line="288" w:lineRule="auto"/>
        <w:jc w:val="both"/>
        <w:rPr>
          <w:rFonts w:ascii="Verdana" w:hAnsi="Verdana"/>
          <w:sz w:val="18"/>
          <w:szCs w:val="18"/>
        </w:rPr>
      </w:pPr>
    </w:p>
    <w:p w14:paraId="7257761F" w14:textId="3DF843B7" w:rsidR="00B86A2F" w:rsidRPr="00C66C7E" w:rsidRDefault="00B86A2F">
      <w:pPr>
        <w:keepNext/>
        <w:spacing w:line="288" w:lineRule="auto"/>
        <w:jc w:val="both"/>
        <w:outlineLvl w:val="1"/>
        <w:rPr>
          <w:rFonts w:ascii="Verdana" w:hAnsi="Verdana"/>
          <w:sz w:val="18"/>
          <w:szCs w:val="18"/>
          <w:u w:val="single"/>
        </w:rPr>
      </w:pPr>
      <w:bookmarkStart w:id="170" w:name="_Toc197964629"/>
      <w:r w:rsidRPr="00C66C7E">
        <w:rPr>
          <w:rFonts w:ascii="Verdana" w:hAnsi="Verdana"/>
          <w:sz w:val="18"/>
          <w:szCs w:val="18"/>
          <w:u w:val="single"/>
        </w:rPr>
        <w:t>4.8. Suspension totale ou partielle ou perte de l’accréditation par le laboratoire ou l’unité de gestion du passeport de l’athlète</w:t>
      </w:r>
      <w:bookmarkEnd w:id="170"/>
    </w:p>
    <w:p w14:paraId="784A8F4E" w14:textId="77777777" w:rsidR="00B86A2F" w:rsidRPr="00C66C7E" w:rsidRDefault="00B86A2F">
      <w:pPr>
        <w:keepNext/>
        <w:spacing w:line="288" w:lineRule="auto"/>
        <w:jc w:val="both"/>
        <w:outlineLvl w:val="1"/>
        <w:rPr>
          <w:rFonts w:ascii="Verdana" w:hAnsi="Verdana"/>
          <w:sz w:val="18"/>
          <w:szCs w:val="18"/>
          <w:u w:val="single"/>
        </w:rPr>
      </w:pPr>
    </w:p>
    <w:p w14:paraId="205B6F3C"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En cas de suspension totale ou partielle de l’accréditation du laboratoire ou de l’unité de gestion du passeport de l’athlète, les obligations des parties seront suspendues pendant toute la durée de la suspension et reprendront à compter de la cessation de ce dernier.</w:t>
      </w:r>
    </w:p>
    <w:p w14:paraId="6EC720E5" w14:textId="17A40C42" w:rsidR="00B86A2F" w:rsidRPr="00C66C7E" w:rsidRDefault="00B86A2F">
      <w:pPr>
        <w:spacing w:line="288" w:lineRule="auto"/>
        <w:jc w:val="both"/>
        <w:rPr>
          <w:rFonts w:ascii="Verdana" w:hAnsi="Verdana"/>
          <w:sz w:val="18"/>
          <w:szCs w:val="18"/>
        </w:rPr>
      </w:pPr>
      <w:r w:rsidRPr="00C66C7E">
        <w:rPr>
          <w:rFonts w:ascii="Verdana" w:hAnsi="Verdana"/>
          <w:sz w:val="18"/>
          <w:szCs w:val="18"/>
        </w:rPr>
        <w:t xml:space="preserve">Le laboratoire ou l’unité de gestion du passeport de l’athlète doit informer sans délai l’AFLD de la suspension de son accréditation par l’AMA </w:t>
      </w:r>
      <w:r w:rsidR="006332EB">
        <w:rPr>
          <w:rFonts w:ascii="Verdana" w:hAnsi="Verdana"/>
          <w:sz w:val="18"/>
          <w:szCs w:val="18"/>
        </w:rPr>
        <w:t>après</w:t>
      </w:r>
      <w:r w:rsidRPr="00C66C7E">
        <w:rPr>
          <w:rFonts w:ascii="Verdana" w:hAnsi="Verdana"/>
          <w:sz w:val="18"/>
          <w:szCs w:val="18"/>
        </w:rPr>
        <w:t xml:space="preserve"> notification</w:t>
      </w:r>
      <w:r w:rsidR="006332EB">
        <w:rPr>
          <w:rFonts w:ascii="Verdana" w:hAnsi="Verdana"/>
          <w:sz w:val="18"/>
          <w:szCs w:val="18"/>
        </w:rPr>
        <w:t xml:space="preserve"> officielle</w:t>
      </w:r>
      <w:r w:rsidRPr="00C66C7E">
        <w:rPr>
          <w:rFonts w:ascii="Verdana" w:hAnsi="Verdana"/>
          <w:sz w:val="18"/>
          <w:szCs w:val="18"/>
        </w:rPr>
        <w:t xml:space="preserve"> de cette mesure.</w:t>
      </w:r>
    </w:p>
    <w:p w14:paraId="6845D1B2" w14:textId="77777777" w:rsidR="00B86A2F" w:rsidRPr="00C66C7E" w:rsidRDefault="00B86A2F">
      <w:pPr>
        <w:spacing w:line="288" w:lineRule="auto"/>
        <w:jc w:val="both"/>
        <w:rPr>
          <w:rFonts w:ascii="Verdana" w:hAnsi="Verdana"/>
          <w:sz w:val="18"/>
          <w:szCs w:val="18"/>
        </w:rPr>
      </w:pPr>
    </w:p>
    <w:p w14:paraId="598A9811" w14:textId="55259D1D" w:rsidR="00B86A2F" w:rsidRPr="00C66C7E" w:rsidRDefault="00B86A2F">
      <w:pPr>
        <w:spacing w:line="288" w:lineRule="auto"/>
        <w:jc w:val="both"/>
        <w:rPr>
          <w:rFonts w:ascii="Verdana" w:hAnsi="Verdana"/>
          <w:sz w:val="18"/>
          <w:szCs w:val="18"/>
        </w:rPr>
      </w:pPr>
      <w:r w:rsidRPr="00C66C7E">
        <w:rPr>
          <w:rFonts w:ascii="Verdana" w:hAnsi="Verdana"/>
          <w:sz w:val="18"/>
          <w:szCs w:val="18"/>
        </w:rPr>
        <w:t>Dès la prise d’effet de la suspension notifiée au laboratoire, le pouvoir adjudicateur se réserve la possibilité de faire appel à un autre prestataire tiers</w:t>
      </w:r>
      <w:r w:rsidR="00681F64" w:rsidRPr="00C66C7E">
        <w:rPr>
          <w:rFonts w:ascii="Verdana" w:hAnsi="Verdana"/>
          <w:sz w:val="18"/>
          <w:szCs w:val="18"/>
        </w:rPr>
        <w:t>, remplissant les conditions d’accréditation de l’AMA</w:t>
      </w:r>
      <w:r w:rsidR="00681F64">
        <w:rPr>
          <w:rFonts w:ascii="Verdana" w:hAnsi="Verdana"/>
          <w:sz w:val="18"/>
          <w:szCs w:val="18"/>
        </w:rPr>
        <w:t>,</w:t>
      </w:r>
      <w:r w:rsidR="00681F64" w:rsidRPr="00C66C7E">
        <w:rPr>
          <w:rFonts w:ascii="Verdana" w:hAnsi="Verdana"/>
          <w:sz w:val="18"/>
          <w:szCs w:val="18"/>
        </w:rPr>
        <w:t xml:space="preserve"> </w:t>
      </w:r>
      <w:r w:rsidRPr="00C66C7E">
        <w:rPr>
          <w:rFonts w:ascii="Verdana" w:hAnsi="Verdana"/>
          <w:sz w:val="18"/>
          <w:szCs w:val="18"/>
        </w:rPr>
        <w:t>à ses frais et risques pour la durée de la suspension. Dans ce cas, aucune indemnité ne sera due par le pouvoir adjudicateur au titulaire.</w:t>
      </w:r>
    </w:p>
    <w:p w14:paraId="34F8AE6D" w14:textId="77777777" w:rsidR="00B86A2F" w:rsidRPr="00C66C7E" w:rsidRDefault="00B86A2F">
      <w:pPr>
        <w:spacing w:line="288" w:lineRule="auto"/>
        <w:jc w:val="both"/>
        <w:rPr>
          <w:rFonts w:ascii="Verdana" w:hAnsi="Verdana"/>
          <w:sz w:val="18"/>
          <w:szCs w:val="18"/>
        </w:rPr>
      </w:pPr>
    </w:p>
    <w:p w14:paraId="434854CD" w14:textId="77777777" w:rsidR="00B86A2F" w:rsidRPr="00C66C7E" w:rsidRDefault="00B86A2F">
      <w:pPr>
        <w:spacing w:line="288" w:lineRule="auto"/>
        <w:jc w:val="both"/>
        <w:rPr>
          <w:rFonts w:ascii="Verdana" w:hAnsi="Verdana"/>
          <w:sz w:val="18"/>
          <w:szCs w:val="18"/>
        </w:rPr>
      </w:pPr>
      <w:r w:rsidRPr="00C66C7E">
        <w:rPr>
          <w:rFonts w:ascii="Verdana" w:hAnsi="Verdana"/>
          <w:sz w:val="18"/>
          <w:szCs w:val="18"/>
        </w:rPr>
        <w:t>A cet effet, le titulaire s’engage à faciliter le transfert provisoire des prestations en cause et notamment, sous réserve de l'obtention des autorisations nécessaires, à remettre tous échantillons, documents spécifiques, utilisés dans le cadre du présent marché pour faciliter ledit prestataire tiers dans l'exécution d'une prestation comparable à la présente, directement ou indirectement, pendant la seule durée de la suspension, et jusqu'au redémarrage par le titulaire de l'exécution des prestations.</w:t>
      </w:r>
    </w:p>
    <w:p w14:paraId="48EA2812" w14:textId="77777777" w:rsidR="00B86A2F" w:rsidRPr="00C66C7E" w:rsidRDefault="00B86A2F">
      <w:pPr>
        <w:spacing w:line="288" w:lineRule="auto"/>
        <w:jc w:val="both"/>
        <w:rPr>
          <w:rFonts w:ascii="Verdana" w:hAnsi="Verdana"/>
          <w:sz w:val="18"/>
          <w:szCs w:val="18"/>
        </w:rPr>
      </w:pPr>
    </w:p>
    <w:p w14:paraId="5A100E15" w14:textId="4FCA2E81" w:rsidR="00B86A2F" w:rsidRPr="00C66C7E" w:rsidRDefault="00B86A2F">
      <w:pPr>
        <w:spacing w:line="288" w:lineRule="auto"/>
        <w:jc w:val="both"/>
        <w:rPr>
          <w:rFonts w:ascii="Verdana" w:hAnsi="Verdana"/>
          <w:sz w:val="18"/>
          <w:szCs w:val="18"/>
        </w:rPr>
      </w:pPr>
      <w:commentRangeStart w:id="171"/>
      <w:commentRangeStart w:id="172"/>
      <w:r w:rsidRPr="00C66C7E">
        <w:rPr>
          <w:rFonts w:ascii="Verdana" w:hAnsi="Verdana"/>
          <w:sz w:val="18"/>
          <w:szCs w:val="18"/>
        </w:rPr>
        <w:t xml:space="preserve">En cas de perte d’accréditation par le laboratoire ou l’unité de gestion du passeport de l’athlète, le titulaire concerné par cette perte informe l’AFLD dès la notification de cette mesure et au plus tard dans la semaine. </w:t>
      </w:r>
      <w:commentRangeEnd w:id="171"/>
      <w:r w:rsidR="00073D9B">
        <w:rPr>
          <w:rStyle w:val="Marquedecommentaire"/>
          <w:rFonts w:ascii="Verdana" w:eastAsia="Times New Roman" w:hAnsi="Verdana"/>
          <w:bdr w:val="none" w:sz="0" w:space="0" w:color="auto"/>
          <w:lang w:eastAsia="ja-JP"/>
        </w:rPr>
        <w:commentReference w:id="171"/>
      </w:r>
      <w:commentRangeEnd w:id="172"/>
      <w:r w:rsidR="0036580F">
        <w:rPr>
          <w:rStyle w:val="Marquedecommentaire"/>
          <w:rFonts w:ascii="Verdana" w:eastAsia="Times New Roman" w:hAnsi="Verdana"/>
          <w:bdr w:val="none" w:sz="0" w:space="0" w:color="auto"/>
          <w:lang w:eastAsia="ja-JP"/>
        </w:rPr>
        <w:commentReference w:id="172"/>
      </w:r>
      <w:commentRangeStart w:id="173"/>
      <w:commentRangeStart w:id="174"/>
      <w:r w:rsidRPr="00C66C7E">
        <w:rPr>
          <w:rFonts w:ascii="Verdana" w:hAnsi="Verdana"/>
          <w:sz w:val="18"/>
          <w:szCs w:val="18"/>
        </w:rPr>
        <w:t>L’AFLD peut, dans ce cadre, sans délai et sans pénalité, procéder à la résiliation du lot concerné.</w:t>
      </w:r>
      <w:commentRangeEnd w:id="173"/>
      <w:r w:rsidR="00073D9B">
        <w:rPr>
          <w:rStyle w:val="Marquedecommentaire"/>
          <w:rFonts w:ascii="Verdana" w:eastAsia="Times New Roman" w:hAnsi="Verdana"/>
          <w:bdr w:val="none" w:sz="0" w:space="0" w:color="auto"/>
          <w:lang w:eastAsia="ja-JP"/>
        </w:rPr>
        <w:commentReference w:id="173"/>
      </w:r>
      <w:commentRangeEnd w:id="174"/>
      <w:r w:rsidR="0036580F">
        <w:rPr>
          <w:rStyle w:val="Marquedecommentaire"/>
          <w:rFonts w:ascii="Verdana" w:eastAsia="Times New Roman" w:hAnsi="Verdana"/>
          <w:bdr w:val="none" w:sz="0" w:space="0" w:color="auto"/>
          <w:lang w:eastAsia="ja-JP"/>
        </w:rPr>
        <w:commentReference w:id="174"/>
      </w:r>
    </w:p>
    <w:p w14:paraId="1A66FA66" w14:textId="7BA0C9A8" w:rsidR="00B86A2F" w:rsidRPr="00C66C7E" w:rsidRDefault="00B86A2F">
      <w:pPr>
        <w:spacing w:line="288" w:lineRule="auto"/>
        <w:jc w:val="both"/>
        <w:rPr>
          <w:rFonts w:ascii="Verdana" w:hAnsi="Verdana"/>
          <w:sz w:val="18"/>
          <w:szCs w:val="18"/>
        </w:rPr>
      </w:pPr>
    </w:p>
    <w:p w14:paraId="5F283AD6" w14:textId="02128EB1" w:rsidR="00B86A2F" w:rsidRPr="00C66C7E" w:rsidRDefault="00B86A2F">
      <w:pPr>
        <w:keepNext/>
        <w:spacing w:line="288" w:lineRule="auto"/>
        <w:jc w:val="both"/>
        <w:outlineLvl w:val="1"/>
        <w:rPr>
          <w:rFonts w:ascii="Verdana" w:hAnsi="Verdana"/>
          <w:sz w:val="18"/>
          <w:szCs w:val="18"/>
          <w:u w:val="single"/>
        </w:rPr>
      </w:pPr>
      <w:bookmarkStart w:id="175" w:name="_Toc270062895"/>
      <w:bookmarkStart w:id="176" w:name="_Toc433647449"/>
      <w:bookmarkStart w:id="177" w:name="_Toc197964630"/>
      <w:r w:rsidRPr="00C66C7E">
        <w:rPr>
          <w:rFonts w:ascii="Verdana" w:hAnsi="Verdana"/>
          <w:sz w:val="18"/>
          <w:szCs w:val="18"/>
          <w:u w:val="single"/>
        </w:rPr>
        <w:t>4.9. Données à caractère personnel</w:t>
      </w:r>
      <w:bookmarkEnd w:id="175"/>
      <w:bookmarkEnd w:id="176"/>
      <w:bookmarkEnd w:id="177"/>
    </w:p>
    <w:p w14:paraId="256606F3" w14:textId="77777777" w:rsidR="00B86A2F" w:rsidRPr="00C66C7E" w:rsidRDefault="00B86A2F">
      <w:pPr>
        <w:spacing w:line="288" w:lineRule="auto"/>
        <w:jc w:val="both"/>
        <w:rPr>
          <w:rFonts w:ascii="Verdana" w:hAnsi="Verdana"/>
          <w:iCs/>
          <w:sz w:val="18"/>
          <w:szCs w:val="18"/>
        </w:rPr>
      </w:pPr>
    </w:p>
    <w:p w14:paraId="56255EA2" w14:textId="65706D59" w:rsidR="00B86A2F" w:rsidRPr="00C66C7E" w:rsidRDefault="00B86A2F">
      <w:pPr>
        <w:spacing w:line="288" w:lineRule="auto"/>
        <w:jc w:val="both"/>
        <w:rPr>
          <w:rFonts w:ascii="Verdana" w:hAnsi="Verdana"/>
          <w:iCs/>
          <w:sz w:val="18"/>
          <w:szCs w:val="18"/>
        </w:rPr>
      </w:pPr>
      <w:r w:rsidRPr="00C66C7E">
        <w:rPr>
          <w:rFonts w:ascii="Verdana" w:hAnsi="Verdana"/>
          <w:iCs/>
          <w:sz w:val="18"/>
          <w:szCs w:val="18"/>
        </w:rPr>
        <w:t xml:space="preserve">Le titulaire du lot </w:t>
      </w:r>
      <w:r w:rsidR="00BA3A33">
        <w:rPr>
          <w:rFonts w:ascii="Verdana" w:hAnsi="Verdana"/>
          <w:iCs/>
          <w:sz w:val="18"/>
          <w:szCs w:val="18"/>
        </w:rPr>
        <w:t>2</w:t>
      </w:r>
      <w:r w:rsidRPr="00C66C7E">
        <w:rPr>
          <w:rFonts w:ascii="Verdana" w:hAnsi="Verdana"/>
          <w:iCs/>
          <w:sz w:val="18"/>
          <w:szCs w:val="18"/>
        </w:rPr>
        <w:t xml:space="preserve"> est informé que l’exploitation des données contenues dans le progiciel ADAMS mis à disposition par l’</w:t>
      </w:r>
      <w:r w:rsidR="00B74BD3">
        <w:rPr>
          <w:rFonts w:ascii="Verdana" w:hAnsi="Verdana"/>
          <w:iCs/>
          <w:sz w:val="18"/>
          <w:szCs w:val="18"/>
        </w:rPr>
        <w:t>A</w:t>
      </w:r>
      <w:r w:rsidRPr="00C66C7E">
        <w:rPr>
          <w:rFonts w:ascii="Verdana" w:hAnsi="Verdana"/>
          <w:iCs/>
          <w:sz w:val="18"/>
          <w:szCs w:val="18"/>
        </w:rPr>
        <w:t>gence mondiale antidopage concerne des données personnelles.</w:t>
      </w:r>
    </w:p>
    <w:p w14:paraId="72AC5C31" w14:textId="77777777" w:rsidR="00B86A2F" w:rsidRPr="00C66C7E" w:rsidRDefault="00B86A2F">
      <w:pPr>
        <w:spacing w:line="288" w:lineRule="auto"/>
        <w:jc w:val="both"/>
        <w:rPr>
          <w:rFonts w:ascii="Verdana" w:hAnsi="Verdana"/>
          <w:iCs/>
          <w:sz w:val="18"/>
          <w:szCs w:val="18"/>
        </w:rPr>
      </w:pPr>
    </w:p>
    <w:p w14:paraId="5959C0DB" w14:textId="363AD2AC" w:rsidR="00B86A2F" w:rsidRPr="00C66C7E" w:rsidRDefault="00B86A2F">
      <w:pPr>
        <w:spacing w:line="288" w:lineRule="auto"/>
        <w:jc w:val="both"/>
        <w:rPr>
          <w:rFonts w:ascii="Verdana" w:hAnsi="Verdana"/>
          <w:iCs/>
          <w:sz w:val="18"/>
          <w:szCs w:val="18"/>
        </w:rPr>
      </w:pPr>
      <w:r w:rsidRPr="00C66C7E">
        <w:rPr>
          <w:rFonts w:ascii="Verdana" w:hAnsi="Verdana"/>
          <w:iCs/>
          <w:sz w:val="18"/>
          <w:szCs w:val="18"/>
        </w:rPr>
        <w:t>A cet égard, il est expressément stipulé entre les parties que le pouvoir adjudicateur demeure le responsable du traitement et conserve l’entière maîtrise de ses données, le titulaire n’agissant qu’en qualité de sous-traitant au sens des dispositions légales relatives à la protection des données à caractère personnel, notamment le</w:t>
      </w:r>
      <w:r w:rsidR="00CE05B8">
        <w:rPr>
          <w:rFonts w:ascii="Verdana" w:hAnsi="Verdana"/>
          <w:iCs/>
          <w:sz w:val="18"/>
          <w:szCs w:val="18"/>
        </w:rPr>
        <w:t xml:space="preserve"> </w:t>
      </w:r>
      <w:r w:rsidRPr="00C66C7E">
        <w:rPr>
          <w:rFonts w:ascii="Verdana" w:hAnsi="Verdana"/>
          <w:iCs/>
          <w:sz w:val="18"/>
          <w:szCs w:val="18"/>
        </w:rPr>
        <w:t xml:space="preserve">règlement général sur la protection des données </w:t>
      </w:r>
      <w:r w:rsidR="00B74BD3" w:rsidRPr="00C66C7E">
        <w:rPr>
          <w:rFonts w:ascii="Verdana" w:hAnsi="Verdana"/>
          <w:iCs/>
          <w:sz w:val="18"/>
          <w:szCs w:val="18"/>
        </w:rPr>
        <w:t>(RGPD)</w:t>
      </w:r>
      <w:r w:rsidR="00B74BD3">
        <w:rPr>
          <w:rFonts w:ascii="Verdana" w:hAnsi="Verdana"/>
          <w:iCs/>
          <w:sz w:val="18"/>
          <w:szCs w:val="18"/>
        </w:rPr>
        <w:t xml:space="preserve"> </w:t>
      </w:r>
      <w:r w:rsidRPr="00C66C7E">
        <w:rPr>
          <w:rFonts w:ascii="Verdana" w:hAnsi="Verdana"/>
          <w:iCs/>
          <w:sz w:val="18"/>
          <w:szCs w:val="18"/>
        </w:rPr>
        <w:t>et de la loi Informatique et Libertés.</w:t>
      </w:r>
      <w:r w:rsidR="00BA3A33">
        <w:rPr>
          <w:rFonts w:ascii="Verdana" w:hAnsi="Verdana"/>
          <w:iCs/>
          <w:sz w:val="18"/>
          <w:szCs w:val="18"/>
        </w:rPr>
        <w:t xml:space="preserve"> </w:t>
      </w:r>
      <w:r w:rsidRPr="00C66C7E">
        <w:rPr>
          <w:rFonts w:ascii="Verdana" w:hAnsi="Verdana"/>
          <w:iCs/>
          <w:sz w:val="18"/>
          <w:szCs w:val="18"/>
        </w:rPr>
        <w:t xml:space="preserve">Dès lors, dans le cadre de l’exécution du lot </w:t>
      </w:r>
      <w:r w:rsidR="00BA3A33">
        <w:rPr>
          <w:rFonts w:ascii="Verdana" w:hAnsi="Verdana"/>
          <w:iCs/>
          <w:sz w:val="18"/>
          <w:szCs w:val="18"/>
        </w:rPr>
        <w:t>2</w:t>
      </w:r>
      <w:r w:rsidRPr="00C66C7E">
        <w:rPr>
          <w:rFonts w:ascii="Verdana" w:hAnsi="Verdana"/>
          <w:iCs/>
          <w:sz w:val="18"/>
          <w:szCs w:val="18"/>
        </w:rPr>
        <w:t>, le titulaire agira exclusivement pour le compte du pouvoir adjudicateur, sur le fondement des stipulations du marché et les seules instructions du pouvoir adjudicateur</w:t>
      </w:r>
      <w:r w:rsidR="00E22E5A" w:rsidRPr="00C66C7E">
        <w:rPr>
          <w:rFonts w:ascii="Verdana" w:hAnsi="Verdana"/>
          <w:iCs/>
          <w:sz w:val="18"/>
          <w:szCs w:val="18"/>
        </w:rPr>
        <w:t>,</w:t>
      </w:r>
      <w:r w:rsidRPr="00C66C7E">
        <w:rPr>
          <w:rFonts w:ascii="Verdana" w:hAnsi="Verdana"/>
          <w:iCs/>
          <w:sz w:val="18"/>
          <w:szCs w:val="18"/>
        </w:rPr>
        <w:t xml:space="preserve"> et conformément à ces dernières. </w:t>
      </w:r>
    </w:p>
    <w:p w14:paraId="6348718A" w14:textId="77777777" w:rsidR="00B86A2F" w:rsidRPr="00C66C7E" w:rsidRDefault="00B86A2F">
      <w:pPr>
        <w:spacing w:line="288" w:lineRule="auto"/>
        <w:jc w:val="both"/>
        <w:rPr>
          <w:rFonts w:ascii="Verdana" w:hAnsi="Verdana"/>
          <w:iCs/>
          <w:sz w:val="18"/>
          <w:szCs w:val="18"/>
        </w:rPr>
      </w:pPr>
      <w:bookmarkStart w:id="178" w:name="_Toc11423086"/>
      <w:r w:rsidRPr="00C66C7E">
        <w:rPr>
          <w:rFonts w:ascii="Verdana" w:hAnsi="Verdana"/>
          <w:iCs/>
          <w:sz w:val="18"/>
          <w:szCs w:val="18"/>
        </w:rPr>
        <w:t>Le titulaire s’engage à présenter des garanties suffisantes quant à la mise en œuvre de mesures techniques et organisationnelles appropriées de manière à ce que les traitements de données à caractère personnel réalisés pour le compte du pouvoir adjudicateur répondent aux exigences du règlement (UE) 2016/679 du Parlement européen et du Conseil du 27 avril 2016 (« RGPD ») et à la loi n° 78-17 du 6 janvier 1978 relative à l’informatique, aux fichiers et aux libertés modifiée, et garantissent la protection des droits des personnes concernées.</w:t>
      </w:r>
      <w:bookmarkEnd w:id="178"/>
    </w:p>
    <w:p w14:paraId="70C99F80" w14:textId="1A49E9DD" w:rsidR="00687CDA" w:rsidRDefault="00B86A2F">
      <w:pPr>
        <w:spacing w:line="288" w:lineRule="auto"/>
        <w:jc w:val="both"/>
        <w:rPr>
          <w:ins w:id="179" w:author="Floriane Cavel" w:date="2025-10-16T19:15:00Z"/>
          <w:rFonts w:ascii="Verdana" w:hAnsi="Verdana"/>
          <w:iCs/>
          <w:sz w:val="18"/>
          <w:szCs w:val="18"/>
        </w:rPr>
      </w:pPr>
      <w:moveFromRangeStart w:id="180" w:author="Floriane Cavel" w:date="2025-10-16T19:20:00Z" w:name="move211534824"/>
      <w:moveFrom w:id="181" w:author="Floriane Cavel" w:date="2025-10-16T19:20:00Z">
        <w:r w:rsidRPr="00C66C7E" w:rsidDel="00687CDA">
          <w:rPr>
            <w:rFonts w:ascii="Verdana" w:hAnsi="Verdana"/>
            <w:iCs/>
            <w:sz w:val="18"/>
            <w:szCs w:val="18"/>
          </w:rPr>
          <w:t>Conformément à l’article 28 du RGPD, l’objet et les conditions de mise en œuvre des traitements de données susvisés</w:t>
        </w:r>
        <w:r w:rsidR="00E22E5A" w:rsidRPr="00C66C7E" w:rsidDel="00687CDA">
          <w:rPr>
            <w:rFonts w:ascii="Verdana" w:hAnsi="Verdana"/>
            <w:iCs/>
            <w:sz w:val="18"/>
            <w:szCs w:val="18"/>
          </w:rPr>
          <w:t xml:space="preserve"> sont définis dans </w:t>
        </w:r>
        <w:r w:rsidRPr="00C66C7E" w:rsidDel="00687CDA">
          <w:rPr>
            <w:rFonts w:ascii="Verdana" w:hAnsi="Verdana"/>
            <w:iCs/>
            <w:sz w:val="18"/>
            <w:szCs w:val="18"/>
          </w:rPr>
          <w:t xml:space="preserve">l’annexe </w:t>
        </w:r>
        <w:r w:rsidR="00E22E5A" w:rsidRPr="00C66C7E" w:rsidDel="00687CDA">
          <w:rPr>
            <w:rFonts w:ascii="Verdana" w:hAnsi="Verdana"/>
            <w:iCs/>
            <w:sz w:val="18"/>
            <w:szCs w:val="18"/>
          </w:rPr>
          <w:t xml:space="preserve">au présent CCAP </w:t>
        </w:r>
        <w:r w:rsidRPr="00C66C7E" w:rsidDel="00687CDA">
          <w:rPr>
            <w:rFonts w:ascii="Verdana" w:hAnsi="Verdana"/>
            <w:iCs/>
            <w:sz w:val="18"/>
            <w:szCs w:val="18"/>
          </w:rPr>
          <w:t>relative à la protection des données à caractère personnel.</w:t>
        </w:r>
      </w:moveFrom>
      <w:moveFromRangeEnd w:id="180"/>
    </w:p>
    <w:p w14:paraId="45E77D84" w14:textId="47BB2C56" w:rsidR="00687CDA" w:rsidRPr="00C66C7E" w:rsidRDefault="00687CDA">
      <w:pPr>
        <w:spacing w:line="288" w:lineRule="auto"/>
        <w:jc w:val="both"/>
        <w:rPr>
          <w:rFonts w:ascii="Verdana" w:hAnsi="Verdana"/>
          <w:iCs/>
          <w:sz w:val="18"/>
          <w:szCs w:val="18"/>
        </w:rPr>
      </w:pPr>
      <w:commentRangeStart w:id="182"/>
      <w:ins w:id="183" w:author="Floriane Cavel" w:date="2025-10-16T19:15:00Z">
        <w:r>
          <w:rPr>
            <w:rFonts w:ascii="Verdana" w:hAnsi="Verdana"/>
            <w:iCs/>
            <w:sz w:val="18"/>
            <w:szCs w:val="18"/>
          </w:rPr>
          <w:t>A cet égard,</w:t>
        </w:r>
      </w:ins>
      <w:ins w:id="184" w:author="Floriane Cavel" w:date="2025-10-16T19:16:00Z">
        <w:r>
          <w:rPr>
            <w:rFonts w:ascii="Verdana" w:hAnsi="Verdana"/>
            <w:iCs/>
            <w:sz w:val="18"/>
            <w:szCs w:val="18"/>
          </w:rPr>
          <w:t xml:space="preserve"> il est souligné que le</w:t>
        </w:r>
      </w:ins>
      <w:ins w:id="185" w:author="Floriane Cavel" w:date="2025-10-16T19:15:00Z">
        <w:r>
          <w:rPr>
            <w:rFonts w:ascii="Verdana" w:hAnsi="Verdana"/>
            <w:iCs/>
            <w:sz w:val="18"/>
            <w:szCs w:val="18"/>
          </w:rPr>
          <w:t xml:space="preserve"> progiciel </w:t>
        </w:r>
      </w:ins>
      <w:ins w:id="186" w:author="Floriane Cavel" w:date="2025-10-16T19:16:00Z">
        <w:r>
          <w:rPr>
            <w:rFonts w:ascii="Verdana" w:hAnsi="Verdana"/>
            <w:iCs/>
            <w:sz w:val="18"/>
            <w:szCs w:val="18"/>
          </w:rPr>
          <w:t xml:space="preserve">ADAMS </w:t>
        </w:r>
      </w:ins>
      <w:ins w:id="187" w:author="Floriane Cavel" w:date="2025-10-16T19:15:00Z">
        <w:r>
          <w:rPr>
            <w:rFonts w:ascii="Verdana" w:hAnsi="Verdana"/>
            <w:iCs/>
            <w:sz w:val="18"/>
            <w:szCs w:val="18"/>
          </w:rPr>
          <w:t xml:space="preserve">est une plateforme hébergée dans un centre de données situé à Montréal, au Canada. </w:t>
        </w:r>
      </w:ins>
      <w:ins w:id="188" w:author="Floriane Cavel" w:date="2025-10-16T19:17:00Z">
        <w:r>
          <w:rPr>
            <w:rFonts w:ascii="Verdana" w:hAnsi="Verdana"/>
            <w:iCs/>
            <w:sz w:val="18"/>
            <w:szCs w:val="18"/>
          </w:rPr>
          <w:t>Les données transférées au Canada bénéficient du même niveau de protection que celui garanti pa</w:t>
        </w:r>
      </w:ins>
      <w:ins w:id="189" w:author="Floriane Cavel" w:date="2025-10-16T19:18:00Z">
        <w:r>
          <w:rPr>
            <w:rFonts w:ascii="Verdana" w:hAnsi="Verdana"/>
            <w:iCs/>
            <w:sz w:val="18"/>
            <w:szCs w:val="18"/>
          </w:rPr>
          <w:t xml:space="preserve">r le RGPD en vertu de la décision d’adéquation de la Commission européenne 2002/2/CE du 20 décembre 2001 </w:t>
        </w:r>
      </w:ins>
      <w:ins w:id="190" w:author="Floriane Cavel" w:date="2025-10-16T19:19:00Z">
        <w:r w:rsidRPr="00687CDA">
          <w:rPr>
            <w:rFonts w:ascii="Verdana" w:hAnsi="Verdana"/>
            <w:iCs/>
            <w:sz w:val="18"/>
            <w:szCs w:val="18"/>
          </w:rPr>
          <w:t xml:space="preserve">constatant, conformément à la directive 95/46/CE du Parlement européen et du Conseil, le niveau de protection adéquat des données à caractère personnel assuré par la loi canadienne </w:t>
        </w:r>
      </w:ins>
      <w:ins w:id="191" w:author="Floriane Cavel" w:date="2025-10-16T19:20:00Z">
        <w:r w:rsidRPr="00687CDA">
          <w:rPr>
            <w:rFonts w:ascii="Verdana" w:hAnsi="Verdana"/>
            <w:iCs/>
            <w:sz w:val="18"/>
            <w:szCs w:val="18"/>
          </w:rPr>
          <w:t>sur la protection</w:t>
        </w:r>
      </w:ins>
      <w:ins w:id="192" w:author="Floriane Cavel" w:date="2025-10-16T19:19:00Z">
        <w:r w:rsidRPr="00687CDA">
          <w:rPr>
            <w:rFonts w:ascii="Verdana" w:hAnsi="Verdana"/>
            <w:iCs/>
            <w:sz w:val="18"/>
            <w:szCs w:val="18"/>
          </w:rPr>
          <w:t xml:space="preserve"> des renseignements personnels et les documents électroniques (LPRPDE)</w:t>
        </w:r>
        <w:r>
          <w:rPr>
            <w:rFonts w:ascii="Verdana" w:hAnsi="Verdana"/>
            <w:iCs/>
            <w:sz w:val="18"/>
            <w:szCs w:val="18"/>
          </w:rPr>
          <w:t>.</w:t>
        </w:r>
      </w:ins>
      <w:ins w:id="193" w:author="Floriane Cavel" w:date="2025-10-16T19:20:00Z">
        <w:r>
          <w:rPr>
            <w:rFonts w:ascii="Verdana" w:hAnsi="Verdana"/>
            <w:iCs/>
            <w:sz w:val="18"/>
            <w:szCs w:val="18"/>
          </w:rPr>
          <w:t xml:space="preserve"> </w:t>
        </w:r>
      </w:ins>
      <w:ins w:id="194" w:author="Floriane Cavel" w:date="2025-10-16T19:22:00Z">
        <w:r w:rsidRPr="00687CDA">
          <w:rPr>
            <w:rFonts w:ascii="Verdana" w:hAnsi="Verdana"/>
            <w:iCs/>
            <w:sz w:val="18"/>
            <w:szCs w:val="18"/>
          </w:rPr>
          <w:t>Dès lors, le partage de données personnelles par l’intermédiaire d’ADAMS remplit les conditions fixées par le RGPD pour le transfert international de données.</w:t>
        </w:r>
        <w:commentRangeEnd w:id="182"/>
        <w:r>
          <w:rPr>
            <w:rStyle w:val="Marquedecommentaire"/>
            <w:rFonts w:ascii="Verdana" w:eastAsia="Times New Roman" w:hAnsi="Verdana"/>
            <w:bdr w:val="none" w:sz="0" w:space="0" w:color="auto"/>
            <w:lang w:eastAsia="ja-JP"/>
          </w:rPr>
          <w:commentReference w:id="182"/>
        </w:r>
      </w:ins>
    </w:p>
    <w:p w14:paraId="16CDF9AF" w14:textId="77777777" w:rsidR="00687CDA" w:rsidRDefault="00687CDA" w:rsidP="00687CDA">
      <w:pPr>
        <w:spacing w:line="288" w:lineRule="auto"/>
        <w:jc w:val="both"/>
        <w:rPr>
          <w:ins w:id="196" w:author="Floriane Cavel" w:date="2025-10-16T19:20:00Z"/>
          <w:rFonts w:ascii="Verdana" w:hAnsi="Verdana"/>
          <w:iCs/>
          <w:sz w:val="18"/>
          <w:szCs w:val="18"/>
        </w:rPr>
      </w:pPr>
    </w:p>
    <w:p w14:paraId="209D738B" w14:textId="53664E12" w:rsidR="00687CDA" w:rsidRDefault="00687CDA" w:rsidP="00687CDA">
      <w:pPr>
        <w:spacing w:line="288" w:lineRule="auto"/>
        <w:jc w:val="both"/>
        <w:rPr>
          <w:moveTo w:id="197" w:author="Floriane Cavel" w:date="2025-10-16T19:20:00Z"/>
          <w:rFonts w:ascii="Verdana" w:hAnsi="Verdana"/>
          <w:iCs/>
          <w:sz w:val="18"/>
          <w:szCs w:val="18"/>
        </w:rPr>
      </w:pPr>
      <w:moveToRangeStart w:id="198" w:author="Floriane Cavel" w:date="2025-10-16T19:20:00Z" w:name="move211534824"/>
      <w:moveTo w:id="199" w:author="Floriane Cavel" w:date="2025-10-16T19:20:00Z">
        <w:r w:rsidRPr="00C66C7E">
          <w:rPr>
            <w:rFonts w:ascii="Verdana" w:hAnsi="Verdana"/>
            <w:iCs/>
            <w:sz w:val="18"/>
            <w:szCs w:val="18"/>
          </w:rPr>
          <w:t>Conformément à l’article 28 du RGPD, l’objet et les conditions de mise en œuvre des traitements de données susvisés sont définis dans l’annexe au présent CCAP relative à la protection des données à caractère personnel.</w:t>
        </w:r>
      </w:moveTo>
    </w:p>
    <w:moveToRangeEnd w:id="198"/>
    <w:p w14:paraId="32A318FF" w14:textId="77777777" w:rsidR="00B86A2F" w:rsidRPr="00C66C7E" w:rsidRDefault="00B86A2F">
      <w:pPr>
        <w:spacing w:line="288" w:lineRule="auto"/>
        <w:jc w:val="both"/>
        <w:rPr>
          <w:rFonts w:ascii="Verdana" w:hAnsi="Verdana"/>
          <w:iCs/>
          <w:sz w:val="18"/>
          <w:szCs w:val="18"/>
        </w:rPr>
      </w:pPr>
    </w:p>
    <w:p w14:paraId="3602B54C" w14:textId="77777777" w:rsidR="00B86A2F" w:rsidRPr="00C66C7E" w:rsidRDefault="00B86A2F">
      <w:pPr>
        <w:spacing w:line="288" w:lineRule="auto"/>
        <w:jc w:val="both"/>
        <w:rPr>
          <w:rFonts w:ascii="Verdana" w:hAnsi="Verdana"/>
          <w:iCs/>
          <w:sz w:val="18"/>
          <w:szCs w:val="18"/>
        </w:rPr>
      </w:pPr>
      <w:r w:rsidRPr="00C66C7E">
        <w:rPr>
          <w:rFonts w:ascii="Verdana" w:hAnsi="Verdana"/>
          <w:iCs/>
          <w:sz w:val="18"/>
          <w:szCs w:val="18"/>
        </w:rPr>
        <w:t xml:space="preserve">Dans la mesure où elles lui sont confiées, la gestion des autorisations d’accès </w:t>
      </w:r>
      <w:commentRangeStart w:id="200"/>
      <w:commentRangeStart w:id="201"/>
      <w:r w:rsidRPr="00C66C7E">
        <w:rPr>
          <w:rFonts w:ascii="Verdana" w:hAnsi="Verdana"/>
          <w:iCs/>
          <w:sz w:val="18"/>
          <w:szCs w:val="18"/>
        </w:rPr>
        <w:t xml:space="preserve">logique </w:t>
      </w:r>
      <w:commentRangeEnd w:id="200"/>
      <w:r w:rsidR="003A60FD">
        <w:rPr>
          <w:rStyle w:val="Marquedecommentaire"/>
          <w:rFonts w:ascii="Verdana" w:eastAsia="Times New Roman" w:hAnsi="Verdana"/>
          <w:bdr w:val="none" w:sz="0" w:space="0" w:color="auto"/>
          <w:lang w:eastAsia="ja-JP"/>
        </w:rPr>
        <w:commentReference w:id="200"/>
      </w:r>
      <w:commentRangeEnd w:id="201"/>
      <w:r w:rsidR="0036580F">
        <w:rPr>
          <w:rStyle w:val="Marquedecommentaire"/>
          <w:rFonts w:ascii="Verdana" w:eastAsia="Times New Roman" w:hAnsi="Verdana"/>
          <w:bdr w:val="none" w:sz="0" w:space="0" w:color="auto"/>
          <w:lang w:eastAsia="ja-JP"/>
        </w:rPr>
        <w:commentReference w:id="201"/>
      </w:r>
      <w:r w:rsidRPr="00C66C7E">
        <w:rPr>
          <w:rFonts w:ascii="Verdana" w:hAnsi="Verdana"/>
          <w:iCs/>
          <w:sz w:val="18"/>
          <w:szCs w:val="18"/>
        </w:rPr>
        <w:t>à ADAMS et physique à ses locaux devront faire l’objet d’un soin attentif de la part du titulaire et d’une très forte réactivité de sa part ainsi que de la mise en œuvre des éléments de traçabilité nécessaires conformément aux stipulations ci-dessus.</w:t>
      </w:r>
    </w:p>
    <w:p w14:paraId="20F1E31A" w14:textId="77777777" w:rsidR="00B86A2F" w:rsidRPr="00C66C7E" w:rsidRDefault="00B86A2F">
      <w:pPr>
        <w:spacing w:line="288" w:lineRule="auto"/>
        <w:jc w:val="both"/>
        <w:rPr>
          <w:rFonts w:ascii="Verdana" w:hAnsi="Verdana"/>
          <w:b/>
          <w:bCs/>
          <w:iCs/>
          <w:sz w:val="18"/>
          <w:szCs w:val="18"/>
          <w:u w:val="single"/>
        </w:rPr>
      </w:pPr>
    </w:p>
    <w:p w14:paraId="7AA222A6" w14:textId="7B862DBB" w:rsidR="00B86A2F" w:rsidRPr="00C66C7E" w:rsidRDefault="00B86A2F">
      <w:pPr>
        <w:spacing w:line="288" w:lineRule="auto"/>
        <w:jc w:val="both"/>
        <w:rPr>
          <w:rFonts w:ascii="Verdana" w:hAnsi="Verdana"/>
          <w:iCs/>
          <w:sz w:val="18"/>
          <w:szCs w:val="18"/>
        </w:rPr>
      </w:pPr>
      <w:r w:rsidRPr="00C66C7E">
        <w:rPr>
          <w:rFonts w:ascii="Verdana" w:hAnsi="Verdana"/>
          <w:iCs/>
          <w:sz w:val="18"/>
          <w:szCs w:val="18"/>
        </w:rPr>
        <w:t xml:space="preserve">En cas de non-respect des clauses contractuelles visées à l’alinéa précédent, le titulaire s’expose, en fonction de la gravité du manquement, soit à l’application des pénalités prévues dans le CCAP, soit à la résiliation à ses torts du présent marché. </w:t>
      </w:r>
    </w:p>
    <w:p w14:paraId="62763C17" w14:textId="6CEC309E" w:rsidR="00170CE6" w:rsidRPr="00C66C7E" w:rsidRDefault="00170CE6">
      <w:pPr>
        <w:spacing w:line="288" w:lineRule="auto"/>
        <w:jc w:val="both"/>
        <w:rPr>
          <w:rFonts w:ascii="Verdana" w:hAnsi="Verdana"/>
          <w:iCs/>
          <w:sz w:val="18"/>
          <w:szCs w:val="18"/>
        </w:rPr>
      </w:pPr>
    </w:p>
    <w:p w14:paraId="1E094E7D" w14:textId="653E634E" w:rsidR="00170CE6" w:rsidRPr="00C66C7E" w:rsidRDefault="00170CE6">
      <w:pPr>
        <w:keepNext/>
        <w:spacing w:line="288" w:lineRule="auto"/>
        <w:jc w:val="both"/>
        <w:outlineLvl w:val="1"/>
        <w:rPr>
          <w:rFonts w:ascii="Verdana" w:hAnsi="Verdana"/>
          <w:sz w:val="18"/>
          <w:szCs w:val="18"/>
          <w:u w:val="single"/>
        </w:rPr>
      </w:pPr>
      <w:bookmarkStart w:id="202" w:name="_Toc11423059"/>
      <w:bookmarkStart w:id="203" w:name="_Toc197964631"/>
      <w:r w:rsidRPr="00C66C7E">
        <w:rPr>
          <w:rFonts w:ascii="Verdana" w:hAnsi="Verdana"/>
          <w:sz w:val="18"/>
          <w:szCs w:val="18"/>
          <w:u w:val="single"/>
        </w:rPr>
        <w:t xml:space="preserve">4.10. </w:t>
      </w:r>
      <w:commentRangeStart w:id="204"/>
      <w:commentRangeStart w:id="205"/>
      <w:r w:rsidRPr="00C66C7E">
        <w:rPr>
          <w:rFonts w:ascii="Verdana" w:hAnsi="Verdana"/>
          <w:sz w:val="18"/>
          <w:szCs w:val="18"/>
          <w:u w:val="single"/>
        </w:rPr>
        <w:t>Changement d’intervenant à l’initiative du titulaire</w:t>
      </w:r>
      <w:bookmarkEnd w:id="202"/>
      <w:bookmarkEnd w:id="203"/>
      <w:commentRangeEnd w:id="204"/>
      <w:r w:rsidR="003A60FD">
        <w:rPr>
          <w:rStyle w:val="Marquedecommentaire"/>
          <w:rFonts w:ascii="Verdana" w:eastAsia="Times New Roman" w:hAnsi="Verdana"/>
          <w:bdr w:val="none" w:sz="0" w:space="0" w:color="auto"/>
          <w:lang w:eastAsia="ja-JP"/>
        </w:rPr>
        <w:commentReference w:id="204"/>
      </w:r>
      <w:commentRangeEnd w:id="205"/>
      <w:r w:rsidR="0036580F">
        <w:rPr>
          <w:rStyle w:val="Marquedecommentaire"/>
          <w:rFonts w:ascii="Verdana" w:eastAsia="Times New Roman" w:hAnsi="Verdana"/>
          <w:bdr w:val="none" w:sz="0" w:space="0" w:color="auto"/>
          <w:lang w:eastAsia="ja-JP"/>
        </w:rPr>
        <w:commentReference w:id="205"/>
      </w:r>
    </w:p>
    <w:p w14:paraId="6614E6AD" w14:textId="77777777" w:rsidR="00170CE6" w:rsidRPr="00C66C7E" w:rsidRDefault="00170CE6">
      <w:pPr>
        <w:autoSpaceDE w:val="0"/>
        <w:autoSpaceDN w:val="0"/>
        <w:adjustRightInd w:val="0"/>
        <w:spacing w:line="288" w:lineRule="auto"/>
        <w:jc w:val="both"/>
        <w:rPr>
          <w:rFonts w:ascii="Verdana" w:hAnsi="Verdana"/>
          <w:sz w:val="18"/>
          <w:szCs w:val="18"/>
        </w:rPr>
      </w:pPr>
    </w:p>
    <w:p w14:paraId="4AE26FCF" w14:textId="77777777" w:rsidR="00170CE6" w:rsidRPr="00C66C7E" w:rsidRDefault="00170CE6">
      <w:pPr>
        <w:autoSpaceDE w:val="0"/>
        <w:autoSpaceDN w:val="0"/>
        <w:adjustRightInd w:val="0"/>
        <w:spacing w:line="288" w:lineRule="auto"/>
        <w:jc w:val="both"/>
        <w:rPr>
          <w:rFonts w:ascii="Verdana" w:hAnsi="Verdana"/>
          <w:sz w:val="18"/>
          <w:szCs w:val="18"/>
        </w:rPr>
      </w:pPr>
      <w:r w:rsidRPr="00C66C7E">
        <w:rPr>
          <w:rFonts w:ascii="Verdana" w:hAnsi="Verdana"/>
          <w:sz w:val="18"/>
          <w:szCs w:val="18"/>
        </w:rPr>
        <w:t>En cas de modification de l’équipe de direction qui supervise la réalisation des prestations, le titulaire doit en aviser l’AFLD au moins 10 jours ouvrés avant la prise d’effet de la modification. Il communique les motifs de ces modifications ainsi que les profils et compétences de l’équipe remplaçante, et prend toutes les dispositions nécessaires pour que la bonne exécution des prestations ne s’en trouve pas compromise.</w:t>
      </w:r>
    </w:p>
    <w:p w14:paraId="3C121DAD" w14:textId="77777777" w:rsidR="00170CE6" w:rsidRPr="00C66C7E" w:rsidRDefault="00170CE6">
      <w:pPr>
        <w:spacing w:line="288" w:lineRule="auto"/>
        <w:jc w:val="both"/>
        <w:rPr>
          <w:rFonts w:ascii="Verdana" w:hAnsi="Verdana"/>
          <w:iCs/>
          <w:sz w:val="18"/>
          <w:szCs w:val="18"/>
        </w:rPr>
      </w:pPr>
    </w:p>
    <w:p w14:paraId="7CAB0AE6" w14:textId="77777777" w:rsidR="00B86A2F" w:rsidRPr="00C66C7E" w:rsidRDefault="00B86A2F">
      <w:pPr>
        <w:tabs>
          <w:tab w:val="left" w:pos="142"/>
        </w:tabs>
        <w:spacing w:line="288" w:lineRule="auto"/>
        <w:jc w:val="both"/>
        <w:rPr>
          <w:rFonts w:ascii="Verdana" w:hAnsi="Verdana" w:cs="Arial"/>
          <w:sz w:val="18"/>
          <w:szCs w:val="18"/>
        </w:rPr>
      </w:pPr>
    </w:p>
    <w:p w14:paraId="4406A7A3" w14:textId="7AB2DE85" w:rsidR="00943020" w:rsidRPr="00C66C7E" w:rsidRDefault="00E819AF">
      <w:pPr>
        <w:keepNext/>
        <w:spacing w:line="288" w:lineRule="auto"/>
        <w:jc w:val="both"/>
        <w:outlineLvl w:val="0"/>
        <w:rPr>
          <w:rFonts w:ascii="Verdana" w:hAnsi="Verdana"/>
          <w:sz w:val="18"/>
          <w:szCs w:val="18"/>
          <w:lang w:eastAsia="fr-FR"/>
        </w:rPr>
      </w:pPr>
      <w:bookmarkStart w:id="206" w:name="_Toc138933757"/>
      <w:bookmarkStart w:id="207" w:name="_Toc197964632"/>
      <w:r w:rsidRPr="00C66C7E">
        <w:rPr>
          <w:rFonts w:ascii="Verdana" w:hAnsi="Verdana"/>
          <w:b/>
          <w:bCs/>
          <w:sz w:val="18"/>
          <w:szCs w:val="18"/>
        </w:rPr>
        <w:t xml:space="preserve">Article 5 : </w:t>
      </w:r>
      <w:r w:rsidR="00943020" w:rsidRPr="00C66C7E">
        <w:rPr>
          <w:rFonts w:ascii="Verdana" w:hAnsi="Verdana"/>
          <w:b/>
          <w:bCs/>
          <w:sz w:val="18"/>
          <w:szCs w:val="18"/>
        </w:rPr>
        <w:t>Prix et modalités de règlement des prestations</w:t>
      </w:r>
      <w:bookmarkEnd w:id="206"/>
      <w:bookmarkEnd w:id="207"/>
    </w:p>
    <w:p w14:paraId="3C507181" w14:textId="172D684A" w:rsidR="004B78B0" w:rsidRPr="00C66C7E" w:rsidRDefault="004B78B0">
      <w:pPr>
        <w:keepNext/>
        <w:spacing w:line="288" w:lineRule="auto"/>
        <w:jc w:val="both"/>
        <w:outlineLvl w:val="0"/>
        <w:rPr>
          <w:rFonts w:ascii="Verdana" w:hAnsi="Verdana"/>
          <w:b/>
          <w:bCs/>
          <w:sz w:val="18"/>
          <w:szCs w:val="18"/>
        </w:rPr>
      </w:pPr>
    </w:p>
    <w:p w14:paraId="47D27620" w14:textId="34370C13" w:rsidR="004B78B0" w:rsidRPr="00C66C7E" w:rsidRDefault="004B78B0">
      <w:pPr>
        <w:spacing w:line="288" w:lineRule="auto"/>
        <w:jc w:val="both"/>
        <w:rPr>
          <w:rFonts w:ascii="Verdana" w:hAnsi="Verdana"/>
          <w:sz w:val="18"/>
          <w:szCs w:val="18"/>
        </w:rPr>
      </w:pPr>
      <w:r w:rsidRPr="00C66C7E">
        <w:rPr>
          <w:rFonts w:ascii="Verdana" w:hAnsi="Verdana"/>
          <w:sz w:val="18"/>
          <w:szCs w:val="18"/>
        </w:rPr>
        <w:t xml:space="preserve">Le prix du présent </w:t>
      </w:r>
      <w:r w:rsidR="009E1C73" w:rsidRPr="00C66C7E">
        <w:rPr>
          <w:rFonts w:ascii="Verdana" w:hAnsi="Verdana"/>
          <w:sz w:val="18"/>
          <w:szCs w:val="18"/>
        </w:rPr>
        <w:t>marché</w:t>
      </w:r>
      <w:r w:rsidRPr="00C66C7E">
        <w:rPr>
          <w:rFonts w:ascii="Verdana" w:hAnsi="Verdana"/>
          <w:sz w:val="18"/>
          <w:szCs w:val="18"/>
        </w:rPr>
        <w:t xml:space="preserve"> public est réputé établi sur la base des conditions économiques définies ci</w:t>
      </w:r>
      <w:r w:rsidRPr="00C66C7E">
        <w:rPr>
          <w:rFonts w:ascii="Cambria Math" w:hAnsi="Cambria Math" w:cs="Cambria Math"/>
          <w:sz w:val="18"/>
          <w:szCs w:val="18"/>
        </w:rPr>
        <w:t>‐</w:t>
      </w:r>
      <w:r w:rsidRPr="00C66C7E">
        <w:rPr>
          <w:rFonts w:ascii="Verdana" w:hAnsi="Verdana"/>
          <w:sz w:val="18"/>
          <w:szCs w:val="18"/>
        </w:rPr>
        <w:t>apr</w:t>
      </w:r>
      <w:r w:rsidRPr="00C66C7E">
        <w:rPr>
          <w:rFonts w:ascii="Verdana" w:hAnsi="Verdana" w:cs="Verdana"/>
          <w:sz w:val="18"/>
          <w:szCs w:val="18"/>
        </w:rPr>
        <w:t>è</w:t>
      </w:r>
      <w:r w:rsidRPr="00C66C7E">
        <w:rPr>
          <w:rFonts w:ascii="Verdana" w:hAnsi="Verdana"/>
          <w:sz w:val="18"/>
          <w:szCs w:val="18"/>
        </w:rPr>
        <w:t>s.</w:t>
      </w:r>
    </w:p>
    <w:p w14:paraId="4236A3EB" w14:textId="67E70281" w:rsidR="00A06CAA" w:rsidRPr="00C66C7E" w:rsidRDefault="00A06CAA">
      <w:pPr>
        <w:spacing w:line="288" w:lineRule="auto"/>
        <w:jc w:val="both"/>
        <w:rPr>
          <w:rFonts w:ascii="Verdana" w:hAnsi="Verdana"/>
          <w:sz w:val="18"/>
          <w:szCs w:val="18"/>
        </w:rPr>
      </w:pPr>
    </w:p>
    <w:p w14:paraId="601CE9FC" w14:textId="79EF84D5" w:rsidR="004B78B0" w:rsidRPr="00C66C7E" w:rsidRDefault="00073AE9">
      <w:pPr>
        <w:keepNext/>
        <w:spacing w:line="288" w:lineRule="auto"/>
        <w:jc w:val="both"/>
        <w:outlineLvl w:val="1"/>
        <w:rPr>
          <w:rFonts w:ascii="Verdana" w:eastAsia="SimSun" w:hAnsi="Verdana"/>
          <w:sz w:val="18"/>
          <w:szCs w:val="18"/>
          <w:u w:val="single"/>
        </w:rPr>
      </w:pPr>
      <w:bookmarkStart w:id="208" w:name="_Toc197964633"/>
      <w:r w:rsidRPr="00C66C7E">
        <w:rPr>
          <w:rFonts w:ascii="Verdana" w:eastAsia="SimSun" w:hAnsi="Verdana"/>
          <w:sz w:val="18"/>
          <w:szCs w:val="18"/>
          <w:u w:val="single"/>
        </w:rPr>
        <w:t>5</w:t>
      </w:r>
      <w:r w:rsidR="004B78B0" w:rsidRPr="00C66C7E">
        <w:rPr>
          <w:rFonts w:ascii="Verdana" w:eastAsia="SimSun" w:hAnsi="Verdana"/>
          <w:sz w:val="18"/>
          <w:szCs w:val="18"/>
          <w:u w:val="single"/>
        </w:rPr>
        <w:t>.1. Nature des prix</w:t>
      </w:r>
      <w:bookmarkEnd w:id="208"/>
    </w:p>
    <w:p w14:paraId="50495378" w14:textId="77777777" w:rsidR="004B78B0" w:rsidRPr="00C66C7E" w:rsidRDefault="004B78B0">
      <w:pPr>
        <w:spacing w:line="288" w:lineRule="auto"/>
        <w:jc w:val="both"/>
        <w:rPr>
          <w:rFonts w:ascii="Verdana" w:hAnsi="Verdana"/>
          <w:sz w:val="18"/>
          <w:szCs w:val="18"/>
        </w:rPr>
      </w:pPr>
    </w:p>
    <w:p w14:paraId="6BD3E2B7" w14:textId="2C8B06E8" w:rsidR="007204D3" w:rsidRPr="00C66C7E" w:rsidRDefault="00B02113">
      <w:pPr>
        <w:pStyle w:val="ParagrapheIndent2"/>
        <w:spacing w:after="120" w:line="288" w:lineRule="auto"/>
        <w:ind w:left="20" w:right="20"/>
        <w:jc w:val="both"/>
        <w:rPr>
          <w:rFonts w:ascii="Verdana" w:hAnsi="Verdana"/>
          <w:color w:val="000000"/>
          <w:sz w:val="18"/>
          <w:szCs w:val="18"/>
          <w:lang w:val="fr-FR"/>
        </w:rPr>
      </w:pPr>
      <w:r w:rsidRPr="00C66C7E">
        <w:rPr>
          <w:rFonts w:ascii="Verdana" w:hAnsi="Verdana"/>
          <w:color w:val="000000"/>
          <w:sz w:val="18"/>
          <w:szCs w:val="18"/>
          <w:lang w:val="fr-FR"/>
        </w:rPr>
        <w:t xml:space="preserve">Les prestations sont réglées </w:t>
      </w:r>
      <w:r w:rsidR="007204D3" w:rsidRPr="00C66C7E">
        <w:rPr>
          <w:rFonts w:ascii="Verdana" w:hAnsi="Verdana"/>
          <w:color w:val="000000"/>
          <w:sz w:val="18"/>
          <w:szCs w:val="18"/>
          <w:lang w:val="fr-FR"/>
        </w:rPr>
        <w:t>selon l</w:t>
      </w:r>
      <w:r w:rsidRPr="00C66C7E">
        <w:rPr>
          <w:rFonts w:ascii="Verdana" w:hAnsi="Verdana"/>
          <w:color w:val="000000"/>
          <w:sz w:val="18"/>
          <w:szCs w:val="18"/>
          <w:lang w:val="fr-FR"/>
        </w:rPr>
        <w:t>es prix unitaires</w:t>
      </w:r>
      <w:r w:rsidR="00D07DE6" w:rsidRPr="00C66C7E">
        <w:rPr>
          <w:rFonts w:ascii="Verdana" w:hAnsi="Verdana"/>
          <w:color w:val="000000"/>
          <w:sz w:val="18"/>
          <w:szCs w:val="18"/>
          <w:lang w:val="fr-FR"/>
        </w:rPr>
        <w:t xml:space="preserve"> </w:t>
      </w:r>
      <w:r w:rsidR="007204D3" w:rsidRPr="00C66C7E">
        <w:rPr>
          <w:rFonts w:ascii="Verdana" w:hAnsi="Verdana"/>
          <w:color w:val="000000"/>
          <w:sz w:val="18"/>
          <w:szCs w:val="18"/>
          <w:lang w:val="fr-FR"/>
        </w:rPr>
        <w:t>d</w:t>
      </w:r>
      <w:r w:rsidRPr="00C66C7E">
        <w:rPr>
          <w:rFonts w:ascii="Verdana" w:hAnsi="Verdana"/>
          <w:color w:val="000000"/>
          <w:sz w:val="18"/>
          <w:szCs w:val="18"/>
          <w:lang w:val="fr-FR"/>
        </w:rPr>
        <w:t>e l'</w:t>
      </w:r>
      <w:r w:rsidR="00943020" w:rsidRPr="00C66C7E">
        <w:rPr>
          <w:rFonts w:ascii="Verdana" w:hAnsi="Verdana"/>
          <w:color w:val="000000"/>
          <w:sz w:val="18"/>
          <w:szCs w:val="18"/>
          <w:lang w:val="fr-FR"/>
        </w:rPr>
        <w:t>annexe n°</w:t>
      </w:r>
      <w:r w:rsidR="003A60FD">
        <w:rPr>
          <w:rFonts w:ascii="Verdana" w:hAnsi="Verdana"/>
          <w:color w:val="000000"/>
          <w:sz w:val="18"/>
          <w:szCs w:val="18"/>
          <w:lang w:val="fr-FR"/>
        </w:rPr>
        <w:t> </w:t>
      </w:r>
      <w:r w:rsidR="00943020" w:rsidRPr="00C66C7E">
        <w:rPr>
          <w:rFonts w:ascii="Verdana" w:hAnsi="Verdana"/>
          <w:color w:val="000000"/>
          <w:sz w:val="18"/>
          <w:szCs w:val="18"/>
          <w:lang w:val="fr-FR"/>
        </w:rPr>
        <w:t>1 de l’</w:t>
      </w:r>
      <w:r w:rsidRPr="00C66C7E">
        <w:rPr>
          <w:rFonts w:ascii="Verdana" w:hAnsi="Verdana"/>
          <w:color w:val="000000"/>
          <w:sz w:val="18"/>
          <w:szCs w:val="18"/>
          <w:lang w:val="fr-FR"/>
        </w:rPr>
        <w:t>acte d'engagement</w:t>
      </w:r>
      <w:r w:rsidR="007204D3" w:rsidRPr="00C66C7E">
        <w:rPr>
          <w:rFonts w:ascii="Verdana" w:hAnsi="Verdana"/>
          <w:color w:val="000000"/>
          <w:sz w:val="18"/>
          <w:szCs w:val="18"/>
          <w:lang w:val="fr-FR"/>
        </w:rPr>
        <w:t xml:space="preserve"> appliqués aux nombres d’analyses réellement effectué</w:t>
      </w:r>
      <w:r w:rsidR="003A60FD">
        <w:rPr>
          <w:rFonts w:ascii="Verdana" w:hAnsi="Verdana"/>
          <w:color w:val="000000"/>
          <w:sz w:val="18"/>
          <w:szCs w:val="18"/>
          <w:lang w:val="fr-FR"/>
        </w:rPr>
        <w:t>e</w:t>
      </w:r>
      <w:r w:rsidR="007204D3" w:rsidRPr="00C66C7E">
        <w:rPr>
          <w:rFonts w:ascii="Verdana" w:hAnsi="Verdana"/>
          <w:color w:val="000000"/>
          <w:sz w:val="18"/>
          <w:szCs w:val="18"/>
          <w:lang w:val="fr-FR"/>
        </w:rPr>
        <w:t xml:space="preserve">s mensuellement. </w:t>
      </w:r>
    </w:p>
    <w:p w14:paraId="5FFE35AC" w14:textId="77777777" w:rsidR="005C75B1" w:rsidRPr="00C66C7E" w:rsidRDefault="005C75B1">
      <w:pPr>
        <w:keepNext/>
        <w:spacing w:line="288" w:lineRule="auto"/>
        <w:jc w:val="both"/>
        <w:outlineLvl w:val="1"/>
        <w:rPr>
          <w:rFonts w:ascii="Verdana" w:eastAsia="SimSun" w:hAnsi="Verdana"/>
          <w:sz w:val="18"/>
          <w:szCs w:val="18"/>
          <w:u w:val="single"/>
        </w:rPr>
      </w:pPr>
    </w:p>
    <w:p w14:paraId="6F094DC3" w14:textId="3B8C2F59" w:rsidR="004B78B0" w:rsidRPr="00C66C7E" w:rsidRDefault="00073AE9">
      <w:pPr>
        <w:keepNext/>
        <w:spacing w:line="288" w:lineRule="auto"/>
        <w:jc w:val="both"/>
        <w:outlineLvl w:val="1"/>
        <w:rPr>
          <w:rFonts w:ascii="Verdana" w:eastAsia="SimSun" w:hAnsi="Verdana"/>
          <w:sz w:val="18"/>
          <w:szCs w:val="18"/>
          <w:u w:val="single"/>
        </w:rPr>
      </w:pPr>
      <w:bookmarkStart w:id="209" w:name="_Toc197964634"/>
      <w:r w:rsidRPr="00C66C7E">
        <w:rPr>
          <w:rFonts w:ascii="Verdana" w:eastAsia="SimSun" w:hAnsi="Verdana"/>
          <w:sz w:val="18"/>
          <w:szCs w:val="18"/>
          <w:u w:val="single"/>
        </w:rPr>
        <w:t>5</w:t>
      </w:r>
      <w:r w:rsidR="004B78B0" w:rsidRPr="00C66C7E">
        <w:rPr>
          <w:rFonts w:ascii="Verdana" w:eastAsia="SimSun" w:hAnsi="Verdana"/>
          <w:sz w:val="18"/>
          <w:szCs w:val="18"/>
          <w:u w:val="single"/>
        </w:rPr>
        <w:t>.2. Contenu des prix</w:t>
      </w:r>
      <w:bookmarkEnd w:id="209"/>
    </w:p>
    <w:p w14:paraId="0C013A1C" w14:textId="77777777" w:rsidR="00782A15" w:rsidRPr="00C66C7E" w:rsidRDefault="00782A15">
      <w:pPr>
        <w:keepNext/>
        <w:spacing w:line="288" w:lineRule="auto"/>
        <w:jc w:val="both"/>
        <w:outlineLvl w:val="1"/>
        <w:rPr>
          <w:rFonts w:ascii="Verdana" w:eastAsia="SimSun" w:hAnsi="Verdana"/>
          <w:sz w:val="18"/>
          <w:szCs w:val="18"/>
          <w:u w:val="single"/>
        </w:rPr>
      </w:pPr>
    </w:p>
    <w:p w14:paraId="02F353E8" w14:textId="4908DB30" w:rsidR="00943020" w:rsidRPr="00C66C7E" w:rsidRDefault="009E1C73">
      <w:pPr>
        <w:spacing w:line="288" w:lineRule="auto"/>
        <w:jc w:val="both"/>
        <w:rPr>
          <w:rFonts w:ascii="Verdana" w:hAnsi="Verdana" w:cs="Arial"/>
          <w:sz w:val="18"/>
          <w:szCs w:val="18"/>
          <w:lang w:eastAsia="fr-FR"/>
        </w:rPr>
      </w:pPr>
      <w:r w:rsidRPr="00C66C7E">
        <w:rPr>
          <w:rFonts w:ascii="Verdana" w:hAnsi="Verdana" w:cs="Arial"/>
          <w:sz w:val="18"/>
          <w:szCs w:val="18"/>
        </w:rPr>
        <w:t>L</w:t>
      </w:r>
      <w:r w:rsidR="00943020" w:rsidRPr="00C66C7E">
        <w:rPr>
          <w:rFonts w:ascii="Verdana" w:hAnsi="Verdana" w:cs="Arial"/>
          <w:sz w:val="18"/>
          <w:szCs w:val="18"/>
        </w:rPr>
        <w:t xml:space="preserve">es prix du </w:t>
      </w:r>
      <w:r w:rsidR="00782A15" w:rsidRPr="00C66C7E">
        <w:rPr>
          <w:rFonts w:ascii="Verdana" w:hAnsi="Verdana" w:cs="Arial"/>
          <w:sz w:val="18"/>
          <w:szCs w:val="18"/>
        </w:rPr>
        <w:t>m</w:t>
      </w:r>
      <w:r w:rsidRPr="00C66C7E">
        <w:rPr>
          <w:rFonts w:ascii="Verdana" w:hAnsi="Verdana" w:cs="Arial"/>
          <w:sz w:val="18"/>
          <w:szCs w:val="18"/>
        </w:rPr>
        <w:t>arché</w:t>
      </w:r>
      <w:r w:rsidR="00943020" w:rsidRPr="00C66C7E">
        <w:rPr>
          <w:rFonts w:ascii="Verdana" w:hAnsi="Verdana" w:cs="Arial"/>
          <w:sz w:val="18"/>
          <w:szCs w:val="18"/>
        </w:rPr>
        <w:t xml:space="preserve"> sont</w:t>
      </w:r>
      <w:r w:rsidR="00782A15" w:rsidRPr="00C66C7E">
        <w:rPr>
          <w:rFonts w:ascii="Verdana" w:hAnsi="Verdana" w:cs="Arial"/>
          <w:sz w:val="18"/>
          <w:szCs w:val="18"/>
        </w:rPr>
        <w:t xml:space="preserve"> exclusivement en euros et exprimés</w:t>
      </w:r>
      <w:r w:rsidR="00943020" w:rsidRPr="00C66C7E">
        <w:rPr>
          <w:rFonts w:ascii="Verdana" w:hAnsi="Verdana" w:cs="Arial"/>
          <w:sz w:val="18"/>
          <w:szCs w:val="18"/>
        </w:rPr>
        <w:t xml:space="preserve"> hors TVA.</w:t>
      </w:r>
    </w:p>
    <w:p w14:paraId="4BE69444" w14:textId="77777777" w:rsidR="00943020" w:rsidRPr="00C66C7E" w:rsidRDefault="00943020">
      <w:pPr>
        <w:spacing w:line="288" w:lineRule="auto"/>
        <w:jc w:val="both"/>
        <w:rPr>
          <w:rFonts w:ascii="Verdana" w:hAnsi="Verdana" w:cs="Arial"/>
          <w:sz w:val="18"/>
          <w:szCs w:val="18"/>
        </w:rPr>
      </w:pPr>
    </w:p>
    <w:p w14:paraId="67D2DC41" w14:textId="77777777"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Les prix sont établis en considérant comme incluses toutes les sujétions normalement prévisibles telles que visées à l’article 10.1 du CCAG-FCS.</w:t>
      </w:r>
    </w:p>
    <w:p w14:paraId="1F589B82" w14:textId="77777777" w:rsidR="00943020" w:rsidRPr="00C66C7E" w:rsidRDefault="00943020">
      <w:pPr>
        <w:spacing w:line="288" w:lineRule="auto"/>
        <w:jc w:val="both"/>
        <w:rPr>
          <w:rFonts w:ascii="Verdana" w:hAnsi="Verdana" w:cs="Arial"/>
          <w:sz w:val="18"/>
          <w:szCs w:val="18"/>
        </w:rPr>
      </w:pPr>
    </w:p>
    <w:p w14:paraId="2CA959DA" w14:textId="38F49C9E" w:rsidR="00943020" w:rsidRDefault="00943020">
      <w:pPr>
        <w:spacing w:line="288" w:lineRule="auto"/>
        <w:jc w:val="both"/>
        <w:rPr>
          <w:rFonts w:ascii="Verdana" w:hAnsi="Verdana" w:cs="Arial"/>
          <w:sz w:val="18"/>
          <w:szCs w:val="18"/>
        </w:rPr>
      </w:pPr>
      <w:r w:rsidRPr="00C66C7E">
        <w:rPr>
          <w:rFonts w:ascii="Verdana" w:hAnsi="Verdana" w:cs="Arial"/>
          <w:sz w:val="18"/>
          <w:szCs w:val="18"/>
        </w:rPr>
        <w:t xml:space="preserve">Les prix renseignés </w:t>
      </w:r>
      <w:r w:rsidR="00BF5798" w:rsidRPr="00C66C7E">
        <w:rPr>
          <w:rFonts w:ascii="Verdana" w:hAnsi="Verdana" w:cs="Arial"/>
          <w:sz w:val="18"/>
          <w:szCs w:val="18"/>
        </w:rPr>
        <w:t>dans le cadre du marché subséquent, en référence à</w:t>
      </w:r>
      <w:r w:rsidRPr="00C66C7E">
        <w:rPr>
          <w:rFonts w:ascii="Verdana" w:hAnsi="Verdana" w:cs="Arial"/>
          <w:sz w:val="18"/>
          <w:szCs w:val="18"/>
        </w:rPr>
        <w:t xml:space="preserve"> l’annexe financière à l’acte d’engagement du </w:t>
      </w:r>
      <w:r w:rsidR="009E1C73" w:rsidRPr="00C66C7E">
        <w:rPr>
          <w:rFonts w:ascii="Verdana" w:hAnsi="Verdana" w:cs="Arial"/>
          <w:sz w:val="18"/>
          <w:szCs w:val="18"/>
        </w:rPr>
        <w:t>marché</w:t>
      </w:r>
      <w:r w:rsidRPr="00C66C7E">
        <w:rPr>
          <w:rFonts w:ascii="Verdana" w:hAnsi="Verdana" w:cs="Arial"/>
          <w:sz w:val="18"/>
          <w:szCs w:val="18"/>
        </w:rPr>
        <w:t xml:space="preserve"> comprennent</w:t>
      </w:r>
      <w:bookmarkStart w:id="210" w:name="_Hlk5265213"/>
      <w:bookmarkStart w:id="211" w:name="_Hlk5193406"/>
      <w:r w:rsidRPr="00C66C7E">
        <w:rPr>
          <w:rFonts w:ascii="Verdana" w:hAnsi="Verdana" w:cs="Arial"/>
          <w:sz w:val="18"/>
          <w:szCs w:val="18"/>
        </w:rPr>
        <w:t xml:space="preserve"> la rémunération</w:t>
      </w:r>
      <w:r w:rsidR="00BF5798" w:rsidRPr="00C66C7E">
        <w:rPr>
          <w:rFonts w:ascii="Verdana" w:hAnsi="Verdana" w:cs="Arial"/>
          <w:sz w:val="18"/>
          <w:szCs w:val="18"/>
        </w:rPr>
        <w:t xml:space="preserve"> </w:t>
      </w:r>
      <w:r w:rsidRPr="00C66C7E">
        <w:rPr>
          <w:rFonts w:ascii="Verdana" w:hAnsi="Verdana" w:cs="Arial"/>
          <w:sz w:val="18"/>
          <w:szCs w:val="18"/>
        </w:rPr>
        <w:t>versée au titre des prestations effectuées</w:t>
      </w:r>
      <w:bookmarkEnd w:id="210"/>
      <w:bookmarkEnd w:id="211"/>
      <w:r w:rsidR="00E17EBF">
        <w:rPr>
          <w:rFonts w:ascii="Verdana" w:hAnsi="Verdana" w:cs="Arial"/>
          <w:sz w:val="18"/>
          <w:szCs w:val="18"/>
        </w:rPr>
        <w:t>.</w:t>
      </w:r>
    </w:p>
    <w:p w14:paraId="358CEC3A" w14:textId="1FECADD4" w:rsidR="006139EB" w:rsidRPr="00C66C7E" w:rsidRDefault="006139EB">
      <w:pPr>
        <w:spacing w:line="288" w:lineRule="auto"/>
        <w:jc w:val="both"/>
        <w:rPr>
          <w:rFonts w:ascii="Verdana" w:hAnsi="Verdana" w:cs="Arial"/>
          <w:sz w:val="18"/>
          <w:szCs w:val="18"/>
        </w:rPr>
      </w:pPr>
      <w:r>
        <w:rPr>
          <w:rFonts w:ascii="Verdana" w:hAnsi="Verdana" w:cs="Arial"/>
          <w:sz w:val="18"/>
          <w:szCs w:val="18"/>
        </w:rPr>
        <w:t xml:space="preserve">Ils constituent </w:t>
      </w:r>
      <w:r w:rsidR="006B24D8">
        <w:rPr>
          <w:rFonts w:ascii="Verdana" w:hAnsi="Verdana" w:cs="Arial"/>
          <w:sz w:val="18"/>
          <w:szCs w:val="18"/>
        </w:rPr>
        <w:t xml:space="preserve">les prix </w:t>
      </w:r>
      <w:r w:rsidR="006B24D8" w:rsidRPr="003A60FD">
        <w:rPr>
          <w:rFonts w:ascii="Verdana" w:hAnsi="Verdana" w:cs="Arial"/>
          <w:i/>
          <w:sz w:val="18"/>
          <w:szCs w:val="18"/>
        </w:rPr>
        <w:t>maxima</w:t>
      </w:r>
      <w:r>
        <w:rPr>
          <w:rFonts w:ascii="Verdana" w:hAnsi="Verdana" w:cs="Arial"/>
          <w:sz w:val="18"/>
          <w:szCs w:val="18"/>
        </w:rPr>
        <w:t xml:space="preserve"> pour chaque prestation</w:t>
      </w:r>
      <w:r w:rsidR="00E17EBF">
        <w:rPr>
          <w:rFonts w:ascii="Verdana" w:hAnsi="Verdana" w:cs="Arial"/>
          <w:sz w:val="18"/>
          <w:szCs w:val="18"/>
        </w:rPr>
        <w:t xml:space="preserve">, en fonction du nombre d’analyses d’un lot à réaliser sur une période donnée. Ils </w:t>
      </w:r>
      <w:r>
        <w:rPr>
          <w:rFonts w:ascii="Verdana" w:hAnsi="Verdana" w:cs="Arial"/>
          <w:sz w:val="18"/>
          <w:szCs w:val="18"/>
        </w:rPr>
        <w:t>peuvent donner lieu</w:t>
      </w:r>
      <w:r w:rsidR="006B24D8">
        <w:rPr>
          <w:rFonts w:ascii="Verdana" w:hAnsi="Verdana" w:cs="Arial"/>
          <w:sz w:val="18"/>
          <w:szCs w:val="18"/>
        </w:rPr>
        <w:t xml:space="preserve"> exceptionnellement</w:t>
      </w:r>
      <w:r>
        <w:rPr>
          <w:rFonts w:ascii="Verdana" w:hAnsi="Verdana" w:cs="Arial"/>
          <w:sz w:val="18"/>
          <w:szCs w:val="18"/>
        </w:rPr>
        <w:t xml:space="preserve"> à une réduction</w:t>
      </w:r>
      <w:r w:rsidR="00280D2D">
        <w:rPr>
          <w:rFonts w:ascii="Verdana" w:hAnsi="Verdana" w:cs="Arial"/>
          <w:sz w:val="18"/>
          <w:szCs w:val="18"/>
        </w:rPr>
        <w:t xml:space="preserve"> complémentaire</w:t>
      </w:r>
      <w:r>
        <w:rPr>
          <w:rFonts w:ascii="Verdana" w:hAnsi="Verdana" w:cs="Arial"/>
          <w:sz w:val="18"/>
          <w:szCs w:val="18"/>
        </w:rPr>
        <w:t xml:space="preserve"> en fonction du volume de prestations à assurer. </w:t>
      </w:r>
    </w:p>
    <w:p w14:paraId="12C91020" w14:textId="77777777" w:rsidR="00AB62E4" w:rsidRPr="00C66C7E" w:rsidRDefault="00AB62E4">
      <w:pPr>
        <w:spacing w:line="288" w:lineRule="auto"/>
        <w:jc w:val="both"/>
        <w:rPr>
          <w:rFonts w:ascii="Verdana" w:hAnsi="Verdana" w:cs="Arial"/>
          <w:sz w:val="18"/>
          <w:szCs w:val="18"/>
        </w:rPr>
      </w:pPr>
    </w:p>
    <w:p w14:paraId="77E8BC5C" w14:textId="221A21F0"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Les prix comprennent par ailleurs toutes les dépenses et autres frais liés à l’exécution des prestations attendues. Ils sont réputés comprendre les charges fiscales et autres</w:t>
      </w:r>
      <w:r w:rsidR="0055594A" w:rsidRPr="00C66C7E">
        <w:rPr>
          <w:rFonts w:ascii="Verdana" w:hAnsi="Verdana" w:cs="Arial"/>
          <w:sz w:val="18"/>
          <w:szCs w:val="18"/>
        </w:rPr>
        <w:t xml:space="preserve"> éventuelles impositions</w:t>
      </w:r>
      <w:r w:rsidRPr="00C66C7E">
        <w:rPr>
          <w:rFonts w:ascii="Verdana" w:hAnsi="Verdana" w:cs="Arial"/>
          <w:sz w:val="18"/>
          <w:szCs w:val="18"/>
        </w:rPr>
        <w:t xml:space="preserve"> frappant obligatoirement les produits et services. Toutes les prestations nécessaires à la bonne exécution de la mission sont réputées incluses dans le </w:t>
      </w:r>
      <w:r w:rsidR="009E1C73" w:rsidRPr="00C66C7E">
        <w:rPr>
          <w:rFonts w:ascii="Verdana" w:hAnsi="Verdana" w:cs="Arial"/>
          <w:sz w:val="18"/>
          <w:szCs w:val="18"/>
        </w:rPr>
        <w:t>marché</w:t>
      </w:r>
      <w:r w:rsidR="003A60FD">
        <w:rPr>
          <w:rFonts w:ascii="Verdana" w:hAnsi="Verdana" w:cs="Arial"/>
          <w:sz w:val="18"/>
          <w:szCs w:val="18"/>
        </w:rPr>
        <w:t>,</w:t>
      </w:r>
      <w:r w:rsidRPr="00C66C7E">
        <w:rPr>
          <w:rFonts w:ascii="Verdana" w:hAnsi="Verdana" w:cs="Arial"/>
          <w:sz w:val="18"/>
          <w:szCs w:val="18"/>
        </w:rPr>
        <w:t xml:space="preserve"> y compris lorsqu’elles ne font pas l’objet d’une stipulation spécifique. Cette liste n’est ni exhaustive ni limitative. </w:t>
      </w:r>
    </w:p>
    <w:p w14:paraId="368F1028" w14:textId="77777777" w:rsidR="00943020" w:rsidRPr="00C66C7E" w:rsidRDefault="00943020">
      <w:pPr>
        <w:spacing w:line="288" w:lineRule="auto"/>
        <w:jc w:val="both"/>
        <w:rPr>
          <w:rFonts w:ascii="Verdana" w:hAnsi="Verdana" w:cs="Arial"/>
          <w:sz w:val="18"/>
          <w:szCs w:val="18"/>
        </w:rPr>
      </w:pPr>
    </w:p>
    <w:p w14:paraId="6E879CB4" w14:textId="2B9CDE5E" w:rsidR="00943020" w:rsidRPr="00C66C7E" w:rsidRDefault="00943020">
      <w:pPr>
        <w:spacing w:line="288" w:lineRule="auto"/>
        <w:jc w:val="both"/>
        <w:rPr>
          <w:rFonts w:ascii="Verdana" w:hAnsi="Verdana" w:cs="Arial"/>
          <w:sz w:val="18"/>
          <w:szCs w:val="18"/>
          <w:u w:val="single"/>
        </w:rPr>
      </w:pPr>
      <w:r w:rsidRPr="00C66C7E">
        <w:rPr>
          <w:rFonts w:ascii="Verdana" w:hAnsi="Verdana" w:cs="Arial"/>
          <w:sz w:val="18"/>
          <w:szCs w:val="18"/>
          <w:u w:val="single"/>
        </w:rPr>
        <w:t>Cas de cotraitance conjointe ou solidaire</w:t>
      </w:r>
    </w:p>
    <w:p w14:paraId="63938CCA" w14:textId="0CABD6B9"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Les prix du </w:t>
      </w:r>
      <w:r w:rsidR="009E1C73" w:rsidRPr="00C66C7E">
        <w:rPr>
          <w:rFonts w:ascii="Verdana" w:hAnsi="Verdana" w:cs="Arial"/>
          <w:sz w:val="18"/>
          <w:szCs w:val="18"/>
        </w:rPr>
        <w:t>marché</w:t>
      </w:r>
      <w:r w:rsidRPr="00C66C7E">
        <w:rPr>
          <w:rFonts w:ascii="Verdana" w:hAnsi="Verdana" w:cs="Arial"/>
          <w:sz w:val="18"/>
          <w:szCs w:val="18"/>
        </w:rPr>
        <w:t xml:space="preserv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 des membres du groupement et les conséquences de ces défaillances. </w:t>
      </w:r>
    </w:p>
    <w:p w14:paraId="2E8D14B3" w14:textId="77777777" w:rsidR="00943020" w:rsidRPr="00C66C7E" w:rsidRDefault="00943020">
      <w:pPr>
        <w:spacing w:line="288" w:lineRule="auto"/>
        <w:rPr>
          <w:rFonts w:ascii="Verdana" w:hAnsi="Verdana" w:cs="Arial"/>
          <w:b/>
          <w:sz w:val="18"/>
          <w:szCs w:val="18"/>
          <w:u w:val="single"/>
        </w:rPr>
      </w:pPr>
    </w:p>
    <w:p w14:paraId="755FDF68" w14:textId="132A68AC" w:rsidR="00943020" w:rsidRPr="00C66C7E" w:rsidRDefault="00943020">
      <w:pPr>
        <w:spacing w:line="288" w:lineRule="auto"/>
        <w:jc w:val="both"/>
        <w:rPr>
          <w:rFonts w:ascii="Verdana" w:hAnsi="Verdana" w:cs="Arial"/>
          <w:sz w:val="18"/>
          <w:szCs w:val="18"/>
          <w:u w:val="single"/>
        </w:rPr>
      </w:pPr>
      <w:r w:rsidRPr="00C66C7E">
        <w:rPr>
          <w:rFonts w:ascii="Verdana" w:hAnsi="Verdana" w:cs="Arial"/>
          <w:sz w:val="18"/>
          <w:szCs w:val="18"/>
          <w:u w:val="single"/>
        </w:rPr>
        <w:t>Cas de sous-traitance</w:t>
      </w:r>
    </w:p>
    <w:p w14:paraId="7A0A8473" w14:textId="73628642" w:rsidR="00943020" w:rsidRPr="00C66C7E" w:rsidRDefault="00943020">
      <w:pPr>
        <w:spacing w:line="288" w:lineRule="auto"/>
        <w:jc w:val="both"/>
        <w:rPr>
          <w:rFonts w:ascii="Verdana" w:hAnsi="Verdana" w:cs="Arial"/>
          <w:sz w:val="18"/>
          <w:szCs w:val="18"/>
        </w:rPr>
      </w:pPr>
      <w:r w:rsidRPr="00C66C7E">
        <w:rPr>
          <w:rFonts w:ascii="Verdana" w:hAnsi="Verdana" w:cs="Arial"/>
          <w:sz w:val="18"/>
          <w:szCs w:val="18"/>
        </w:rPr>
        <w:t xml:space="preserve">Les prix du </w:t>
      </w:r>
      <w:r w:rsidR="009E1C73" w:rsidRPr="00C66C7E">
        <w:rPr>
          <w:rFonts w:ascii="Verdana" w:hAnsi="Verdana" w:cs="Arial"/>
          <w:sz w:val="18"/>
          <w:szCs w:val="18"/>
        </w:rPr>
        <w:t>marché</w:t>
      </w:r>
      <w:r w:rsidRPr="00C66C7E">
        <w:rPr>
          <w:rFonts w:ascii="Verdana" w:hAnsi="Verdana" w:cs="Arial"/>
          <w:sz w:val="18"/>
          <w:szCs w:val="18"/>
        </w:rPr>
        <w:t xml:space="preserve"> sont réputés couvrir les frais de coordination et de contrôle des sous-traitants par </w:t>
      </w:r>
      <w:r w:rsidR="00211E2F" w:rsidRPr="00C66C7E">
        <w:rPr>
          <w:rFonts w:ascii="Verdana" w:hAnsi="Verdana" w:cs="Arial"/>
          <w:sz w:val="18"/>
          <w:szCs w:val="18"/>
        </w:rPr>
        <w:t>le titulaire</w:t>
      </w:r>
      <w:r w:rsidRPr="00C66C7E">
        <w:rPr>
          <w:rFonts w:ascii="Verdana" w:hAnsi="Verdana" w:cs="Arial"/>
          <w:sz w:val="18"/>
          <w:szCs w:val="18"/>
        </w:rPr>
        <w:t>, ainsi que les conséquences de leurs défaillances éventuelles.</w:t>
      </w:r>
    </w:p>
    <w:p w14:paraId="5E41A1A6" w14:textId="77777777" w:rsidR="00943020" w:rsidRPr="00C66C7E" w:rsidRDefault="00943020">
      <w:pPr>
        <w:spacing w:line="288" w:lineRule="auto"/>
        <w:rPr>
          <w:rFonts w:ascii="Verdana" w:hAnsi="Verdana"/>
          <w:sz w:val="18"/>
          <w:szCs w:val="18"/>
        </w:rPr>
      </w:pPr>
    </w:p>
    <w:p w14:paraId="602B98E2" w14:textId="2D0E61B7" w:rsidR="004B78B0" w:rsidRPr="00C66C7E" w:rsidRDefault="00073AE9">
      <w:pPr>
        <w:keepNext/>
        <w:spacing w:line="288" w:lineRule="auto"/>
        <w:jc w:val="both"/>
        <w:outlineLvl w:val="1"/>
        <w:rPr>
          <w:rFonts w:ascii="Verdana" w:eastAsia="SimSun" w:hAnsi="Verdana"/>
          <w:sz w:val="18"/>
          <w:szCs w:val="18"/>
          <w:u w:val="single"/>
        </w:rPr>
      </w:pPr>
      <w:bookmarkStart w:id="212" w:name="_Toc197964635"/>
      <w:r w:rsidRPr="00C66C7E">
        <w:rPr>
          <w:rFonts w:ascii="Verdana" w:eastAsia="SimSun" w:hAnsi="Verdana"/>
          <w:sz w:val="18"/>
          <w:szCs w:val="18"/>
          <w:u w:val="single"/>
        </w:rPr>
        <w:t>5</w:t>
      </w:r>
      <w:r w:rsidR="004B78B0" w:rsidRPr="00C66C7E">
        <w:rPr>
          <w:rFonts w:ascii="Verdana" w:eastAsia="SimSun" w:hAnsi="Verdana"/>
          <w:sz w:val="18"/>
          <w:szCs w:val="18"/>
          <w:u w:val="single"/>
        </w:rPr>
        <w:t xml:space="preserve">.3. </w:t>
      </w:r>
      <w:r w:rsidR="00943020" w:rsidRPr="00C66C7E">
        <w:rPr>
          <w:rFonts w:ascii="Verdana" w:eastAsia="SimSun" w:hAnsi="Verdana"/>
          <w:sz w:val="18"/>
          <w:szCs w:val="18"/>
          <w:u w:val="single"/>
        </w:rPr>
        <w:t>Forme des prix</w:t>
      </w:r>
      <w:bookmarkEnd w:id="212"/>
      <w:r w:rsidR="00943020" w:rsidRPr="00C66C7E">
        <w:rPr>
          <w:rFonts w:ascii="Verdana" w:eastAsia="SimSun" w:hAnsi="Verdana"/>
          <w:sz w:val="18"/>
          <w:szCs w:val="18"/>
          <w:u w:val="single"/>
        </w:rPr>
        <w:t xml:space="preserve"> </w:t>
      </w:r>
    </w:p>
    <w:p w14:paraId="20BB6D10" w14:textId="77777777" w:rsidR="00943020" w:rsidRPr="00C66C7E" w:rsidRDefault="00943020">
      <w:pPr>
        <w:keepNext/>
        <w:spacing w:line="288" w:lineRule="auto"/>
        <w:jc w:val="both"/>
        <w:outlineLvl w:val="1"/>
        <w:rPr>
          <w:rFonts w:ascii="Verdana" w:eastAsia="SimSun" w:hAnsi="Verdana"/>
          <w:sz w:val="18"/>
          <w:szCs w:val="18"/>
          <w:u w:val="single"/>
        </w:rPr>
      </w:pPr>
    </w:p>
    <w:p w14:paraId="1DF537E5" w14:textId="7E70E824" w:rsidR="00B02113" w:rsidRPr="00C66C7E" w:rsidRDefault="00B02113">
      <w:pPr>
        <w:spacing w:after="120" w:line="288" w:lineRule="auto"/>
        <w:ind w:left="40"/>
        <w:jc w:val="both"/>
        <w:rPr>
          <w:rFonts w:ascii="Verdana" w:hAnsi="Verdana" w:cs="Arial"/>
          <w:color w:val="000000"/>
          <w:sz w:val="18"/>
          <w:szCs w:val="18"/>
          <w:lang w:eastAsia="fr-FR"/>
        </w:rPr>
      </w:pPr>
      <w:r w:rsidRPr="00C66C7E">
        <w:rPr>
          <w:rFonts w:ascii="Verdana" w:hAnsi="Verdana" w:cs="Arial"/>
          <w:color w:val="000000"/>
          <w:sz w:val="18"/>
          <w:szCs w:val="18"/>
          <w:lang w:eastAsia="fr-FR"/>
        </w:rPr>
        <w:t xml:space="preserve">Les prix du </w:t>
      </w:r>
      <w:r w:rsidR="009E1C73" w:rsidRPr="00C66C7E">
        <w:rPr>
          <w:rFonts w:ascii="Verdana" w:hAnsi="Verdana" w:cs="Arial"/>
          <w:color w:val="000000"/>
          <w:sz w:val="18"/>
          <w:szCs w:val="18"/>
          <w:lang w:eastAsia="fr-FR"/>
        </w:rPr>
        <w:t>marché</w:t>
      </w:r>
      <w:r w:rsidRPr="00C66C7E">
        <w:rPr>
          <w:rFonts w:ascii="Verdana" w:hAnsi="Verdana" w:cs="Arial"/>
          <w:color w:val="000000"/>
          <w:sz w:val="18"/>
          <w:szCs w:val="18"/>
          <w:lang w:eastAsia="fr-FR"/>
        </w:rPr>
        <w:t xml:space="preserve"> sont réputés établis sur la base des conditions économiques du mois qui précède celui de la remise des offres ; ce mois est appelé « M0 ».</w:t>
      </w:r>
    </w:p>
    <w:p w14:paraId="636E110C" w14:textId="2E593129" w:rsidR="00B02113" w:rsidRPr="00C66C7E" w:rsidRDefault="009E1C73">
      <w:pPr>
        <w:spacing w:after="120" w:line="288" w:lineRule="auto"/>
        <w:ind w:left="40"/>
        <w:jc w:val="both"/>
        <w:rPr>
          <w:rFonts w:ascii="Verdana" w:hAnsi="Verdana" w:cs="Arial"/>
          <w:color w:val="000000"/>
          <w:sz w:val="18"/>
          <w:szCs w:val="18"/>
          <w:lang w:eastAsia="fr-FR"/>
        </w:rPr>
      </w:pPr>
      <w:r w:rsidRPr="00C66C7E">
        <w:rPr>
          <w:rFonts w:ascii="Verdana" w:hAnsi="Verdana" w:cs="Arial"/>
          <w:color w:val="000000"/>
          <w:sz w:val="18"/>
          <w:szCs w:val="18"/>
          <w:lang w:eastAsia="fr-FR"/>
        </w:rPr>
        <w:lastRenderedPageBreak/>
        <w:t xml:space="preserve">Les prix sont fermes pendant la première année d’exécution du marché. Ils pourront par la suite être </w:t>
      </w:r>
      <w:r w:rsidR="00B02113" w:rsidRPr="00C66C7E">
        <w:rPr>
          <w:rFonts w:ascii="Verdana" w:hAnsi="Verdana" w:cs="Arial"/>
          <w:color w:val="000000"/>
          <w:sz w:val="18"/>
          <w:szCs w:val="18"/>
          <w:lang w:eastAsia="fr-FR"/>
        </w:rPr>
        <w:t xml:space="preserve">révisés annuellement par application aux prix </w:t>
      </w:r>
      <w:r w:rsidRPr="00C66C7E">
        <w:rPr>
          <w:rFonts w:ascii="Verdana" w:hAnsi="Verdana" w:cs="Arial"/>
          <w:color w:val="000000"/>
          <w:sz w:val="18"/>
          <w:szCs w:val="18"/>
          <w:lang w:eastAsia="fr-FR"/>
        </w:rPr>
        <w:t xml:space="preserve">unitaires </w:t>
      </w:r>
      <w:r w:rsidR="00B02113" w:rsidRPr="00C66C7E">
        <w:rPr>
          <w:rFonts w:ascii="Verdana" w:hAnsi="Verdana" w:cs="Arial"/>
          <w:color w:val="000000"/>
          <w:sz w:val="18"/>
          <w:szCs w:val="18"/>
          <w:lang w:eastAsia="fr-FR"/>
        </w:rPr>
        <w:t>d'un coefficient donné par la formule :</w:t>
      </w:r>
    </w:p>
    <w:p w14:paraId="1090F6CB" w14:textId="36336DC5" w:rsidR="00B02113" w:rsidRPr="00D67FBF" w:rsidRDefault="00B02113">
      <w:pPr>
        <w:autoSpaceDE w:val="0"/>
        <w:autoSpaceDN w:val="0"/>
        <w:adjustRightInd w:val="0"/>
        <w:spacing w:after="120" w:line="288" w:lineRule="auto"/>
        <w:jc w:val="both"/>
        <w:rPr>
          <w:rFonts w:ascii="Verdana" w:hAnsi="Verdana" w:cs="Arial"/>
          <w:sz w:val="18"/>
          <w:szCs w:val="18"/>
        </w:rPr>
      </w:pPr>
      <w:r w:rsidRPr="00C66C7E">
        <w:rPr>
          <w:rFonts w:ascii="Verdana" w:hAnsi="Verdana" w:cs="Arial"/>
          <w:sz w:val="18"/>
          <w:szCs w:val="18"/>
        </w:rPr>
        <w:t xml:space="preserve"> </w:t>
      </w:r>
      <w:proofErr w:type="spellStart"/>
      <w:r w:rsidRPr="00D67FBF">
        <w:rPr>
          <w:rFonts w:ascii="Verdana" w:hAnsi="Verdana" w:cs="Arial"/>
          <w:sz w:val="18"/>
          <w:szCs w:val="18"/>
        </w:rPr>
        <w:t>Cn</w:t>
      </w:r>
      <w:proofErr w:type="spellEnd"/>
      <w:r w:rsidRPr="00D67FBF">
        <w:rPr>
          <w:rFonts w:ascii="Verdana" w:hAnsi="Verdana" w:cs="Arial"/>
          <w:sz w:val="18"/>
          <w:szCs w:val="18"/>
        </w:rPr>
        <w:t xml:space="preserve"> = 15.0% + 85.0% (</w:t>
      </w:r>
      <w:r w:rsidR="00013F10" w:rsidRPr="00D67FBF">
        <w:rPr>
          <w:rFonts w:ascii="Verdana" w:hAnsi="Verdana" w:cs="Arial"/>
          <w:sz w:val="18"/>
          <w:szCs w:val="18"/>
        </w:rPr>
        <w:t>indice</w:t>
      </w:r>
      <w:r w:rsidRPr="00D67FBF">
        <w:rPr>
          <w:rFonts w:ascii="Verdana" w:hAnsi="Verdana" w:cs="Arial"/>
          <w:sz w:val="18"/>
          <w:szCs w:val="18"/>
        </w:rPr>
        <w:t xml:space="preserve"> (n) / </w:t>
      </w:r>
      <w:r w:rsidR="00013F10" w:rsidRPr="00D67FBF">
        <w:rPr>
          <w:rFonts w:ascii="Verdana" w:hAnsi="Verdana" w:cs="Arial"/>
          <w:sz w:val="18"/>
          <w:szCs w:val="18"/>
        </w:rPr>
        <w:t>indice</w:t>
      </w:r>
      <w:r w:rsidRPr="00D67FBF">
        <w:rPr>
          <w:rFonts w:ascii="Verdana" w:hAnsi="Verdana" w:cs="Arial"/>
          <w:sz w:val="18"/>
          <w:szCs w:val="18"/>
        </w:rPr>
        <w:t xml:space="preserve"> (o)) selon les dispositions suivantes :</w:t>
      </w:r>
    </w:p>
    <w:p w14:paraId="24587FC5" w14:textId="77777777" w:rsidR="00B02113" w:rsidRPr="00D67FBF" w:rsidRDefault="00B02113">
      <w:pPr>
        <w:autoSpaceDE w:val="0"/>
        <w:autoSpaceDN w:val="0"/>
        <w:adjustRightInd w:val="0"/>
        <w:spacing w:line="288" w:lineRule="auto"/>
        <w:jc w:val="both"/>
        <w:rPr>
          <w:rFonts w:ascii="Verdana" w:hAnsi="Verdana" w:cs="Arial"/>
          <w:sz w:val="18"/>
          <w:szCs w:val="18"/>
        </w:rPr>
      </w:pPr>
      <w:r w:rsidRPr="00D67FBF">
        <w:rPr>
          <w:rFonts w:ascii="Verdana" w:hAnsi="Verdana" w:cs="Arial"/>
          <w:sz w:val="18"/>
          <w:szCs w:val="18"/>
        </w:rPr>
        <w:t xml:space="preserve">- </w:t>
      </w:r>
      <w:proofErr w:type="spellStart"/>
      <w:r w:rsidRPr="00D67FBF">
        <w:rPr>
          <w:rFonts w:ascii="Verdana" w:hAnsi="Verdana" w:cs="Arial"/>
          <w:sz w:val="18"/>
          <w:szCs w:val="18"/>
        </w:rPr>
        <w:t>Cn</w:t>
      </w:r>
      <w:proofErr w:type="spellEnd"/>
      <w:r w:rsidRPr="00D67FBF">
        <w:rPr>
          <w:rFonts w:ascii="Verdana" w:hAnsi="Verdana" w:cs="Arial"/>
          <w:sz w:val="18"/>
          <w:szCs w:val="18"/>
        </w:rPr>
        <w:t xml:space="preserve"> : coefficient de révision.</w:t>
      </w:r>
    </w:p>
    <w:p w14:paraId="722A80FB" w14:textId="77777777" w:rsidR="00B02113" w:rsidRPr="00D67FBF" w:rsidRDefault="00B02113">
      <w:pPr>
        <w:autoSpaceDE w:val="0"/>
        <w:autoSpaceDN w:val="0"/>
        <w:adjustRightInd w:val="0"/>
        <w:spacing w:line="288" w:lineRule="auto"/>
        <w:jc w:val="both"/>
        <w:rPr>
          <w:rFonts w:ascii="Verdana" w:hAnsi="Verdana" w:cs="Arial"/>
          <w:sz w:val="18"/>
          <w:szCs w:val="18"/>
        </w:rPr>
      </w:pPr>
      <w:r w:rsidRPr="00D67FBF">
        <w:rPr>
          <w:rFonts w:ascii="Verdana" w:hAnsi="Verdana" w:cs="Arial"/>
          <w:sz w:val="18"/>
          <w:szCs w:val="18"/>
        </w:rPr>
        <w:t>- Index (n) : valeur de l'index de référence au mois n.</w:t>
      </w:r>
    </w:p>
    <w:p w14:paraId="63A303E9" w14:textId="77777777" w:rsidR="00B02113" w:rsidRPr="00D67FBF" w:rsidRDefault="00B02113">
      <w:pPr>
        <w:autoSpaceDE w:val="0"/>
        <w:autoSpaceDN w:val="0"/>
        <w:adjustRightInd w:val="0"/>
        <w:spacing w:after="120" w:line="288" w:lineRule="auto"/>
        <w:jc w:val="both"/>
        <w:rPr>
          <w:rFonts w:ascii="Verdana" w:hAnsi="Verdana" w:cs="Arial"/>
          <w:sz w:val="18"/>
          <w:szCs w:val="18"/>
        </w:rPr>
      </w:pPr>
      <w:r w:rsidRPr="00D67FBF">
        <w:rPr>
          <w:rFonts w:ascii="Verdana" w:hAnsi="Verdana" w:cs="Arial"/>
          <w:sz w:val="18"/>
          <w:szCs w:val="18"/>
        </w:rPr>
        <w:t>- Index (o) : valeur de l'index de référence au mois zéro.</w:t>
      </w:r>
    </w:p>
    <w:p w14:paraId="7FD9DCAE" w14:textId="77777777" w:rsidR="00B02113" w:rsidRPr="00D67FBF" w:rsidRDefault="00B02113">
      <w:pPr>
        <w:autoSpaceDE w:val="0"/>
        <w:autoSpaceDN w:val="0"/>
        <w:adjustRightInd w:val="0"/>
        <w:spacing w:line="288" w:lineRule="auto"/>
        <w:jc w:val="both"/>
        <w:rPr>
          <w:rFonts w:ascii="Verdana" w:hAnsi="Verdana" w:cs="Arial"/>
          <w:sz w:val="18"/>
          <w:szCs w:val="18"/>
        </w:rPr>
      </w:pPr>
      <w:r w:rsidRPr="00D67FBF">
        <w:rPr>
          <w:rFonts w:ascii="Verdana" w:hAnsi="Verdana" w:cs="Arial"/>
          <w:sz w:val="18"/>
          <w:szCs w:val="18"/>
        </w:rPr>
        <w:t>Le mois " n " retenu pour le calcul de chaque révision périodique est celui qui précède le mois au cours duquel commence la nouvelle période d'application de la formule. Les prix ainsi révisés sont invariables durant cette période.</w:t>
      </w:r>
    </w:p>
    <w:p w14:paraId="63F3F3A6" w14:textId="77777777" w:rsidR="00B02113" w:rsidRPr="00D67FBF" w:rsidRDefault="00B02113">
      <w:pPr>
        <w:autoSpaceDE w:val="0"/>
        <w:autoSpaceDN w:val="0"/>
        <w:adjustRightInd w:val="0"/>
        <w:spacing w:after="120" w:line="288" w:lineRule="auto"/>
        <w:jc w:val="both"/>
        <w:rPr>
          <w:rFonts w:ascii="Verdana" w:hAnsi="Verdana" w:cs="Arial"/>
          <w:color w:val="000000"/>
          <w:sz w:val="18"/>
          <w:szCs w:val="18"/>
          <w:lang w:eastAsia="fr-FR"/>
        </w:rPr>
      </w:pPr>
      <w:r w:rsidRPr="00D67FBF">
        <w:rPr>
          <w:rFonts w:ascii="Verdana" w:hAnsi="Verdana" w:cs="Arial"/>
          <w:sz w:val="18"/>
          <w:szCs w:val="18"/>
        </w:rPr>
        <w:t>La révision définitive des prix interviendra sur le premier acompte suivant la parution de la valeur finale de l'index correspondant. Aucune variation provisoire ne sera effectuée.</w:t>
      </w:r>
    </w:p>
    <w:p w14:paraId="0AC3B8DC" w14:textId="67B48B8D" w:rsidR="004B78B0" w:rsidRPr="00C66C7E" w:rsidRDefault="00B02113">
      <w:pPr>
        <w:autoSpaceDE w:val="0"/>
        <w:autoSpaceDN w:val="0"/>
        <w:adjustRightInd w:val="0"/>
        <w:spacing w:line="288" w:lineRule="auto"/>
        <w:jc w:val="both"/>
        <w:rPr>
          <w:rFonts w:ascii="Verdana" w:hAnsi="Verdana"/>
          <w:sz w:val="18"/>
          <w:szCs w:val="18"/>
        </w:rPr>
      </w:pPr>
      <w:r w:rsidRPr="00D67FBF">
        <w:rPr>
          <w:rFonts w:ascii="Verdana" w:hAnsi="Verdana" w:cs="Arial"/>
          <w:sz w:val="18"/>
          <w:szCs w:val="18"/>
        </w:rPr>
        <w:t xml:space="preserve">L’index de référence </w:t>
      </w:r>
      <w:r w:rsidR="00013F10" w:rsidRPr="00D67FBF">
        <w:rPr>
          <w:rFonts w:ascii="Verdana" w:hAnsi="Verdana" w:cs="Arial"/>
          <w:sz w:val="18"/>
          <w:szCs w:val="18"/>
        </w:rPr>
        <w:t>est l’indice</w:t>
      </w:r>
      <w:r w:rsidRPr="00D67FBF">
        <w:rPr>
          <w:rFonts w:ascii="Verdana" w:hAnsi="Verdana" w:cs="Arial"/>
          <w:sz w:val="18"/>
          <w:szCs w:val="18"/>
        </w:rPr>
        <w:t xml:space="preserve"> </w:t>
      </w:r>
      <w:r w:rsidR="009471C5" w:rsidRPr="00D67FBF">
        <w:rPr>
          <w:rFonts w:ascii="Verdana" w:hAnsi="Verdana" w:cs="Arial"/>
          <w:sz w:val="18"/>
          <w:szCs w:val="18"/>
        </w:rPr>
        <w:t>SYNTEC</w:t>
      </w:r>
      <w:r w:rsidR="00073AE9" w:rsidRPr="00D67FBF">
        <w:rPr>
          <w:rFonts w:ascii="Verdana" w:hAnsi="Verdana" w:cs="Arial"/>
          <w:sz w:val="18"/>
          <w:szCs w:val="18"/>
        </w:rPr>
        <w:t xml:space="preserve">, à partir </w:t>
      </w:r>
      <w:r w:rsidR="003A60FD">
        <w:rPr>
          <w:rFonts w:ascii="Verdana" w:hAnsi="Verdana" w:cs="Arial"/>
          <w:sz w:val="18"/>
          <w:szCs w:val="18"/>
        </w:rPr>
        <w:t>duquel</w:t>
      </w:r>
      <w:r w:rsidR="00073AE9" w:rsidRPr="00D67FBF">
        <w:rPr>
          <w:rFonts w:ascii="Verdana" w:hAnsi="Verdana" w:cs="Arial"/>
          <w:sz w:val="18"/>
          <w:szCs w:val="18"/>
        </w:rPr>
        <w:t xml:space="preserve"> il sera procédé à un ajustement.</w:t>
      </w:r>
    </w:p>
    <w:p w14:paraId="68A45B7C" w14:textId="77777777" w:rsidR="00AC0CC7" w:rsidRPr="00C66C7E" w:rsidRDefault="00AC0CC7">
      <w:pPr>
        <w:spacing w:line="288" w:lineRule="auto"/>
        <w:jc w:val="both"/>
        <w:rPr>
          <w:rFonts w:ascii="Verdana" w:hAnsi="Verdana"/>
          <w:sz w:val="18"/>
          <w:szCs w:val="18"/>
        </w:rPr>
      </w:pPr>
    </w:p>
    <w:p w14:paraId="3DBBFA38" w14:textId="50A6AB38" w:rsidR="004B78B0" w:rsidRPr="00C66C7E" w:rsidRDefault="00073AE9">
      <w:pPr>
        <w:keepNext/>
        <w:spacing w:line="288" w:lineRule="auto"/>
        <w:jc w:val="both"/>
        <w:outlineLvl w:val="1"/>
        <w:rPr>
          <w:rFonts w:ascii="Verdana" w:eastAsia="SimSun" w:hAnsi="Verdana"/>
          <w:sz w:val="18"/>
          <w:szCs w:val="18"/>
          <w:u w:val="single"/>
        </w:rPr>
      </w:pPr>
      <w:bookmarkStart w:id="213" w:name="_Toc197964636"/>
      <w:r w:rsidRPr="00C66C7E">
        <w:rPr>
          <w:rFonts w:ascii="Verdana" w:eastAsia="SimSun" w:hAnsi="Verdana"/>
          <w:sz w:val="18"/>
          <w:szCs w:val="18"/>
          <w:u w:val="single"/>
        </w:rPr>
        <w:t>5</w:t>
      </w:r>
      <w:r w:rsidR="004B78B0" w:rsidRPr="00C66C7E">
        <w:rPr>
          <w:rFonts w:ascii="Verdana" w:eastAsia="SimSun" w:hAnsi="Verdana"/>
          <w:sz w:val="18"/>
          <w:szCs w:val="18"/>
          <w:u w:val="single"/>
        </w:rPr>
        <w:t>.4. Clause de sauvegarde</w:t>
      </w:r>
      <w:bookmarkEnd w:id="213"/>
    </w:p>
    <w:p w14:paraId="6F7B071D" w14:textId="77777777" w:rsidR="004B78B0" w:rsidRPr="00C66C7E" w:rsidRDefault="004B78B0">
      <w:pPr>
        <w:spacing w:line="288" w:lineRule="auto"/>
        <w:jc w:val="both"/>
        <w:rPr>
          <w:rFonts w:ascii="Verdana" w:hAnsi="Verdana"/>
          <w:sz w:val="18"/>
          <w:szCs w:val="18"/>
        </w:rPr>
      </w:pPr>
    </w:p>
    <w:p w14:paraId="01253F46" w14:textId="33A832F1" w:rsidR="00CA1E1A" w:rsidRPr="00C66C7E" w:rsidRDefault="00CA1E1A">
      <w:pPr>
        <w:spacing w:line="288" w:lineRule="auto"/>
        <w:jc w:val="both"/>
        <w:rPr>
          <w:rFonts w:ascii="Verdana" w:hAnsi="Verdana"/>
          <w:sz w:val="18"/>
          <w:szCs w:val="18"/>
        </w:rPr>
      </w:pPr>
      <w:r w:rsidRPr="00C66C7E">
        <w:rPr>
          <w:rFonts w:ascii="Verdana" w:hAnsi="Verdana"/>
          <w:sz w:val="18"/>
          <w:szCs w:val="18"/>
        </w:rPr>
        <w:t>En cas de variation conduisant à un taux d’augmentation des prix supérieurs à 5</w:t>
      </w:r>
      <w:r w:rsidR="007224DB">
        <w:rPr>
          <w:rFonts w:ascii="Verdana" w:hAnsi="Verdana"/>
          <w:sz w:val="18"/>
          <w:szCs w:val="18"/>
        </w:rPr>
        <w:t> </w:t>
      </w:r>
      <w:r w:rsidRPr="00C66C7E">
        <w:rPr>
          <w:rFonts w:ascii="Verdana" w:hAnsi="Verdana"/>
          <w:sz w:val="18"/>
          <w:szCs w:val="18"/>
        </w:rPr>
        <w:t xml:space="preserve">% l’an, </w:t>
      </w:r>
      <w:r w:rsidR="00073AE9" w:rsidRPr="00C66C7E">
        <w:rPr>
          <w:rFonts w:ascii="Verdana" w:hAnsi="Verdana"/>
          <w:sz w:val="18"/>
          <w:szCs w:val="18"/>
        </w:rPr>
        <w:t>le pouvoir adjudicateur</w:t>
      </w:r>
      <w:r w:rsidRPr="00C66C7E">
        <w:rPr>
          <w:rFonts w:ascii="Verdana" w:hAnsi="Verdana"/>
          <w:sz w:val="18"/>
          <w:szCs w:val="18"/>
        </w:rPr>
        <w:t xml:space="preserve"> se réserve le droit de résilier le </w:t>
      </w:r>
      <w:r w:rsidR="009E1C73" w:rsidRPr="00C66C7E">
        <w:rPr>
          <w:rFonts w:ascii="Verdana" w:hAnsi="Verdana"/>
          <w:sz w:val="18"/>
          <w:szCs w:val="18"/>
        </w:rPr>
        <w:t>marché</w:t>
      </w:r>
      <w:r w:rsidRPr="00C66C7E">
        <w:rPr>
          <w:rFonts w:ascii="Verdana" w:hAnsi="Verdana"/>
          <w:sz w:val="18"/>
          <w:szCs w:val="18"/>
        </w:rPr>
        <w:t xml:space="preserve"> sans indemnité, </w:t>
      </w:r>
      <w:bookmarkStart w:id="214" w:name="_Hlk141126615"/>
      <w:r w:rsidRPr="00C66C7E">
        <w:rPr>
          <w:rFonts w:ascii="Verdana" w:hAnsi="Verdana"/>
          <w:sz w:val="18"/>
          <w:szCs w:val="18"/>
        </w:rPr>
        <w:t>par dérogation</w:t>
      </w:r>
      <w:r w:rsidR="00777F15" w:rsidRPr="00C66C7E">
        <w:rPr>
          <w:rFonts w:ascii="Verdana" w:hAnsi="Verdana"/>
          <w:sz w:val="18"/>
          <w:szCs w:val="18"/>
        </w:rPr>
        <w:t xml:space="preserve"> à l’article</w:t>
      </w:r>
      <w:r w:rsidRPr="00C66C7E">
        <w:rPr>
          <w:rFonts w:ascii="Verdana" w:hAnsi="Verdana"/>
          <w:sz w:val="18"/>
          <w:szCs w:val="18"/>
        </w:rPr>
        <w:t xml:space="preserve"> </w:t>
      </w:r>
      <w:r w:rsidR="00777F15" w:rsidRPr="00C66C7E">
        <w:rPr>
          <w:rFonts w:ascii="Verdana" w:hAnsi="Verdana"/>
          <w:sz w:val="18"/>
          <w:szCs w:val="18"/>
        </w:rPr>
        <w:t xml:space="preserve">42 </w:t>
      </w:r>
      <w:r w:rsidRPr="00C66C7E">
        <w:rPr>
          <w:rFonts w:ascii="Verdana" w:hAnsi="Verdana"/>
          <w:sz w:val="18"/>
          <w:szCs w:val="18"/>
        </w:rPr>
        <w:t xml:space="preserve">du </w:t>
      </w:r>
      <w:r w:rsidR="00105E46" w:rsidRPr="00C66C7E">
        <w:rPr>
          <w:rFonts w:ascii="Verdana" w:hAnsi="Verdana"/>
          <w:sz w:val="18"/>
          <w:szCs w:val="18"/>
        </w:rPr>
        <w:t>CCAG-FCS</w:t>
      </w:r>
      <w:r w:rsidR="00777F15" w:rsidRPr="00C66C7E">
        <w:rPr>
          <w:rFonts w:ascii="Verdana" w:hAnsi="Verdana"/>
          <w:sz w:val="18"/>
          <w:szCs w:val="18"/>
        </w:rPr>
        <w:t>.</w:t>
      </w:r>
      <w:bookmarkEnd w:id="214"/>
    </w:p>
    <w:p w14:paraId="15CE4736" w14:textId="77777777" w:rsidR="00404728" w:rsidRPr="00C66C7E" w:rsidRDefault="00404728">
      <w:pPr>
        <w:spacing w:line="288" w:lineRule="auto"/>
        <w:jc w:val="both"/>
        <w:rPr>
          <w:rFonts w:ascii="Verdana" w:hAnsi="Verdana"/>
          <w:sz w:val="18"/>
          <w:szCs w:val="18"/>
        </w:rPr>
      </w:pPr>
    </w:p>
    <w:p w14:paraId="4BE7ACA9" w14:textId="0B88AFD5" w:rsidR="00CA1E1A" w:rsidRPr="00C66C7E" w:rsidRDefault="00CA1E1A">
      <w:pPr>
        <w:spacing w:line="288" w:lineRule="auto"/>
        <w:jc w:val="both"/>
        <w:rPr>
          <w:rFonts w:ascii="Verdana" w:hAnsi="Verdana"/>
          <w:sz w:val="18"/>
          <w:szCs w:val="18"/>
        </w:rPr>
      </w:pPr>
      <w:r w:rsidRPr="00C66C7E">
        <w:rPr>
          <w:rFonts w:ascii="Verdana" w:hAnsi="Verdana"/>
          <w:sz w:val="18"/>
          <w:szCs w:val="18"/>
        </w:rPr>
        <w:t xml:space="preserve">Dans cette hypothèse, afin de tenir compte des délais nécessaires à la passation d’un nouveau </w:t>
      </w:r>
      <w:r w:rsidR="009E1C73" w:rsidRPr="00C66C7E">
        <w:rPr>
          <w:rFonts w:ascii="Verdana" w:hAnsi="Verdana"/>
          <w:sz w:val="18"/>
          <w:szCs w:val="18"/>
        </w:rPr>
        <w:t>marché</w:t>
      </w:r>
      <w:r w:rsidRPr="00C66C7E">
        <w:rPr>
          <w:rFonts w:ascii="Verdana" w:hAnsi="Verdana"/>
          <w:sz w:val="18"/>
          <w:szCs w:val="18"/>
        </w:rPr>
        <w:t>, la résiliation ne prendra effet que 3 mois après la date prévue pour l’application des nouveaux prix.</w:t>
      </w:r>
    </w:p>
    <w:p w14:paraId="11D79FC2" w14:textId="77777777" w:rsidR="00CA1E1A" w:rsidRPr="00C66C7E" w:rsidRDefault="00CA1E1A">
      <w:pPr>
        <w:spacing w:line="288" w:lineRule="auto"/>
        <w:jc w:val="both"/>
        <w:rPr>
          <w:rFonts w:ascii="Verdana" w:hAnsi="Verdana"/>
          <w:sz w:val="18"/>
          <w:szCs w:val="18"/>
        </w:rPr>
      </w:pPr>
    </w:p>
    <w:p w14:paraId="181894DE" w14:textId="47A60C3D" w:rsidR="00CA1E1A" w:rsidRPr="00C66C7E" w:rsidRDefault="00CA1E1A">
      <w:pPr>
        <w:spacing w:line="288" w:lineRule="auto"/>
        <w:jc w:val="both"/>
        <w:rPr>
          <w:rFonts w:ascii="Verdana" w:hAnsi="Verdana"/>
          <w:sz w:val="18"/>
          <w:szCs w:val="18"/>
        </w:rPr>
      </w:pPr>
      <w:r w:rsidRPr="00C66C7E">
        <w:rPr>
          <w:rFonts w:ascii="Verdana" w:hAnsi="Verdana"/>
          <w:sz w:val="18"/>
          <w:szCs w:val="18"/>
        </w:rPr>
        <w:t>Les prix applicables pendant cette période de trois mois seront ceux appliqués lors de la période précédente augmentés au maximum de 5</w:t>
      </w:r>
      <w:r w:rsidR="007224DB">
        <w:rPr>
          <w:rFonts w:ascii="Verdana" w:hAnsi="Verdana"/>
          <w:sz w:val="18"/>
          <w:szCs w:val="18"/>
        </w:rPr>
        <w:t> </w:t>
      </w:r>
      <w:r w:rsidRPr="00C66C7E">
        <w:rPr>
          <w:rFonts w:ascii="Verdana" w:hAnsi="Verdana"/>
          <w:sz w:val="18"/>
          <w:szCs w:val="18"/>
        </w:rPr>
        <w:t>%.</w:t>
      </w:r>
    </w:p>
    <w:p w14:paraId="172FE815" w14:textId="77777777" w:rsidR="004B78B0" w:rsidRPr="00C66C7E" w:rsidRDefault="004B78B0">
      <w:pPr>
        <w:spacing w:line="288" w:lineRule="auto"/>
        <w:jc w:val="both"/>
        <w:rPr>
          <w:rFonts w:ascii="Verdana" w:hAnsi="Verdana"/>
          <w:sz w:val="18"/>
          <w:szCs w:val="18"/>
          <w:u w:val="single"/>
        </w:rPr>
      </w:pPr>
    </w:p>
    <w:p w14:paraId="23E73BDB" w14:textId="0CF2678F" w:rsidR="004B78B0" w:rsidRPr="00C66C7E" w:rsidRDefault="00073AE9">
      <w:pPr>
        <w:keepNext/>
        <w:spacing w:line="288" w:lineRule="auto"/>
        <w:jc w:val="both"/>
        <w:outlineLvl w:val="1"/>
        <w:rPr>
          <w:rFonts w:ascii="Verdana" w:hAnsi="Verdana"/>
          <w:sz w:val="18"/>
          <w:szCs w:val="18"/>
          <w:u w:val="single"/>
        </w:rPr>
      </w:pPr>
      <w:bookmarkStart w:id="215" w:name="_Toc197964637"/>
      <w:bookmarkStart w:id="216" w:name="_Hlk165964623"/>
      <w:r w:rsidRPr="00C66C7E">
        <w:rPr>
          <w:rFonts w:ascii="Verdana" w:eastAsia="SimSun" w:hAnsi="Verdana"/>
          <w:sz w:val="18"/>
          <w:szCs w:val="18"/>
          <w:u w:val="single"/>
        </w:rPr>
        <w:t>5</w:t>
      </w:r>
      <w:r w:rsidR="004B78B0" w:rsidRPr="00C66C7E">
        <w:rPr>
          <w:rFonts w:ascii="Verdana" w:eastAsia="SimSun" w:hAnsi="Verdana"/>
          <w:sz w:val="18"/>
          <w:szCs w:val="18"/>
          <w:u w:val="single"/>
        </w:rPr>
        <w:t>.5. Clause de réexamen</w:t>
      </w:r>
      <w:bookmarkEnd w:id="215"/>
    </w:p>
    <w:bookmarkEnd w:id="216"/>
    <w:p w14:paraId="78F00C4F" w14:textId="77777777" w:rsidR="004B78B0" w:rsidRPr="00C66C7E" w:rsidRDefault="004B78B0">
      <w:pPr>
        <w:spacing w:line="288" w:lineRule="auto"/>
        <w:jc w:val="both"/>
        <w:rPr>
          <w:rFonts w:ascii="Verdana" w:hAnsi="Verdana"/>
          <w:sz w:val="18"/>
          <w:szCs w:val="18"/>
        </w:rPr>
      </w:pPr>
    </w:p>
    <w:p w14:paraId="3D631A6C" w14:textId="46BCA964"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En cas de survenance d’événements qui pourraient altérer l’équilibre financier du</w:t>
      </w:r>
      <w:r w:rsidR="00073AE9" w:rsidRPr="00C66C7E">
        <w:rPr>
          <w:rFonts w:ascii="Verdana" w:hAnsi="Verdana" w:cs="Calibri"/>
          <w:sz w:val="18"/>
          <w:szCs w:val="18"/>
        </w:rPr>
        <w:t xml:space="preserve"> marché</w:t>
      </w:r>
      <w:r w:rsidRPr="00C66C7E">
        <w:rPr>
          <w:rFonts w:ascii="Verdana" w:hAnsi="Verdana" w:cs="Calibri"/>
          <w:sz w:val="18"/>
          <w:szCs w:val="18"/>
        </w:rPr>
        <w:t xml:space="preserve"> en cours d’exécution et sur demande écrite dûment justifiée du </w:t>
      </w:r>
      <w:r w:rsidR="00C271E6" w:rsidRPr="00C66C7E">
        <w:rPr>
          <w:rFonts w:ascii="Verdana" w:hAnsi="Verdana" w:cs="Calibri"/>
          <w:sz w:val="18"/>
          <w:szCs w:val="18"/>
        </w:rPr>
        <w:t>titulaire</w:t>
      </w:r>
      <w:r w:rsidRPr="00C66C7E">
        <w:rPr>
          <w:rFonts w:ascii="Verdana" w:hAnsi="Verdana" w:cs="Calibri"/>
          <w:sz w:val="18"/>
          <w:szCs w:val="18"/>
        </w:rPr>
        <w:t xml:space="preserve">, le </w:t>
      </w:r>
      <w:r w:rsidR="00C271E6" w:rsidRPr="00C66C7E">
        <w:rPr>
          <w:rFonts w:ascii="Verdana" w:hAnsi="Verdana" w:cs="Calibri"/>
          <w:sz w:val="18"/>
          <w:szCs w:val="18"/>
        </w:rPr>
        <w:t>pouvoir adjudicateur</w:t>
      </w:r>
      <w:r w:rsidRPr="00C66C7E">
        <w:rPr>
          <w:rFonts w:ascii="Verdana" w:hAnsi="Verdana" w:cs="Calibri"/>
          <w:sz w:val="18"/>
          <w:szCs w:val="18"/>
        </w:rPr>
        <w:t xml:space="preserve"> se réserve le droit de revoir la clause de variation des prix</w:t>
      </w:r>
      <w:r w:rsidR="00D07DE6" w:rsidRPr="00C66C7E">
        <w:rPr>
          <w:rFonts w:ascii="Verdana" w:hAnsi="Verdana" w:cs="Calibri"/>
          <w:sz w:val="18"/>
          <w:szCs w:val="18"/>
        </w:rPr>
        <w:t>, en cas de</w:t>
      </w:r>
      <w:r w:rsidRPr="00C66C7E">
        <w:rPr>
          <w:rFonts w:ascii="Verdana" w:hAnsi="Verdana" w:cs="Calibri"/>
          <w:sz w:val="18"/>
          <w:szCs w:val="18"/>
        </w:rPr>
        <w:t> :</w:t>
      </w:r>
    </w:p>
    <w:p w14:paraId="1DF980FF" w14:textId="77777777" w:rsidR="00CA1E1A" w:rsidRPr="00C66C7E" w:rsidRDefault="00CA1E1A">
      <w:pPr>
        <w:spacing w:line="288" w:lineRule="auto"/>
        <w:jc w:val="both"/>
        <w:rPr>
          <w:rFonts w:ascii="Verdana" w:hAnsi="Verdana" w:cs="Calibri"/>
          <w:sz w:val="18"/>
          <w:szCs w:val="18"/>
        </w:rPr>
      </w:pPr>
    </w:p>
    <w:p w14:paraId="07D66F5C" w14:textId="45485F60"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suppression et/ou modification d’un index ou d’un indice ;</w:t>
      </w:r>
    </w:p>
    <w:p w14:paraId="487AE327" w14:textId="49A37162"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baisse d’un indice à tel point que l’entreprise se trouve dans l’impossibilité de dégager une marge ;</w:t>
      </w:r>
    </w:p>
    <w:p w14:paraId="2D693AFE" w14:textId="7FA67E70"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xml:space="preserve">- hausse significative d’un indice de telle façon que les prix issus du </w:t>
      </w:r>
      <w:r w:rsidR="009E1C73" w:rsidRPr="00C66C7E">
        <w:rPr>
          <w:rFonts w:ascii="Verdana" w:hAnsi="Verdana" w:cs="Calibri"/>
          <w:sz w:val="18"/>
          <w:szCs w:val="18"/>
        </w:rPr>
        <w:t>marché</w:t>
      </w:r>
      <w:r w:rsidRPr="00C66C7E">
        <w:rPr>
          <w:rFonts w:ascii="Verdana" w:hAnsi="Verdana" w:cs="Calibri"/>
          <w:sz w:val="18"/>
          <w:szCs w:val="18"/>
        </w:rPr>
        <w:t xml:space="preserve"> dépassent les possibilités budgétaires allouées à l’opération</w:t>
      </w:r>
      <w:r w:rsidR="007224DB">
        <w:rPr>
          <w:rFonts w:ascii="Verdana" w:hAnsi="Verdana" w:cs="Calibri"/>
          <w:sz w:val="18"/>
          <w:szCs w:val="18"/>
        </w:rPr>
        <w:t>.</w:t>
      </w:r>
    </w:p>
    <w:p w14:paraId="3908E45C" w14:textId="77777777" w:rsidR="00CA1E1A" w:rsidRPr="00C66C7E" w:rsidRDefault="00CA1E1A">
      <w:pPr>
        <w:spacing w:line="288" w:lineRule="auto"/>
        <w:jc w:val="both"/>
        <w:rPr>
          <w:rFonts w:ascii="Verdana" w:hAnsi="Verdana" w:cs="Calibri"/>
          <w:sz w:val="18"/>
          <w:szCs w:val="18"/>
        </w:rPr>
      </w:pPr>
    </w:p>
    <w:p w14:paraId="252D7F35" w14:textId="50C10ED0"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xml:space="preserve">Le </w:t>
      </w:r>
      <w:r w:rsidR="00C271E6" w:rsidRPr="00C66C7E">
        <w:rPr>
          <w:rFonts w:ascii="Verdana" w:hAnsi="Verdana" w:cs="Calibri"/>
          <w:sz w:val="18"/>
          <w:szCs w:val="18"/>
        </w:rPr>
        <w:t>pouvoir adjudicateur</w:t>
      </w:r>
      <w:r w:rsidRPr="00C66C7E">
        <w:rPr>
          <w:rFonts w:ascii="Verdana" w:hAnsi="Verdana" w:cs="Calibri"/>
          <w:sz w:val="18"/>
          <w:szCs w:val="18"/>
        </w:rPr>
        <w:t xml:space="preserve"> aura alors la possibilité, dans le respect des principes fondamentaux de la commande publique, de :</w:t>
      </w:r>
    </w:p>
    <w:p w14:paraId="5D75C94D" w14:textId="77777777" w:rsidR="00CA1E1A" w:rsidRPr="00C66C7E" w:rsidRDefault="00CA1E1A">
      <w:pPr>
        <w:spacing w:line="288" w:lineRule="auto"/>
        <w:jc w:val="both"/>
        <w:rPr>
          <w:rFonts w:ascii="Verdana" w:hAnsi="Verdana" w:cs="Calibri"/>
          <w:sz w:val="18"/>
          <w:szCs w:val="18"/>
        </w:rPr>
      </w:pPr>
    </w:p>
    <w:p w14:paraId="0AB87FE5" w14:textId="77777777"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faire appel à de nouveaux indices (ou index) et/ou modifier la formule arithmétique ;</w:t>
      </w:r>
    </w:p>
    <w:p w14:paraId="630F1D66" w14:textId="78997092"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xml:space="preserve">- instaurer </w:t>
      </w:r>
      <w:r w:rsidR="009F4E4B" w:rsidRPr="00C66C7E">
        <w:rPr>
          <w:rFonts w:ascii="Verdana" w:hAnsi="Verdana" w:cs="Calibri"/>
          <w:sz w:val="18"/>
          <w:szCs w:val="18"/>
        </w:rPr>
        <w:t xml:space="preserve">ou </w:t>
      </w:r>
      <w:r w:rsidR="007224DB">
        <w:rPr>
          <w:rFonts w:ascii="Verdana" w:hAnsi="Verdana" w:cs="Calibri"/>
          <w:sz w:val="18"/>
          <w:szCs w:val="18"/>
        </w:rPr>
        <w:t>réviser</w:t>
      </w:r>
      <w:r w:rsidR="009F4E4B" w:rsidRPr="00C66C7E">
        <w:rPr>
          <w:rFonts w:ascii="Verdana" w:hAnsi="Verdana" w:cs="Calibri"/>
          <w:sz w:val="18"/>
          <w:szCs w:val="18"/>
        </w:rPr>
        <w:t xml:space="preserve"> </w:t>
      </w:r>
      <w:r w:rsidRPr="00C66C7E">
        <w:rPr>
          <w:rFonts w:ascii="Verdana" w:hAnsi="Verdana" w:cs="Calibri"/>
          <w:sz w:val="18"/>
          <w:szCs w:val="18"/>
        </w:rPr>
        <w:t>une clause de butoir et/ou de sauvegarde ;</w:t>
      </w:r>
    </w:p>
    <w:p w14:paraId="55E7CE82" w14:textId="77777777"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instaurer un seuil de déclenchement de la variation de prix ;</w:t>
      </w:r>
    </w:p>
    <w:p w14:paraId="38EA461E" w14:textId="6B3DE702" w:rsidR="00CA1E1A" w:rsidRPr="00C66C7E" w:rsidRDefault="00CA1E1A">
      <w:pPr>
        <w:spacing w:line="288" w:lineRule="auto"/>
        <w:jc w:val="both"/>
        <w:rPr>
          <w:rFonts w:ascii="Verdana" w:hAnsi="Verdana" w:cs="Calibri"/>
          <w:sz w:val="18"/>
          <w:szCs w:val="18"/>
        </w:rPr>
      </w:pPr>
      <w:r w:rsidRPr="00C66C7E">
        <w:rPr>
          <w:rFonts w:ascii="Verdana" w:hAnsi="Verdana" w:cs="Calibri"/>
          <w:sz w:val="18"/>
          <w:szCs w:val="18"/>
        </w:rPr>
        <w:t xml:space="preserve">- demander au </w:t>
      </w:r>
      <w:r w:rsidR="00C271E6" w:rsidRPr="00C66C7E">
        <w:rPr>
          <w:rFonts w:ascii="Verdana" w:hAnsi="Verdana" w:cs="Calibri"/>
          <w:sz w:val="18"/>
          <w:szCs w:val="18"/>
        </w:rPr>
        <w:t>titulaire</w:t>
      </w:r>
      <w:r w:rsidRPr="00C66C7E">
        <w:rPr>
          <w:rFonts w:ascii="Verdana" w:hAnsi="Verdana" w:cs="Calibri"/>
          <w:sz w:val="18"/>
          <w:szCs w:val="18"/>
        </w:rPr>
        <w:t xml:space="preserve"> de se prémunir contre</w:t>
      </w:r>
      <w:r w:rsidR="003902FF" w:rsidRPr="00C66C7E">
        <w:rPr>
          <w:rFonts w:ascii="Verdana" w:hAnsi="Verdana" w:cs="Calibri"/>
          <w:sz w:val="18"/>
          <w:szCs w:val="18"/>
        </w:rPr>
        <w:t xml:space="preserve"> « le</w:t>
      </w:r>
      <w:r w:rsidRPr="00C66C7E">
        <w:rPr>
          <w:rFonts w:ascii="Verdana" w:hAnsi="Verdana" w:cs="Calibri"/>
          <w:sz w:val="18"/>
          <w:szCs w:val="18"/>
        </w:rPr>
        <w:t xml:space="preserve"> risque de volatilité du prix des </w:t>
      </w:r>
      <w:r w:rsidR="003902FF" w:rsidRPr="00C66C7E">
        <w:rPr>
          <w:rFonts w:ascii="Verdana" w:hAnsi="Verdana" w:cs="Calibri"/>
          <w:sz w:val="18"/>
          <w:szCs w:val="18"/>
        </w:rPr>
        <w:t>prestation</w:t>
      </w:r>
      <w:r w:rsidR="00FD62A6" w:rsidRPr="00C66C7E">
        <w:rPr>
          <w:rFonts w:ascii="Verdana" w:hAnsi="Verdana" w:cs="Calibri"/>
          <w:sz w:val="18"/>
          <w:szCs w:val="18"/>
        </w:rPr>
        <w:t>s »</w:t>
      </w:r>
      <w:r w:rsidR="007224DB">
        <w:rPr>
          <w:rFonts w:ascii="Verdana" w:hAnsi="Verdana" w:cs="Calibri"/>
          <w:sz w:val="18"/>
          <w:szCs w:val="18"/>
        </w:rPr>
        <w:t>.</w:t>
      </w:r>
    </w:p>
    <w:p w14:paraId="0E90AE2A" w14:textId="77777777" w:rsidR="00CA1E1A" w:rsidRPr="00C66C7E" w:rsidRDefault="00CA1E1A">
      <w:pPr>
        <w:spacing w:line="288" w:lineRule="auto"/>
        <w:jc w:val="both"/>
        <w:rPr>
          <w:rFonts w:ascii="Verdana" w:hAnsi="Verdana" w:cs="Calibri"/>
          <w:sz w:val="18"/>
          <w:szCs w:val="18"/>
        </w:rPr>
      </w:pPr>
    </w:p>
    <w:p w14:paraId="56057421" w14:textId="13F5256B" w:rsidR="00CA1E1A" w:rsidRPr="00C66C7E" w:rsidRDefault="00825965">
      <w:pPr>
        <w:spacing w:line="288" w:lineRule="auto"/>
        <w:jc w:val="both"/>
        <w:rPr>
          <w:rFonts w:ascii="Verdana" w:hAnsi="Verdana" w:cs="Calibri"/>
          <w:sz w:val="18"/>
          <w:szCs w:val="18"/>
        </w:rPr>
      </w:pPr>
      <w:r w:rsidRPr="00C66C7E">
        <w:rPr>
          <w:rFonts w:ascii="Verdana" w:hAnsi="Verdana" w:cs="Calibri"/>
          <w:sz w:val="18"/>
          <w:szCs w:val="18"/>
        </w:rPr>
        <w:t xml:space="preserve">Cette modification du </w:t>
      </w:r>
      <w:r w:rsidR="009E1C73" w:rsidRPr="00C66C7E">
        <w:rPr>
          <w:rFonts w:ascii="Verdana" w:hAnsi="Verdana" w:cs="Calibri"/>
          <w:sz w:val="18"/>
          <w:szCs w:val="18"/>
        </w:rPr>
        <w:t>marché</w:t>
      </w:r>
      <w:r w:rsidRPr="00C66C7E">
        <w:rPr>
          <w:rFonts w:ascii="Verdana" w:hAnsi="Verdana" w:cs="Calibri"/>
          <w:sz w:val="18"/>
          <w:szCs w:val="18"/>
        </w:rPr>
        <w:t xml:space="preserve"> en cours d'exécution sera, quoi qu'il en soit, subordonnée à la conclusion d’un avenant.</w:t>
      </w:r>
    </w:p>
    <w:p w14:paraId="0AF0C8C8" w14:textId="77777777" w:rsidR="00825965" w:rsidRPr="00C66C7E" w:rsidRDefault="00825965">
      <w:pPr>
        <w:spacing w:line="288" w:lineRule="auto"/>
        <w:rPr>
          <w:rFonts w:ascii="Verdana" w:hAnsi="Verdana" w:cs="Calibri"/>
          <w:sz w:val="18"/>
          <w:szCs w:val="18"/>
        </w:rPr>
      </w:pPr>
    </w:p>
    <w:p w14:paraId="658A4936" w14:textId="039B62AF" w:rsidR="004B78B0" w:rsidRPr="00C66C7E" w:rsidRDefault="004B78B0">
      <w:pPr>
        <w:keepNext/>
        <w:spacing w:line="288" w:lineRule="auto"/>
        <w:jc w:val="both"/>
        <w:outlineLvl w:val="0"/>
        <w:rPr>
          <w:rFonts w:ascii="Verdana" w:hAnsi="Verdana"/>
          <w:b/>
          <w:bCs/>
          <w:sz w:val="18"/>
          <w:szCs w:val="18"/>
        </w:rPr>
      </w:pPr>
      <w:bookmarkStart w:id="217" w:name="_Toc197964638"/>
      <w:r w:rsidRPr="00C66C7E">
        <w:rPr>
          <w:rFonts w:ascii="Verdana" w:hAnsi="Verdana"/>
          <w:b/>
          <w:bCs/>
          <w:sz w:val="18"/>
          <w:szCs w:val="18"/>
        </w:rPr>
        <w:t xml:space="preserve">Article </w:t>
      </w:r>
      <w:r w:rsidR="00073AE9" w:rsidRPr="00C66C7E">
        <w:rPr>
          <w:rFonts w:ascii="Verdana" w:hAnsi="Verdana"/>
          <w:b/>
          <w:bCs/>
          <w:sz w:val="18"/>
          <w:szCs w:val="18"/>
        </w:rPr>
        <w:t>6</w:t>
      </w:r>
      <w:r w:rsidRPr="00C66C7E">
        <w:rPr>
          <w:rFonts w:ascii="Verdana" w:hAnsi="Verdana"/>
          <w:b/>
          <w:bCs/>
          <w:sz w:val="18"/>
          <w:szCs w:val="18"/>
        </w:rPr>
        <w:t> : Avance</w:t>
      </w:r>
      <w:bookmarkEnd w:id="217"/>
    </w:p>
    <w:p w14:paraId="05279063" w14:textId="264B6990" w:rsidR="004B78B0" w:rsidRPr="00C66C7E" w:rsidRDefault="004B78B0">
      <w:pPr>
        <w:spacing w:line="288" w:lineRule="auto"/>
        <w:jc w:val="both"/>
        <w:rPr>
          <w:rFonts w:ascii="Verdana" w:hAnsi="Verdana"/>
          <w:sz w:val="18"/>
          <w:szCs w:val="18"/>
        </w:rPr>
      </w:pPr>
    </w:p>
    <w:p w14:paraId="5DD5DD92" w14:textId="619D96AA" w:rsidR="00777F15" w:rsidRPr="00C66C7E" w:rsidRDefault="00404728">
      <w:pPr>
        <w:spacing w:line="288" w:lineRule="auto"/>
        <w:jc w:val="both"/>
        <w:rPr>
          <w:rFonts w:ascii="Verdana" w:hAnsi="Verdana" w:cs="Calibri"/>
          <w:sz w:val="18"/>
          <w:szCs w:val="18"/>
        </w:rPr>
      </w:pPr>
      <w:r w:rsidRPr="00C66C7E">
        <w:rPr>
          <w:rFonts w:ascii="Verdana" w:hAnsi="Verdana" w:cs="Calibri"/>
          <w:sz w:val="18"/>
          <w:szCs w:val="18"/>
        </w:rPr>
        <w:t>Il</w:t>
      </w:r>
      <w:r w:rsidR="00777F15" w:rsidRPr="00C66C7E">
        <w:rPr>
          <w:rFonts w:ascii="Verdana" w:hAnsi="Verdana" w:cs="Calibri"/>
          <w:sz w:val="18"/>
          <w:szCs w:val="18"/>
        </w:rPr>
        <w:t xml:space="preserve"> sera fait application de l’option A de l’article 11.1 du CCAG</w:t>
      </w:r>
      <w:r w:rsidR="00777F15" w:rsidRPr="00C66C7E">
        <w:rPr>
          <w:rFonts w:ascii="Cambria Math" w:hAnsi="Cambria Math" w:cs="Cambria Math"/>
          <w:sz w:val="18"/>
          <w:szCs w:val="18"/>
        </w:rPr>
        <w:t>‐</w:t>
      </w:r>
      <w:r w:rsidR="00777F15" w:rsidRPr="00C66C7E">
        <w:rPr>
          <w:rFonts w:ascii="Verdana" w:hAnsi="Verdana" w:cs="Calibri"/>
          <w:sz w:val="18"/>
          <w:szCs w:val="18"/>
        </w:rPr>
        <w:t>FCS.</w:t>
      </w:r>
    </w:p>
    <w:p w14:paraId="2CB82CE4" w14:textId="60DFC775" w:rsidR="004B78B0" w:rsidRPr="00C66C7E" w:rsidRDefault="00777F15">
      <w:pPr>
        <w:spacing w:line="288" w:lineRule="auto"/>
        <w:jc w:val="both"/>
        <w:rPr>
          <w:rFonts w:ascii="Verdana" w:hAnsi="Verdana" w:cs="Calibri"/>
          <w:sz w:val="18"/>
          <w:szCs w:val="18"/>
        </w:rPr>
      </w:pPr>
      <w:r w:rsidRPr="00C66C7E">
        <w:rPr>
          <w:rFonts w:ascii="Verdana" w:hAnsi="Verdana" w:cs="Calibri"/>
          <w:sz w:val="18"/>
          <w:szCs w:val="18"/>
        </w:rPr>
        <w:lastRenderedPageBreak/>
        <w:t xml:space="preserve">Sauf renoncement du </w:t>
      </w:r>
      <w:r w:rsidR="00C271E6" w:rsidRPr="00C66C7E">
        <w:rPr>
          <w:rFonts w:ascii="Verdana" w:hAnsi="Verdana" w:cs="Calibri"/>
          <w:sz w:val="18"/>
          <w:szCs w:val="18"/>
        </w:rPr>
        <w:t>titulaire</w:t>
      </w:r>
      <w:r w:rsidRPr="00C66C7E">
        <w:rPr>
          <w:rFonts w:ascii="Verdana" w:hAnsi="Verdana" w:cs="Calibri"/>
          <w:sz w:val="18"/>
          <w:szCs w:val="18"/>
        </w:rPr>
        <w:t xml:space="preserve"> exprimé dans l’acte d’engagement, une avance pourra être versée</w:t>
      </w:r>
      <w:r w:rsidR="00073AE9" w:rsidRPr="00C66C7E">
        <w:rPr>
          <w:rFonts w:ascii="Verdana" w:hAnsi="Verdana" w:cs="Calibri"/>
          <w:sz w:val="18"/>
          <w:szCs w:val="18"/>
        </w:rPr>
        <w:t xml:space="preserve"> </w:t>
      </w:r>
      <w:r w:rsidRPr="00C66C7E">
        <w:rPr>
          <w:rFonts w:ascii="Verdana" w:hAnsi="Verdana" w:cs="Calibri"/>
          <w:sz w:val="18"/>
          <w:szCs w:val="18"/>
        </w:rPr>
        <w:t>dans les conditions prévues aux articles R. 2191-3, R. 2191-7</w:t>
      </w:r>
      <w:r w:rsidR="0005454B" w:rsidRPr="00C66C7E">
        <w:rPr>
          <w:rFonts w:ascii="Verdana" w:hAnsi="Verdana" w:cs="Calibri"/>
          <w:sz w:val="18"/>
          <w:szCs w:val="18"/>
        </w:rPr>
        <w:t xml:space="preserve"> et</w:t>
      </w:r>
      <w:r w:rsidRPr="00C66C7E">
        <w:rPr>
          <w:rFonts w:ascii="Verdana" w:hAnsi="Verdana" w:cs="Calibri"/>
          <w:sz w:val="18"/>
          <w:szCs w:val="18"/>
        </w:rPr>
        <w:t xml:space="preserve"> R</w:t>
      </w:r>
      <w:r w:rsidR="001B586C">
        <w:rPr>
          <w:rFonts w:ascii="Verdana" w:hAnsi="Verdana" w:cs="Calibri"/>
          <w:sz w:val="18"/>
          <w:szCs w:val="18"/>
        </w:rPr>
        <w:t xml:space="preserve"> </w:t>
      </w:r>
      <w:r w:rsidRPr="00C66C7E">
        <w:rPr>
          <w:rFonts w:ascii="Verdana" w:hAnsi="Verdana" w:cs="Calibri"/>
          <w:sz w:val="18"/>
          <w:szCs w:val="18"/>
        </w:rPr>
        <w:t xml:space="preserve">.2191-10 du code de la commande publique.  </w:t>
      </w:r>
    </w:p>
    <w:p w14:paraId="11924CF6" w14:textId="77777777" w:rsidR="00404728" w:rsidRPr="00C66C7E" w:rsidRDefault="00404728">
      <w:pPr>
        <w:keepNext/>
        <w:shd w:val="clear" w:color="auto" w:fill="FFFFFF" w:themeFill="background1"/>
        <w:spacing w:line="288" w:lineRule="auto"/>
        <w:jc w:val="both"/>
        <w:outlineLvl w:val="0"/>
        <w:rPr>
          <w:rFonts w:ascii="Verdana" w:hAnsi="Verdana"/>
          <w:b/>
          <w:bCs/>
          <w:sz w:val="18"/>
          <w:szCs w:val="18"/>
        </w:rPr>
      </w:pPr>
      <w:bookmarkStart w:id="218" w:name="_Toc103774229"/>
    </w:p>
    <w:p w14:paraId="640542BD" w14:textId="75A9E3BA" w:rsidR="00CC26D0" w:rsidRPr="00C66C7E" w:rsidRDefault="00CC26D0">
      <w:pPr>
        <w:keepNext/>
        <w:shd w:val="clear" w:color="auto" w:fill="FFFFFF" w:themeFill="background1"/>
        <w:spacing w:line="288" w:lineRule="auto"/>
        <w:jc w:val="both"/>
        <w:outlineLvl w:val="0"/>
        <w:rPr>
          <w:rFonts w:ascii="Verdana" w:hAnsi="Verdana"/>
          <w:b/>
          <w:bCs/>
          <w:sz w:val="18"/>
          <w:szCs w:val="18"/>
        </w:rPr>
      </w:pPr>
      <w:bookmarkStart w:id="219" w:name="_Toc197964639"/>
      <w:r w:rsidRPr="00C66C7E">
        <w:rPr>
          <w:rFonts w:ascii="Verdana" w:hAnsi="Verdana"/>
          <w:b/>
          <w:bCs/>
          <w:sz w:val="18"/>
          <w:szCs w:val="18"/>
        </w:rPr>
        <w:t xml:space="preserve">Article </w:t>
      </w:r>
      <w:r w:rsidR="00073AE9" w:rsidRPr="00C66C7E">
        <w:rPr>
          <w:rFonts w:ascii="Verdana" w:hAnsi="Verdana"/>
          <w:b/>
          <w:bCs/>
          <w:sz w:val="18"/>
          <w:szCs w:val="18"/>
        </w:rPr>
        <w:t>7</w:t>
      </w:r>
      <w:r w:rsidRPr="00C66C7E">
        <w:rPr>
          <w:rFonts w:ascii="Verdana" w:hAnsi="Verdana"/>
          <w:b/>
          <w:bCs/>
          <w:sz w:val="18"/>
          <w:szCs w:val="18"/>
        </w:rPr>
        <w:t> :</w:t>
      </w:r>
      <w:bookmarkEnd w:id="218"/>
      <w:r w:rsidRPr="00C66C7E">
        <w:rPr>
          <w:rFonts w:ascii="Verdana" w:hAnsi="Verdana"/>
          <w:b/>
          <w:bCs/>
          <w:sz w:val="18"/>
          <w:szCs w:val="18"/>
        </w:rPr>
        <w:t xml:space="preserve"> </w:t>
      </w:r>
      <w:r w:rsidR="008660F7" w:rsidRPr="00C66C7E">
        <w:rPr>
          <w:rFonts w:ascii="Verdana" w:hAnsi="Verdana"/>
          <w:b/>
          <w:bCs/>
          <w:sz w:val="18"/>
          <w:szCs w:val="18"/>
        </w:rPr>
        <w:t>Conditions de passation des commandes</w:t>
      </w:r>
      <w:bookmarkEnd w:id="219"/>
      <w:r w:rsidR="008660F7" w:rsidRPr="00C66C7E">
        <w:rPr>
          <w:rFonts w:ascii="Verdana" w:hAnsi="Verdana"/>
          <w:b/>
          <w:bCs/>
          <w:sz w:val="18"/>
          <w:szCs w:val="18"/>
        </w:rPr>
        <w:t xml:space="preserve"> </w:t>
      </w:r>
    </w:p>
    <w:p w14:paraId="5EA5BB4C" w14:textId="3036CA41" w:rsidR="00DA2702" w:rsidRPr="00C66C7E" w:rsidRDefault="00DA2702">
      <w:pPr>
        <w:shd w:val="clear" w:color="auto" w:fill="FFFFFF" w:themeFill="background1"/>
        <w:spacing w:line="288" w:lineRule="auto"/>
        <w:jc w:val="both"/>
        <w:rPr>
          <w:rFonts w:ascii="Verdana" w:hAnsi="Verdana" w:cs="Arial"/>
          <w:color w:val="000000"/>
          <w:sz w:val="18"/>
          <w:szCs w:val="18"/>
          <w:highlight w:val="yellow"/>
          <w:u w:val="single"/>
          <w:lang w:eastAsia="fr-FR"/>
        </w:rPr>
      </w:pPr>
      <w:bookmarkStart w:id="220" w:name="_Toc5351763"/>
    </w:p>
    <w:p w14:paraId="6597F0A3" w14:textId="0D2C321F" w:rsidR="00872E5E" w:rsidRPr="00C66C7E" w:rsidRDefault="00FC126B">
      <w:pPr>
        <w:pStyle w:val="ParagrapheIndent2"/>
        <w:spacing w:after="120" w:line="288" w:lineRule="auto"/>
        <w:ind w:left="20" w:right="20"/>
        <w:jc w:val="both"/>
        <w:rPr>
          <w:rFonts w:ascii="Verdana" w:hAnsi="Verdana"/>
          <w:color w:val="000000"/>
          <w:sz w:val="18"/>
          <w:szCs w:val="18"/>
          <w:lang w:val="fr-FR"/>
        </w:rPr>
      </w:pPr>
      <w:r>
        <w:rPr>
          <w:rFonts w:ascii="Verdana" w:hAnsi="Verdana"/>
          <w:color w:val="000000"/>
          <w:sz w:val="18"/>
          <w:szCs w:val="18"/>
          <w:lang w:val="fr-FR"/>
        </w:rPr>
        <w:t>Pour</w:t>
      </w:r>
      <w:r w:rsidR="00872E5E" w:rsidRPr="00C66C7E">
        <w:rPr>
          <w:rFonts w:ascii="Verdana" w:hAnsi="Verdana"/>
          <w:color w:val="000000"/>
          <w:sz w:val="18"/>
          <w:szCs w:val="18"/>
          <w:lang w:val="fr-FR"/>
        </w:rPr>
        <w:t xml:space="preserve"> chaque année civile, l’Agence communiquera au laboratoire et à l’UG</w:t>
      </w:r>
      <w:r w:rsidR="00CE05B8">
        <w:rPr>
          <w:rFonts w:ascii="Verdana" w:hAnsi="Verdana"/>
          <w:color w:val="000000"/>
          <w:sz w:val="18"/>
          <w:szCs w:val="18"/>
          <w:lang w:val="fr-FR"/>
        </w:rPr>
        <w:t>P</w:t>
      </w:r>
      <w:r w:rsidR="00872E5E" w:rsidRPr="00C66C7E">
        <w:rPr>
          <w:rFonts w:ascii="Verdana" w:hAnsi="Verdana"/>
          <w:color w:val="000000"/>
          <w:sz w:val="18"/>
          <w:szCs w:val="18"/>
          <w:lang w:val="fr-FR"/>
        </w:rPr>
        <w:t>A le volume global d’échantillons qu’il s’engage à réaliser dans le cadre de son programme annuel de contrôle. Pour le lot</w:t>
      </w:r>
      <w:r w:rsidR="007B1EC8" w:rsidRPr="00C66C7E">
        <w:rPr>
          <w:rFonts w:ascii="Verdana" w:hAnsi="Verdana"/>
          <w:color w:val="000000"/>
          <w:sz w:val="18"/>
          <w:szCs w:val="18"/>
          <w:lang w:val="fr-FR"/>
        </w:rPr>
        <w:t xml:space="preserve"> 1</w:t>
      </w:r>
      <w:r w:rsidR="00872E5E" w:rsidRPr="00C66C7E">
        <w:rPr>
          <w:rFonts w:ascii="Verdana" w:hAnsi="Verdana"/>
          <w:color w:val="000000"/>
          <w:sz w:val="18"/>
          <w:szCs w:val="18"/>
          <w:lang w:val="fr-FR"/>
        </w:rPr>
        <w:t xml:space="preserve">, en complément, il sera communiqué un volume estimatif d’échantillons à collecter </w:t>
      </w:r>
      <w:r w:rsidR="00CE05B8">
        <w:rPr>
          <w:rFonts w:ascii="Verdana" w:hAnsi="Verdana"/>
          <w:color w:val="000000"/>
          <w:sz w:val="18"/>
          <w:szCs w:val="18"/>
          <w:lang w:val="fr-FR"/>
        </w:rPr>
        <w:t xml:space="preserve">par l’Agence </w:t>
      </w:r>
      <w:r w:rsidR="00872E5E" w:rsidRPr="00C66C7E">
        <w:rPr>
          <w:rFonts w:ascii="Verdana" w:hAnsi="Verdana"/>
          <w:color w:val="000000"/>
          <w:sz w:val="18"/>
          <w:szCs w:val="18"/>
          <w:lang w:val="fr-FR"/>
        </w:rPr>
        <w:t>au profit de tiers, en tant qu’autorité de prélèvement des échantillons, qu’elle adressera au laboratoire au fur et à mesure des besoins. Ces volumes donneront lieu à l’établissement d’un engagement juridique estimatif annuel</w:t>
      </w:r>
      <w:r w:rsidR="00CE05B8">
        <w:rPr>
          <w:rFonts w:ascii="Verdana" w:hAnsi="Verdana"/>
          <w:color w:val="000000"/>
          <w:sz w:val="18"/>
          <w:szCs w:val="18"/>
          <w:lang w:val="fr-FR"/>
        </w:rPr>
        <w:t xml:space="preserve"> par exercice </w:t>
      </w:r>
      <w:r w:rsidR="00872E5E" w:rsidRPr="00C66C7E">
        <w:rPr>
          <w:rFonts w:ascii="Verdana" w:hAnsi="Verdana"/>
          <w:color w:val="000000"/>
          <w:sz w:val="18"/>
          <w:szCs w:val="18"/>
          <w:lang w:val="fr-FR"/>
        </w:rPr>
        <w:t xml:space="preserve">valant bon de commande. Chaque dépôt d’échantillons au laboratoire et le détail des analyses à effectuer </w:t>
      </w:r>
      <w:proofErr w:type="gramStart"/>
      <w:r w:rsidR="00872E5E" w:rsidRPr="00C66C7E">
        <w:rPr>
          <w:rFonts w:ascii="Verdana" w:hAnsi="Verdana"/>
          <w:color w:val="000000"/>
          <w:sz w:val="18"/>
          <w:szCs w:val="18"/>
          <w:lang w:val="fr-FR"/>
        </w:rPr>
        <w:t>précisé</w:t>
      </w:r>
      <w:proofErr w:type="gramEnd"/>
      <w:r w:rsidR="008213E7" w:rsidRPr="00C66C7E">
        <w:rPr>
          <w:rFonts w:ascii="Verdana" w:hAnsi="Verdana"/>
          <w:color w:val="000000"/>
          <w:sz w:val="18"/>
          <w:szCs w:val="18"/>
          <w:lang w:val="fr-FR"/>
        </w:rPr>
        <w:t xml:space="preserve"> sur chaque </w:t>
      </w:r>
      <w:r w:rsidR="00872E5E" w:rsidRPr="00C66C7E">
        <w:rPr>
          <w:rFonts w:ascii="Verdana" w:hAnsi="Verdana"/>
          <w:color w:val="000000"/>
          <w:sz w:val="18"/>
          <w:szCs w:val="18"/>
          <w:lang w:val="fr-FR"/>
        </w:rPr>
        <w:t>chaîne de possession vaudra bon de commande, sans autre formalisme particulier.</w:t>
      </w:r>
    </w:p>
    <w:p w14:paraId="2D302D99" w14:textId="6CCD0D06" w:rsidR="008660F7" w:rsidRPr="00C66C7E" w:rsidRDefault="008660F7">
      <w:pPr>
        <w:spacing w:line="288" w:lineRule="auto"/>
        <w:jc w:val="both"/>
        <w:rPr>
          <w:rFonts w:ascii="Verdana" w:hAnsi="Verdana" w:cs="Arial"/>
          <w:sz w:val="18"/>
          <w:szCs w:val="18"/>
        </w:rPr>
      </w:pPr>
      <w:r w:rsidRPr="00C66C7E">
        <w:rPr>
          <w:rFonts w:ascii="Verdana" w:hAnsi="Verdana" w:cs="Arial"/>
          <w:sz w:val="18"/>
          <w:szCs w:val="18"/>
        </w:rPr>
        <w:t xml:space="preserve">Dans tous les cas, </w:t>
      </w:r>
      <w:r w:rsidR="00211E2F" w:rsidRPr="00C66C7E">
        <w:rPr>
          <w:rFonts w:ascii="Verdana" w:hAnsi="Verdana" w:cs="Arial"/>
          <w:sz w:val="18"/>
          <w:szCs w:val="18"/>
        </w:rPr>
        <w:t>le titulaire</w:t>
      </w:r>
      <w:r w:rsidRPr="00C66C7E">
        <w:rPr>
          <w:rFonts w:ascii="Verdana" w:hAnsi="Verdana" w:cs="Arial"/>
          <w:sz w:val="18"/>
          <w:szCs w:val="18"/>
        </w:rPr>
        <w:t xml:space="preserve"> doit impérativement accuser réception par tout moyen écrit</w:t>
      </w:r>
      <w:r w:rsidR="008C729B" w:rsidRPr="00C66C7E">
        <w:rPr>
          <w:rFonts w:ascii="Verdana" w:hAnsi="Verdana" w:cs="Arial"/>
          <w:sz w:val="18"/>
          <w:szCs w:val="18"/>
        </w:rPr>
        <w:t xml:space="preserve"> de toute demande de prestation</w:t>
      </w:r>
      <w:r w:rsidRPr="00C66C7E">
        <w:rPr>
          <w:rFonts w:ascii="Verdana" w:hAnsi="Verdana" w:cs="Arial"/>
          <w:sz w:val="18"/>
          <w:szCs w:val="18"/>
        </w:rPr>
        <w:t xml:space="preserve">, de façon à établir de façon certaine la date et l’heure de réception de </w:t>
      </w:r>
      <w:r w:rsidR="008C729B" w:rsidRPr="00C66C7E">
        <w:rPr>
          <w:rFonts w:ascii="Verdana" w:hAnsi="Verdana" w:cs="Arial"/>
          <w:sz w:val="18"/>
          <w:szCs w:val="18"/>
        </w:rPr>
        <w:t xml:space="preserve">la </w:t>
      </w:r>
      <w:r w:rsidRPr="00C66C7E">
        <w:rPr>
          <w:rFonts w:ascii="Verdana" w:hAnsi="Verdana" w:cs="Arial"/>
          <w:sz w:val="18"/>
          <w:szCs w:val="18"/>
        </w:rPr>
        <w:t>commande</w:t>
      </w:r>
      <w:r w:rsidR="008C729B" w:rsidRPr="00C66C7E">
        <w:rPr>
          <w:rFonts w:ascii="Verdana" w:hAnsi="Verdana" w:cs="Arial"/>
          <w:sz w:val="18"/>
          <w:szCs w:val="18"/>
        </w:rPr>
        <w:t>.</w:t>
      </w:r>
    </w:p>
    <w:p w14:paraId="2C5222BF" w14:textId="77777777" w:rsidR="008660F7" w:rsidRPr="00C66C7E" w:rsidRDefault="008660F7">
      <w:pPr>
        <w:spacing w:line="288" w:lineRule="auto"/>
        <w:jc w:val="both"/>
        <w:rPr>
          <w:rFonts w:ascii="Verdana" w:hAnsi="Verdana" w:cs="Arial"/>
          <w:sz w:val="18"/>
          <w:szCs w:val="18"/>
        </w:rPr>
      </w:pPr>
    </w:p>
    <w:p w14:paraId="660BBCE5" w14:textId="77777777" w:rsidR="008660F7" w:rsidRPr="00C66C7E" w:rsidRDefault="008660F7" w:rsidP="003500E5">
      <w:pPr>
        <w:spacing w:line="288" w:lineRule="auto"/>
        <w:jc w:val="both"/>
        <w:rPr>
          <w:rFonts w:ascii="Verdana" w:hAnsi="Verdana" w:cs="Arial"/>
          <w:sz w:val="18"/>
          <w:szCs w:val="18"/>
        </w:rPr>
      </w:pPr>
      <w:r w:rsidRPr="00C66C7E">
        <w:rPr>
          <w:rFonts w:ascii="Verdana" w:hAnsi="Verdana" w:cs="Arial"/>
          <w:sz w:val="18"/>
          <w:szCs w:val="18"/>
        </w:rPr>
        <w:t>A défaut d’avis de réception, le jour et l’heure d’envoi seront considérés comme point de départ de la prestation.</w:t>
      </w:r>
    </w:p>
    <w:p w14:paraId="6B5A9047" w14:textId="77777777" w:rsidR="008660F7" w:rsidRPr="00C66C7E" w:rsidRDefault="008660F7" w:rsidP="003500E5">
      <w:pPr>
        <w:spacing w:line="288" w:lineRule="auto"/>
        <w:jc w:val="both"/>
        <w:rPr>
          <w:rFonts w:ascii="Verdana" w:hAnsi="Verdana" w:cs="Arial"/>
          <w:sz w:val="18"/>
          <w:szCs w:val="18"/>
        </w:rPr>
      </w:pPr>
    </w:p>
    <w:p w14:paraId="0C5DF400" w14:textId="19DF1DBF" w:rsidR="008660F7" w:rsidRPr="00C66C7E" w:rsidRDefault="008660F7" w:rsidP="003500E5">
      <w:pPr>
        <w:spacing w:line="288" w:lineRule="auto"/>
        <w:jc w:val="both"/>
        <w:rPr>
          <w:rFonts w:ascii="Verdana" w:hAnsi="Verdana" w:cs="Arial"/>
          <w:sz w:val="18"/>
          <w:szCs w:val="18"/>
        </w:rPr>
      </w:pPr>
      <w:bookmarkStart w:id="221" w:name="_Hlk141126655"/>
      <w:r w:rsidRPr="00C66C7E">
        <w:rPr>
          <w:rFonts w:ascii="Verdana" w:hAnsi="Verdana" w:cs="Arial"/>
          <w:sz w:val="18"/>
          <w:szCs w:val="18"/>
        </w:rPr>
        <w:t>Par dérogation à l’article 3.7 du CCAG-FCS</w:t>
      </w:r>
      <w:bookmarkEnd w:id="221"/>
      <w:r w:rsidRPr="00C66C7E">
        <w:rPr>
          <w:rFonts w:ascii="Verdana" w:hAnsi="Verdana" w:cs="Arial"/>
          <w:sz w:val="18"/>
          <w:szCs w:val="18"/>
        </w:rPr>
        <w:t xml:space="preserve">, lorsque </w:t>
      </w:r>
      <w:r w:rsidR="00211E2F" w:rsidRPr="00C66C7E">
        <w:rPr>
          <w:rFonts w:ascii="Verdana" w:hAnsi="Verdana" w:cs="Arial"/>
          <w:sz w:val="18"/>
          <w:szCs w:val="18"/>
        </w:rPr>
        <w:t>le titulaire</w:t>
      </w:r>
      <w:r w:rsidRPr="00C66C7E">
        <w:rPr>
          <w:rFonts w:ascii="Verdana" w:hAnsi="Verdana" w:cs="Arial"/>
          <w:sz w:val="18"/>
          <w:szCs w:val="18"/>
        </w:rPr>
        <w:t xml:space="preserve"> estime que les prescriptions d’un</w:t>
      </w:r>
      <w:r w:rsidR="007B1EC8" w:rsidRPr="00C66C7E">
        <w:rPr>
          <w:rFonts w:ascii="Verdana" w:hAnsi="Verdana" w:cs="Arial"/>
          <w:sz w:val="18"/>
          <w:szCs w:val="18"/>
        </w:rPr>
        <w:t>e</w:t>
      </w:r>
      <w:r w:rsidRPr="00C66C7E">
        <w:rPr>
          <w:rFonts w:ascii="Verdana" w:hAnsi="Verdana" w:cs="Arial"/>
          <w:sz w:val="18"/>
          <w:szCs w:val="18"/>
        </w:rPr>
        <w:t xml:space="preserve"> </w:t>
      </w:r>
      <w:r w:rsidR="007B1EC8" w:rsidRPr="00C66C7E">
        <w:rPr>
          <w:rFonts w:ascii="Verdana" w:hAnsi="Verdana" w:cs="Arial"/>
          <w:sz w:val="18"/>
          <w:szCs w:val="18"/>
        </w:rPr>
        <w:t>prestation</w:t>
      </w:r>
      <w:r w:rsidRPr="00C66C7E">
        <w:rPr>
          <w:rFonts w:ascii="Verdana" w:hAnsi="Verdana" w:cs="Arial"/>
          <w:sz w:val="18"/>
          <w:szCs w:val="18"/>
        </w:rPr>
        <w:t xml:space="preserve"> qui lui est notifié</w:t>
      </w:r>
      <w:r w:rsidR="007B1EC8" w:rsidRPr="00C66C7E">
        <w:rPr>
          <w:rFonts w:ascii="Verdana" w:hAnsi="Verdana" w:cs="Arial"/>
          <w:sz w:val="18"/>
          <w:szCs w:val="18"/>
        </w:rPr>
        <w:t>e</w:t>
      </w:r>
      <w:r w:rsidRPr="00C66C7E">
        <w:rPr>
          <w:rFonts w:ascii="Verdana" w:hAnsi="Verdana" w:cs="Arial"/>
          <w:sz w:val="18"/>
          <w:szCs w:val="18"/>
        </w:rPr>
        <w:t xml:space="preserve"> appellent des observations de sa part, il doit les notifier au signataire dudit bon de commande concerné, </w:t>
      </w:r>
      <w:r w:rsidR="007B1EC8" w:rsidRPr="00C66C7E">
        <w:rPr>
          <w:rFonts w:ascii="Verdana" w:hAnsi="Verdana" w:cs="Arial"/>
          <w:sz w:val="18"/>
          <w:szCs w:val="18"/>
        </w:rPr>
        <w:t>dans le délai de 12 heures à compter de la réception des échantillons</w:t>
      </w:r>
      <w:r w:rsidR="00FC126B">
        <w:rPr>
          <w:rFonts w:ascii="Verdana" w:hAnsi="Verdana" w:cs="Arial"/>
          <w:sz w:val="18"/>
          <w:szCs w:val="18"/>
        </w:rPr>
        <w:t xml:space="preserve"> relevant du </w:t>
      </w:r>
      <w:r w:rsidR="007B1EC8" w:rsidRPr="00C66C7E">
        <w:rPr>
          <w:rFonts w:ascii="Verdana" w:hAnsi="Verdana" w:cs="Arial"/>
          <w:sz w:val="18"/>
          <w:szCs w:val="18"/>
        </w:rPr>
        <w:t>lot 1 ou du bon de commande pour le lot 2</w:t>
      </w:r>
      <w:r w:rsidRPr="00C66C7E">
        <w:rPr>
          <w:rFonts w:ascii="Verdana" w:hAnsi="Verdana" w:cs="Arial"/>
          <w:sz w:val="18"/>
          <w:szCs w:val="18"/>
        </w:rPr>
        <w:t>, sous peine de forclusion.</w:t>
      </w:r>
    </w:p>
    <w:p w14:paraId="2A8E05C1" w14:textId="257F7A55" w:rsidR="007B1EC8" w:rsidRPr="00C66C7E" w:rsidRDefault="007B1EC8" w:rsidP="003500E5">
      <w:pPr>
        <w:spacing w:line="288" w:lineRule="auto"/>
        <w:jc w:val="both"/>
        <w:rPr>
          <w:rFonts w:ascii="Verdana" w:hAnsi="Verdana" w:cs="Arial"/>
          <w:sz w:val="18"/>
          <w:szCs w:val="18"/>
        </w:rPr>
      </w:pPr>
    </w:p>
    <w:p w14:paraId="70E06B28" w14:textId="4B4979BE" w:rsidR="008660F7" w:rsidRPr="00C66C7E" w:rsidRDefault="008660F7" w:rsidP="003500E5">
      <w:pPr>
        <w:spacing w:line="288" w:lineRule="auto"/>
        <w:jc w:val="both"/>
        <w:rPr>
          <w:rFonts w:ascii="Verdana" w:hAnsi="Verdana"/>
          <w:sz w:val="18"/>
          <w:szCs w:val="18"/>
        </w:rPr>
      </w:pPr>
      <w:r w:rsidRPr="00C66C7E">
        <w:rPr>
          <w:rFonts w:ascii="Verdana" w:hAnsi="Verdana" w:cs="Arial"/>
          <w:sz w:val="18"/>
          <w:szCs w:val="18"/>
        </w:rPr>
        <w:t xml:space="preserve">Les bons de commande peuvent être émis jusqu'au dernier jour de validité du </w:t>
      </w:r>
      <w:r w:rsidR="000D09EC"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mais leur exécution doit être terminée dans un délai raisonnable après la fin du</w:t>
      </w:r>
      <w:r w:rsidR="000D09EC" w:rsidRPr="00C66C7E">
        <w:rPr>
          <w:rFonts w:ascii="Verdana" w:hAnsi="Verdana" w:cs="Arial"/>
          <w:sz w:val="18"/>
          <w:szCs w:val="18"/>
        </w:rPr>
        <w:t xml:space="preserve"> m</w:t>
      </w:r>
      <w:r w:rsidR="009E1C73" w:rsidRPr="00C66C7E">
        <w:rPr>
          <w:rFonts w:ascii="Verdana" w:hAnsi="Verdana" w:cs="Arial"/>
          <w:sz w:val="18"/>
          <w:szCs w:val="18"/>
        </w:rPr>
        <w:t>arché</w:t>
      </w:r>
      <w:r w:rsidRPr="00C66C7E">
        <w:rPr>
          <w:rFonts w:ascii="Verdana" w:hAnsi="Verdana"/>
          <w:sz w:val="18"/>
          <w:szCs w:val="18"/>
        </w:rPr>
        <w:t>.</w:t>
      </w:r>
    </w:p>
    <w:p w14:paraId="6C7BD364" w14:textId="77777777" w:rsidR="008660F7" w:rsidRPr="00C66C7E" w:rsidRDefault="008660F7" w:rsidP="003500E5">
      <w:pPr>
        <w:spacing w:line="288" w:lineRule="auto"/>
        <w:jc w:val="both"/>
        <w:rPr>
          <w:rFonts w:ascii="Verdana" w:hAnsi="Verdana"/>
          <w:sz w:val="18"/>
          <w:szCs w:val="18"/>
          <w:highlight w:val="yellow"/>
        </w:rPr>
      </w:pPr>
    </w:p>
    <w:p w14:paraId="74A79B6B" w14:textId="74873030" w:rsidR="00B02113" w:rsidRPr="00C66C7E" w:rsidRDefault="00105E46" w:rsidP="003500E5">
      <w:pPr>
        <w:keepNext/>
        <w:spacing w:line="288" w:lineRule="auto"/>
        <w:jc w:val="both"/>
        <w:outlineLvl w:val="0"/>
        <w:rPr>
          <w:rFonts w:ascii="Verdana" w:hAnsi="Verdana"/>
          <w:b/>
          <w:bCs/>
          <w:sz w:val="18"/>
          <w:szCs w:val="18"/>
        </w:rPr>
      </w:pPr>
      <w:bookmarkStart w:id="222" w:name="_Toc197964640"/>
      <w:bookmarkEnd w:id="220"/>
      <w:r w:rsidRPr="00C66C7E">
        <w:rPr>
          <w:rFonts w:ascii="Verdana" w:hAnsi="Verdana"/>
          <w:b/>
          <w:bCs/>
          <w:sz w:val="18"/>
          <w:szCs w:val="18"/>
        </w:rPr>
        <w:t xml:space="preserve">Article </w:t>
      </w:r>
      <w:r w:rsidR="00C87FAD" w:rsidRPr="00C66C7E">
        <w:rPr>
          <w:rFonts w:ascii="Verdana" w:hAnsi="Verdana"/>
          <w:b/>
          <w:bCs/>
          <w:sz w:val="18"/>
          <w:szCs w:val="18"/>
        </w:rPr>
        <w:t>8</w:t>
      </w:r>
      <w:r w:rsidRPr="00C66C7E">
        <w:rPr>
          <w:rFonts w:ascii="Verdana" w:hAnsi="Verdana"/>
          <w:b/>
          <w:bCs/>
          <w:sz w:val="18"/>
          <w:szCs w:val="18"/>
        </w:rPr>
        <w:t xml:space="preserve"> : </w:t>
      </w:r>
      <w:r w:rsidR="00223C07" w:rsidRPr="00C66C7E">
        <w:rPr>
          <w:rFonts w:ascii="Verdana" w:hAnsi="Verdana"/>
          <w:b/>
          <w:bCs/>
          <w:sz w:val="18"/>
          <w:szCs w:val="18"/>
        </w:rPr>
        <w:t>Assurance</w:t>
      </w:r>
      <w:bookmarkEnd w:id="222"/>
      <w:r w:rsidR="00513E54" w:rsidRPr="00C66C7E">
        <w:rPr>
          <w:rFonts w:ascii="Verdana" w:hAnsi="Verdana"/>
          <w:b/>
          <w:bCs/>
          <w:sz w:val="18"/>
          <w:szCs w:val="18"/>
        </w:rPr>
        <w:t xml:space="preserve"> </w:t>
      </w:r>
    </w:p>
    <w:p w14:paraId="4D19517A" w14:textId="5F579F58" w:rsidR="008A7F38" w:rsidRPr="00C66C7E" w:rsidRDefault="008A7F38" w:rsidP="003500E5">
      <w:pPr>
        <w:spacing w:line="288" w:lineRule="auto"/>
        <w:jc w:val="both"/>
        <w:rPr>
          <w:rFonts w:ascii="Verdana" w:eastAsia="Times New Roman" w:hAnsi="Verdana" w:cs="Calibri"/>
          <w:sz w:val="18"/>
          <w:szCs w:val="18"/>
        </w:rPr>
      </w:pPr>
    </w:p>
    <w:p w14:paraId="543CF835" w14:textId="6E782B25" w:rsidR="008A7F38" w:rsidRPr="00C66C7E" w:rsidRDefault="00211E2F" w:rsidP="003500E5">
      <w:pPr>
        <w:spacing w:line="288" w:lineRule="auto"/>
        <w:jc w:val="both"/>
        <w:rPr>
          <w:rFonts w:ascii="Verdana" w:hAnsi="Verdana" w:cs="Arial"/>
          <w:sz w:val="18"/>
          <w:szCs w:val="18"/>
          <w:lang w:eastAsia="fr-FR"/>
        </w:rPr>
      </w:pPr>
      <w:r w:rsidRPr="00C66C7E">
        <w:rPr>
          <w:rFonts w:ascii="Verdana" w:hAnsi="Verdana" w:cs="Arial"/>
          <w:sz w:val="18"/>
          <w:szCs w:val="18"/>
        </w:rPr>
        <w:t>Le titulaire</w:t>
      </w:r>
      <w:r w:rsidR="008A7F38" w:rsidRPr="00C66C7E">
        <w:rPr>
          <w:rFonts w:ascii="Verdana" w:hAnsi="Verdana" w:cs="Arial"/>
          <w:sz w:val="18"/>
          <w:szCs w:val="18"/>
        </w:rPr>
        <w:t xml:space="preserve"> et ses éventuels </w:t>
      </w:r>
      <w:r w:rsidR="006F4C7E" w:rsidRPr="00C66C7E">
        <w:rPr>
          <w:rFonts w:ascii="Verdana" w:hAnsi="Verdana" w:cs="Arial"/>
          <w:sz w:val="18"/>
          <w:szCs w:val="18"/>
        </w:rPr>
        <w:t>s</w:t>
      </w:r>
      <w:r w:rsidR="008A7F38" w:rsidRPr="00C66C7E">
        <w:rPr>
          <w:rFonts w:ascii="Verdana" w:hAnsi="Verdana" w:cs="Arial"/>
          <w:sz w:val="18"/>
          <w:szCs w:val="18"/>
        </w:rPr>
        <w:t xml:space="preserve">ous-traitants s’engagent à souscrire à une police d’assurance auprès d’une compagnie notoirement solvable destinée à couvrir leur responsabilité civile comprenant notamment la couverture de sa responsabilité contractuelle, une protection contre les dommages corporels, matériels et immatériels, coûts (y compris les frais juridiques) et une protection contre les erreurs, les actes de négligence et omissions du </w:t>
      </w:r>
      <w:r w:rsidR="006F4C7E" w:rsidRPr="00C66C7E">
        <w:rPr>
          <w:rFonts w:ascii="Verdana" w:hAnsi="Verdana" w:cs="Arial"/>
          <w:sz w:val="18"/>
          <w:szCs w:val="18"/>
        </w:rPr>
        <w:t>t</w:t>
      </w:r>
      <w:r w:rsidR="00C271E6" w:rsidRPr="00C66C7E">
        <w:rPr>
          <w:rFonts w:ascii="Verdana" w:hAnsi="Verdana" w:cs="Arial"/>
          <w:sz w:val="18"/>
          <w:szCs w:val="18"/>
        </w:rPr>
        <w:t>itulaire</w:t>
      </w:r>
      <w:r w:rsidR="008A7F38" w:rsidRPr="00C66C7E">
        <w:rPr>
          <w:rFonts w:ascii="Verdana" w:hAnsi="Verdana" w:cs="Arial"/>
          <w:sz w:val="18"/>
          <w:szCs w:val="18"/>
        </w:rPr>
        <w:t xml:space="preserve">, de son </w:t>
      </w:r>
      <w:r w:rsidR="006F4C7E" w:rsidRPr="00C66C7E">
        <w:rPr>
          <w:rFonts w:ascii="Verdana" w:hAnsi="Verdana" w:cs="Arial"/>
          <w:sz w:val="18"/>
          <w:szCs w:val="18"/>
        </w:rPr>
        <w:t>p</w:t>
      </w:r>
      <w:r w:rsidR="008A7F38" w:rsidRPr="00C66C7E">
        <w:rPr>
          <w:rFonts w:ascii="Verdana" w:hAnsi="Verdana" w:cs="Arial"/>
          <w:sz w:val="18"/>
          <w:szCs w:val="18"/>
        </w:rPr>
        <w:t xml:space="preserve">ersonnel et/ou ses </w:t>
      </w:r>
      <w:r w:rsidR="006F4C7E" w:rsidRPr="00C66C7E">
        <w:rPr>
          <w:rFonts w:ascii="Verdana" w:hAnsi="Verdana" w:cs="Arial"/>
          <w:sz w:val="18"/>
          <w:szCs w:val="18"/>
        </w:rPr>
        <w:t>s</w:t>
      </w:r>
      <w:r w:rsidR="008A7F38" w:rsidRPr="00C66C7E">
        <w:rPr>
          <w:rFonts w:ascii="Verdana" w:hAnsi="Verdana" w:cs="Arial"/>
          <w:sz w:val="18"/>
          <w:szCs w:val="18"/>
        </w:rPr>
        <w:t xml:space="preserve">ous-traitants. </w:t>
      </w:r>
      <w:commentRangeStart w:id="223"/>
      <w:commentRangeStart w:id="224"/>
      <w:r w:rsidR="008A7F38" w:rsidRPr="00C66C7E">
        <w:rPr>
          <w:rFonts w:ascii="Verdana" w:hAnsi="Verdana" w:cs="Arial"/>
          <w:sz w:val="18"/>
          <w:szCs w:val="18"/>
        </w:rPr>
        <w:t xml:space="preserve">Ils doivent justifier de cette assurance dans un délai de quinze (15) jours à compter de la notification du </w:t>
      </w:r>
      <w:r w:rsidR="009E1C73" w:rsidRPr="00C66C7E">
        <w:rPr>
          <w:rFonts w:ascii="Verdana" w:hAnsi="Verdana" w:cs="Arial"/>
          <w:sz w:val="18"/>
          <w:szCs w:val="18"/>
        </w:rPr>
        <w:t>marché</w:t>
      </w:r>
      <w:r w:rsidR="008A7F38" w:rsidRPr="00C66C7E">
        <w:rPr>
          <w:rFonts w:ascii="Verdana" w:hAnsi="Verdana" w:cs="Arial"/>
          <w:sz w:val="18"/>
          <w:szCs w:val="18"/>
        </w:rPr>
        <w:t>.</w:t>
      </w:r>
      <w:commentRangeEnd w:id="223"/>
      <w:r w:rsidR="00F11E6C">
        <w:rPr>
          <w:rStyle w:val="Marquedecommentaire"/>
          <w:rFonts w:ascii="Verdana" w:eastAsia="Times New Roman" w:hAnsi="Verdana"/>
          <w:bdr w:val="none" w:sz="0" w:space="0" w:color="auto"/>
          <w:lang w:eastAsia="ja-JP"/>
        </w:rPr>
        <w:commentReference w:id="223"/>
      </w:r>
      <w:commentRangeEnd w:id="224"/>
      <w:r w:rsidR="0036580F">
        <w:rPr>
          <w:rStyle w:val="Marquedecommentaire"/>
          <w:rFonts w:ascii="Verdana" w:eastAsia="Times New Roman" w:hAnsi="Verdana"/>
          <w:bdr w:val="none" w:sz="0" w:space="0" w:color="auto"/>
          <w:lang w:eastAsia="ja-JP"/>
        </w:rPr>
        <w:commentReference w:id="224"/>
      </w:r>
    </w:p>
    <w:p w14:paraId="420AFE11" w14:textId="77777777" w:rsidR="008A7F38" w:rsidRPr="00C66C7E" w:rsidRDefault="008A7F38" w:rsidP="003500E5">
      <w:pPr>
        <w:spacing w:line="288" w:lineRule="auto"/>
        <w:jc w:val="both"/>
        <w:rPr>
          <w:rFonts w:ascii="Verdana" w:hAnsi="Verdana" w:cs="Arial"/>
          <w:sz w:val="18"/>
          <w:szCs w:val="18"/>
        </w:rPr>
      </w:pPr>
    </w:p>
    <w:p w14:paraId="7E802B67" w14:textId="5A770B48" w:rsidR="008C729B" w:rsidRPr="00C66C7E" w:rsidRDefault="008A7F38" w:rsidP="003500E5">
      <w:pPr>
        <w:spacing w:line="288" w:lineRule="auto"/>
        <w:jc w:val="both"/>
        <w:rPr>
          <w:rFonts w:ascii="Verdana" w:hAnsi="Verdana" w:cs="Arial"/>
          <w:sz w:val="18"/>
          <w:szCs w:val="18"/>
        </w:rPr>
      </w:pPr>
      <w:r w:rsidRPr="006332EB">
        <w:rPr>
          <w:rFonts w:ascii="Verdana" w:hAnsi="Verdana" w:cs="Arial"/>
          <w:sz w:val="18"/>
          <w:szCs w:val="18"/>
        </w:rPr>
        <w:t>L’attestation d’assurance devra préciser, outre l’identité de la compagnie ou de la mutuelle d’assurance, le numéro de police ou des polices, le montant des capitaux garantis par catégorie de risques.</w:t>
      </w:r>
      <w:r w:rsidR="008C729B" w:rsidRPr="006332EB">
        <w:rPr>
          <w:rFonts w:ascii="Verdana" w:hAnsi="Verdana" w:cs="Arial"/>
          <w:sz w:val="18"/>
          <w:szCs w:val="18"/>
        </w:rPr>
        <w:t xml:space="preserve"> </w:t>
      </w:r>
      <w:commentRangeStart w:id="225"/>
      <w:commentRangeStart w:id="226"/>
      <w:r w:rsidR="008C729B" w:rsidRPr="006332EB">
        <w:rPr>
          <w:rFonts w:ascii="Verdana" w:hAnsi="Verdana" w:cs="Arial"/>
          <w:b/>
          <w:sz w:val="18"/>
          <w:szCs w:val="18"/>
          <w:u w:val="single"/>
        </w:rPr>
        <w:t>Le montant de garantie de la responsabilité civile professionnelle devra être au minimum de deux millions de dollars américains par an.</w:t>
      </w:r>
      <w:commentRangeEnd w:id="225"/>
      <w:r w:rsidR="00F11E6C">
        <w:rPr>
          <w:rStyle w:val="Marquedecommentaire"/>
          <w:rFonts w:ascii="Verdana" w:eastAsia="Times New Roman" w:hAnsi="Verdana"/>
          <w:bdr w:val="none" w:sz="0" w:space="0" w:color="auto"/>
          <w:lang w:eastAsia="ja-JP"/>
        </w:rPr>
        <w:commentReference w:id="225"/>
      </w:r>
      <w:commentRangeEnd w:id="226"/>
      <w:r w:rsidR="0036580F">
        <w:rPr>
          <w:rStyle w:val="Marquedecommentaire"/>
          <w:rFonts w:ascii="Verdana" w:eastAsia="Times New Roman" w:hAnsi="Verdana"/>
          <w:bdr w:val="none" w:sz="0" w:space="0" w:color="auto"/>
          <w:lang w:eastAsia="ja-JP"/>
        </w:rPr>
        <w:commentReference w:id="226"/>
      </w:r>
    </w:p>
    <w:p w14:paraId="3217B52C" w14:textId="77777777" w:rsidR="008C729B" w:rsidRPr="00C66C7E" w:rsidRDefault="008C729B" w:rsidP="003500E5">
      <w:pPr>
        <w:spacing w:line="288" w:lineRule="auto"/>
        <w:jc w:val="both"/>
        <w:rPr>
          <w:rFonts w:ascii="Verdana" w:hAnsi="Verdana" w:cs="Arial"/>
          <w:sz w:val="18"/>
          <w:szCs w:val="18"/>
        </w:rPr>
      </w:pPr>
    </w:p>
    <w:p w14:paraId="3AC1B2D5" w14:textId="160DFFB6"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devra en justifier à chaque échéance annuelle ainsi que du paiement des primes correspondantes.</w:t>
      </w:r>
    </w:p>
    <w:p w14:paraId="33F67B5B" w14:textId="77777777" w:rsidR="008A7F38" w:rsidRPr="00C66C7E" w:rsidRDefault="008A7F38" w:rsidP="003500E5">
      <w:pPr>
        <w:spacing w:line="288" w:lineRule="auto"/>
        <w:jc w:val="both"/>
        <w:rPr>
          <w:rFonts w:ascii="Verdana" w:hAnsi="Verdana" w:cs="Arial"/>
          <w:sz w:val="18"/>
          <w:szCs w:val="18"/>
        </w:rPr>
      </w:pPr>
    </w:p>
    <w:p w14:paraId="11E73411" w14:textId="77777777"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En cas de retard dans la transmission des attestations d’assurances, il sera fait application d’une pénalité de retard dans les conditions prévues à l’article « </w:t>
      </w:r>
      <w:hyperlink r:id="rId14" w:anchor="_Pénalités" w:history="1">
        <w:r w:rsidRPr="00C66C7E">
          <w:rPr>
            <w:rStyle w:val="Lienhypertexte"/>
            <w:rFonts w:ascii="Verdana" w:hAnsi="Verdana" w:cs="Arial"/>
            <w:sz w:val="18"/>
            <w:szCs w:val="18"/>
            <w:u w:val="none"/>
          </w:rPr>
          <w:t>Pénalités </w:t>
        </w:r>
      </w:hyperlink>
      <w:r w:rsidRPr="00C66C7E">
        <w:rPr>
          <w:rFonts w:ascii="Verdana" w:hAnsi="Verdana" w:cs="Arial"/>
          <w:sz w:val="18"/>
          <w:szCs w:val="18"/>
        </w:rPr>
        <w:t>» du présent CCAP.</w:t>
      </w:r>
    </w:p>
    <w:p w14:paraId="6DC53A21" w14:textId="77777777" w:rsidR="008A7F38" w:rsidRPr="00C66C7E" w:rsidRDefault="008A7F38" w:rsidP="003500E5">
      <w:pPr>
        <w:spacing w:line="288" w:lineRule="auto"/>
        <w:jc w:val="both"/>
        <w:rPr>
          <w:rFonts w:ascii="Verdana" w:hAnsi="Verdana" w:cs="Arial"/>
          <w:sz w:val="18"/>
          <w:szCs w:val="18"/>
        </w:rPr>
      </w:pPr>
    </w:p>
    <w:p w14:paraId="4253E88B" w14:textId="37F0AC78"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Le </w:t>
      </w:r>
      <w:r w:rsidR="006F4C7E"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se réserve la possibilité de résilier le présent </w:t>
      </w:r>
      <w:r w:rsidR="009E1C73" w:rsidRPr="00C66C7E">
        <w:rPr>
          <w:rFonts w:ascii="Verdana" w:hAnsi="Verdana" w:cs="Arial"/>
          <w:sz w:val="18"/>
          <w:szCs w:val="18"/>
        </w:rPr>
        <w:t>marché</w:t>
      </w:r>
      <w:r w:rsidRPr="00C66C7E">
        <w:rPr>
          <w:rFonts w:ascii="Verdana" w:hAnsi="Verdana" w:cs="Arial"/>
          <w:sz w:val="18"/>
          <w:szCs w:val="18"/>
        </w:rPr>
        <w:t xml:space="preserve"> aux torts du </w:t>
      </w:r>
      <w:r w:rsidR="006F4C7E"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en cas </w:t>
      </w:r>
      <w:r w:rsidR="003F29EC" w:rsidRPr="00C66C7E">
        <w:rPr>
          <w:rFonts w:ascii="Verdana" w:hAnsi="Verdana" w:cs="Arial"/>
          <w:sz w:val="18"/>
          <w:szCs w:val="18"/>
        </w:rPr>
        <w:t xml:space="preserve">d’absence de </w:t>
      </w:r>
      <w:r w:rsidRPr="00C66C7E">
        <w:rPr>
          <w:rFonts w:ascii="Verdana" w:hAnsi="Verdana" w:cs="Arial"/>
          <w:sz w:val="18"/>
          <w:szCs w:val="18"/>
        </w:rPr>
        <w:t>production des justificatifs d’assurance.</w:t>
      </w:r>
    </w:p>
    <w:p w14:paraId="71FC4A4E" w14:textId="77777777" w:rsidR="00223C07" w:rsidRPr="00C66C7E" w:rsidRDefault="00223C07" w:rsidP="003500E5">
      <w:pPr>
        <w:keepNext/>
        <w:spacing w:line="288" w:lineRule="auto"/>
        <w:jc w:val="both"/>
        <w:outlineLvl w:val="0"/>
        <w:rPr>
          <w:rFonts w:ascii="Verdana" w:hAnsi="Verdana"/>
          <w:b/>
          <w:bCs/>
          <w:sz w:val="18"/>
          <w:szCs w:val="18"/>
        </w:rPr>
      </w:pPr>
    </w:p>
    <w:p w14:paraId="0BE9E665" w14:textId="5A952566" w:rsidR="003F27D3" w:rsidRPr="00C66C7E" w:rsidRDefault="004B78B0" w:rsidP="003500E5">
      <w:pPr>
        <w:keepNext/>
        <w:spacing w:line="288" w:lineRule="auto"/>
        <w:jc w:val="both"/>
        <w:outlineLvl w:val="0"/>
        <w:rPr>
          <w:rFonts w:ascii="Verdana" w:hAnsi="Verdana"/>
          <w:b/>
          <w:bCs/>
          <w:sz w:val="18"/>
          <w:szCs w:val="18"/>
        </w:rPr>
      </w:pPr>
      <w:bookmarkStart w:id="227" w:name="_Toc197964641"/>
      <w:r w:rsidRPr="00C66C7E">
        <w:rPr>
          <w:rFonts w:ascii="Verdana" w:hAnsi="Verdana"/>
          <w:b/>
          <w:bCs/>
          <w:sz w:val="18"/>
          <w:szCs w:val="18"/>
        </w:rPr>
        <w:t>Article 9 : Pénalités</w:t>
      </w:r>
      <w:bookmarkEnd w:id="227"/>
      <w:r w:rsidRPr="00C66C7E">
        <w:rPr>
          <w:rFonts w:ascii="Verdana" w:hAnsi="Verdana"/>
          <w:b/>
          <w:bCs/>
          <w:sz w:val="18"/>
          <w:szCs w:val="18"/>
        </w:rPr>
        <w:t xml:space="preserve"> </w:t>
      </w:r>
    </w:p>
    <w:p w14:paraId="3AD1C700" w14:textId="054071AA" w:rsidR="003F27D3" w:rsidRPr="00C66C7E" w:rsidRDefault="003F27D3" w:rsidP="003500E5">
      <w:pPr>
        <w:keepNext/>
        <w:spacing w:line="288" w:lineRule="auto"/>
        <w:jc w:val="both"/>
        <w:outlineLvl w:val="0"/>
        <w:rPr>
          <w:rFonts w:ascii="Verdana" w:hAnsi="Verdana"/>
          <w:sz w:val="18"/>
          <w:szCs w:val="18"/>
        </w:rPr>
      </w:pPr>
    </w:p>
    <w:p w14:paraId="246004B4" w14:textId="33C7B4DA" w:rsidR="00172835" w:rsidRPr="00C66C7E" w:rsidRDefault="00172835" w:rsidP="003500E5">
      <w:pPr>
        <w:keepNext/>
        <w:spacing w:line="288" w:lineRule="auto"/>
        <w:jc w:val="both"/>
        <w:outlineLvl w:val="1"/>
        <w:rPr>
          <w:rFonts w:ascii="Verdana" w:eastAsia="SimSun" w:hAnsi="Verdana"/>
          <w:sz w:val="18"/>
          <w:szCs w:val="18"/>
          <w:u w:val="single"/>
        </w:rPr>
      </w:pPr>
      <w:bookmarkStart w:id="228" w:name="_Toc197964642"/>
      <w:r w:rsidRPr="00C66C7E">
        <w:rPr>
          <w:rFonts w:ascii="Verdana" w:eastAsia="SimSun" w:hAnsi="Verdana"/>
          <w:sz w:val="18"/>
          <w:szCs w:val="18"/>
          <w:u w:val="single"/>
        </w:rPr>
        <w:t>9.1 Dispositions générales</w:t>
      </w:r>
      <w:bookmarkEnd w:id="228"/>
      <w:r w:rsidRPr="00C66C7E">
        <w:rPr>
          <w:rFonts w:ascii="Verdana" w:eastAsia="SimSun" w:hAnsi="Verdana"/>
          <w:sz w:val="18"/>
          <w:szCs w:val="18"/>
          <w:u w:val="single"/>
        </w:rPr>
        <w:t xml:space="preserve"> </w:t>
      </w:r>
    </w:p>
    <w:p w14:paraId="1455385D" w14:textId="77777777" w:rsidR="00172835" w:rsidRPr="00C66C7E" w:rsidRDefault="00172835" w:rsidP="003500E5">
      <w:pPr>
        <w:keepNext/>
        <w:spacing w:line="288" w:lineRule="auto"/>
        <w:jc w:val="both"/>
        <w:outlineLvl w:val="0"/>
        <w:rPr>
          <w:rFonts w:ascii="Verdana" w:hAnsi="Verdana"/>
          <w:sz w:val="18"/>
          <w:szCs w:val="18"/>
        </w:rPr>
      </w:pPr>
    </w:p>
    <w:p w14:paraId="51E9CFAC" w14:textId="77777777" w:rsidR="008A7F38" w:rsidRPr="00C66C7E" w:rsidRDefault="008A7F38" w:rsidP="003500E5">
      <w:pPr>
        <w:spacing w:line="288" w:lineRule="auto"/>
        <w:jc w:val="both"/>
        <w:rPr>
          <w:rFonts w:ascii="Verdana" w:hAnsi="Verdana" w:cs="Calibri"/>
          <w:sz w:val="18"/>
          <w:szCs w:val="18"/>
          <w:lang w:eastAsia="fr-FR"/>
        </w:rPr>
      </w:pPr>
      <w:r w:rsidRPr="00C66C7E">
        <w:rPr>
          <w:rFonts w:ascii="Verdana" w:hAnsi="Verdana" w:cs="Calibri"/>
          <w:sz w:val="18"/>
          <w:szCs w:val="18"/>
        </w:rPr>
        <w:t>Les stipulations de l’article 14 du CCAG-FCS sont applicables, sous réserve des stipulations et dérogations suivantes.</w:t>
      </w:r>
    </w:p>
    <w:p w14:paraId="11D0D4D3" w14:textId="77777777" w:rsidR="008A7F38" w:rsidRPr="00C66C7E" w:rsidRDefault="008A7F38" w:rsidP="003500E5">
      <w:pPr>
        <w:spacing w:line="288" w:lineRule="auto"/>
        <w:jc w:val="both"/>
        <w:rPr>
          <w:rFonts w:ascii="Verdana" w:hAnsi="Verdana" w:cs="Calibri"/>
          <w:sz w:val="18"/>
          <w:szCs w:val="18"/>
        </w:rPr>
      </w:pPr>
    </w:p>
    <w:p w14:paraId="10B80416" w14:textId="3E465BA1" w:rsidR="00C150DB" w:rsidRPr="00C66C7E" w:rsidRDefault="008A7F38" w:rsidP="003500E5">
      <w:pPr>
        <w:spacing w:line="288" w:lineRule="auto"/>
        <w:jc w:val="both"/>
        <w:rPr>
          <w:rFonts w:ascii="Verdana" w:hAnsi="Verdana"/>
          <w:sz w:val="18"/>
          <w:szCs w:val="18"/>
        </w:rPr>
      </w:pPr>
      <w:r w:rsidRPr="00C66C7E">
        <w:rPr>
          <w:rFonts w:ascii="Verdana" w:hAnsi="Verdana" w:cs="Calibri"/>
          <w:sz w:val="18"/>
          <w:szCs w:val="18"/>
        </w:rPr>
        <w:t xml:space="preserve">Les pénalités ne sont pas libératoires. </w:t>
      </w:r>
      <w:r w:rsidR="00C150DB" w:rsidRPr="00C66C7E">
        <w:rPr>
          <w:rFonts w:ascii="Verdana" w:hAnsi="Verdana"/>
          <w:sz w:val="18"/>
          <w:szCs w:val="18"/>
        </w:rPr>
        <w:t>Elles ne sont pas une compensation du préjudice pour le défaut de respect des niveaux de services contractuels ou des dates impératives, mais une incitation pour le titulaire à respecter ceux-ci. Les pénalités ont pour objectif de sanctionner un défaut de qualité de service du titulaire influant sur la qualité des services fournis au pouvoir adjudicateur.</w:t>
      </w:r>
    </w:p>
    <w:p w14:paraId="2C3611F2" w14:textId="77777777" w:rsidR="00C150DB" w:rsidRPr="00C66C7E" w:rsidRDefault="00C150DB" w:rsidP="003500E5">
      <w:pPr>
        <w:spacing w:line="288" w:lineRule="auto"/>
        <w:jc w:val="both"/>
        <w:rPr>
          <w:rFonts w:ascii="Verdana" w:hAnsi="Verdana"/>
          <w:sz w:val="18"/>
          <w:szCs w:val="18"/>
        </w:rPr>
      </w:pPr>
    </w:p>
    <w:p w14:paraId="28930961" w14:textId="77777777" w:rsidR="00752A34" w:rsidRDefault="00211E2F" w:rsidP="003500E5">
      <w:pPr>
        <w:spacing w:line="288" w:lineRule="auto"/>
        <w:jc w:val="both"/>
        <w:rPr>
          <w:rFonts w:ascii="Verdana" w:hAnsi="Verdana" w:cs="Calibri"/>
          <w:sz w:val="18"/>
          <w:szCs w:val="18"/>
        </w:rPr>
      </w:pPr>
      <w:r w:rsidRPr="00C66C7E">
        <w:rPr>
          <w:rFonts w:ascii="Verdana" w:hAnsi="Verdana" w:cs="Calibri"/>
          <w:sz w:val="18"/>
          <w:szCs w:val="18"/>
        </w:rPr>
        <w:t>Le titulaire</w:t>
      </w:r>
      <w:r w:rsidR="008A7F38" w:rsidRPr="00C66C7E">
        <w:rPr>
          <w:rFonts w:ascii="Verdana" w:hAnsi="Verdana" w:cs="Calibri"/>
          <w:sz w:val="18"/>
          <w:szCs w:val="18"/>
        </w:rPr>
        <w:t xml:space="preserve"> reste donc intégralement redevable de ses obligations contractuelles, notamment des prestations dont l’inexécution ou la mauvaise exécution a donné lieu à l’application de la pénalité. Il ne saurait se considérer comme libéré de son obligation du fait du paiement de ladite pénalité. </w:t>
      </w:r>
      <w:r w:rsidR="00E65C0B" w:rsidRPr="00C66C7E">
        <w:rPr>
          <w:rFonts w:ascii="Verdana" w:hAnsi="Verdana" w:cs="Calibri"/>
          <w:sz w:val="18"/>
          <w:szCs w:val="18"/>
        </w:rPr>
        <w:t>Le pouvoir adjudicateur</w:t>
      </w:r>
      <w:r w:rsidR="008A7F38" w:rsidRPr="00C66C7E">
        <w:rPr>
          <w:rFonts w:ascii="Verdana" w:hAnsi="Verdana" w:cs="Calibri"/>
          <w:sz w:val="18"/>
          <w:szCs w:val="18"/>
        </w:rPr>
        <w:t xml:space="preserve"> est par ailleurs en droit de réclamer tout dommage et intérêt au titre du préjudice subi, auquel cas les pénalités directement liées audit préjudice déjà versées par </w:t>
      </w:r>
      <w:r w:rsidRPr="00C66C7E">
        <w:rPr>
          <w:rFonts w:ascii="Verdana" w:hAnsi="Verdana" w:cs="Calibri"/>
          <w:sz w:val="18"/>
          <w:szCs w:val="18"/>
        </w:rPr>
        <w:t>le titulaire</w:t>
      </w:r>
      <w:r w:rsidR="008A7F38" w:rsidRPr="00C66C7E">
        <w:rPr>
          <w:rFonts w:ascii="Verdana" w:hAnsi="Verdana" w:cs="Calibri"/>
          <w:sz w:val="18"/>
          <w:szCs w:val="18"/>
        </w:rPr>
        <w:t xml:space="preserve"> viendront en déduction de la réparation due par </w:t>
      </w:r>
      <w:r w:rsidRPr="00C66C7E">
        <w:rPr>
          <w:rFonts w:ascii="Verdana" w:hAnsi="Verdana" w:cs="Calibri"/>
          <w:sz w:val="18"/>
          <w:szCs w:val="18"/>
        </w:rPr>
        <w:t>le titulaire</w:t>
      </w:r>
      <w:r w:rsidR="008A7F38" w:rsidRPr="00C66C7E">
        <w:rPr>
          <w:rFonts w:ascii="Verdana" w:hAnsi="Verdana" w:cs="Calibri"/>
          <w:sz w:val="18"/>
          <w:szCs w:val="18"/>
        </w:rPr>
        <w:t xml:space="preserve"> au titre du préjudice</w:t>
      </w:r>
      <w:r w:rsidR="00752A34">
        <w:rPr>
          <w:rFonts w:ascii="Verdana" w:hAnsi="Verdana" w:cs="Calibri"/>
          <w:sz w:val="18"/>
          <w:szCs w:val="18"/>
        </w:rPr>
        <w:t>.</w:t>
      </w:r>
    </w:p>
    <w:p w14:paraId="53634F05" w14:textId="23DB58F2" w:rsidR="00172835" w:rsidRPr="00C66C7E" w:rsidRDefault="00172835" w:rsidP="003500E5">
      <w:pPr>
        <w:spacing w:line="288" w:lineRule="auto"/>
        <w:jc w:val="both"/>
        <w:rPr>
          <w:rFonts w:ascii="Verdana" w:hAnsi="Verdana" w:cs="Calibri"/>
          <w:sz w:val="18"/>
          <w:szCs w:val="18"/>
        </w:rPr>
      </w:pPr>
    </w:p>
    <w:p w14:paraId="6E00168F" w14:textId="75054B02"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L’application de pénalités ne restreint pas le droit pour le pouvoir adjudicateur de mettre en œuvre la procédure de résiliation prévue aux présentes.</w:t>
      </w:r>
    </w:p>
    <w:p w14:paraId="146E53E1" w14:textId="77777777" w:rsidR="00172835" w:rsidRPr="00C66C7E" w:rsidRDefault="00172835" w:rsidP="003500E5">
      <w:pPr>
        <w:spacing w:line="288" w:lineRule="auto"/>
        <w:jc w:val="both"/>
        <w:rPr>
          <w:rFonts w:ascii="Verdana" w:hAnsi="Verdana"/>
          <w:sz w:val="18"/>
          <w:szCs w:val="18"/>
        </w:rPr>
      </w:pPr>
    </w:p>
    <w:p w14:paraId="67948FD0" w14:textId="5CEC1C66"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Le non-respect des délais de réalisation des prestations définis dans le</w:t>
      </w:r>
      <w:r w:rsidR="00752A34">
        <w:rPr>
          <w:rFonts w:ascii="Verdana" w:hAnsi="Verdana"/>
          <w:sz w:val="18"/>
          <w:szCs w:val="18"/>
        </w:rPr>
        <w:t xml:space="preserve"> présent</w:t>
      </w:r>
      <w:r w:rsidRPr="00C66C7E">
        <w:rPr>
          <w:rFonts w:ascii="Verdana" w:hAnsi="Verdana"/>
          <w:sz w:val="18"/>
          <w:szCs w:val="18"/>
        </w:rPr>
        <w:t xml:space="preserve"> </w:t>
      </w:r>
      <w:r w:rsidR="00752A34">
        <w:rPr>
          <w:rFonts w:ascii="Verdana" w:hAnsi="Verdana"/>
          <w:sz w:val="18"/>
          <w:szCs w:val="18"/>
        </w:rPr>
        <w:t xml:space="preserve">CCAP, le </w:t>
      </w:r>
      <w:r w:rsidRPr="00C66C7E">
        <w:rPr>
          <w:rFonts w:ascii="Verdana" w:hAnsi="Verdana"/>
          <w:sz w:val="18"/>
          <w:szCs w:val="18"/>
        </w:rPr>
        <w:t xml:space="preserve">CCTP, et le cas échéant, en complément </w:t>
      </w:r>
      <w:r w:rsidR="00F11E6C">
        <w:rPr>
          <w:rFonts w:ascii="Verdana" w:hAnsi="Verdana"/>
          <w:sz w:val="18"/>
          <w:szCs w:val="18"/>
        </w:rPr>
        <w:t xml:space="preserve">par </w:t>
      </w:r>
      <w:r w:rsidRPr="00C66C7E">
        <w:rPr>
          <w:rFonts w:ascii="Verdana" w:hAnsi="Verdana"/>
          <w:sz w:val="18"/>
          <w:szCs w:val="18"/>
        </w:rPr>
        <w:t>les normes juridiques supérieures telles que le code du sport et le standard international des laboratoires (SIL), entraînera l’application des pénalités prévues au présent article, à moins que le titulaire ne rapporte la preuve que l’accomplissement de son obligation a été empêché, sans faute ou négligence de sa part, par la survenance d’une cause étrangère à savoir :</w:t>
      </w:r>
    </w:p>
    <w:p w14:paraId="495E1DCA" w14:textId="77777777" w:rsidR="00172835" w:rsidRPr="00C66C7E" w:rsidRDefault="00172835" w:rsidP="003500E5">
      <w:pPr>
        <w:spacing w:line="288" w:lineRule="auto"/>
        <w:jc w:val="both"/>
        <w:rPr>
          <w:rFonts w:ascii="Verdana" w:hAnsi="Verdana"/>
          <w:sz w:val="18"/>
          <w:szCs w:val="18"/>
        </w:rPr>
      </w:pPr>
    </w:p>
    <w:p w14:paraId="3AA9B88F" w14:textId="77777777"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w:t>
      </w:r>
      <w:r w:rsidRPr="00C66C7E">
        <w:rPr>
          <w:rFonts w:ascii="Verdana" w:hAnsi="Verdana"/>
          <w:sz w:val="18"/>
          <w:szCs w:val="18"/>
        </w:rPr>
        <w:tab/>
        <w:t>un cas de force majeure tel que défini aux présentes ;</w:t>
      </w:r>
    </w:p>
    <w:p w14:paraId="1C1A0830" w14:textId="77777777" w:rsidR="00172835" w:rsidRPr="00C66C7E" w:rsidRDefault="00172835" w:rsidP="003500E5">
      <w:pPr>
        <w:spacing w:line="288" w:lineRule="auto"/>
        <w:ind w:left="720" w:hanging="720"/>
        <w:jc w:val="both"/>
        <w:rPr>
          <w:rFonts w:ascii="Verdana" w:hAnsi="Verdana"/>
          <w:sz w:val="18"/>
          <w:szCs w:val="18"/>
        </w:rPr>
      </w:pPr>
      <w:r w:rsidRPr="00C66C7E">
        <w:rPr>
          <w:rFonts w:ascii="Verdana" w:hAnsi="Verdana"/>
          <w:sz w:val="18"/>
          <w:szCs w:val="18"/>
        </w:rPr>
        <w:t>-</w:t>
      </w:r>
      <w:r w:rsidRPr="00C66C7E">
        <w:rPr>
          <w:rFonts w:ascii="Verdana" w:hAnsi="Verdana"/>
          <w:sz w:val="18"/>
          <w:szCs w:val="18"/>
        </w:rPr>
        <w:tab/>
        <w:t>tout fait du pouvoir adjudicateur ayant pour effet d’empêcher ou d’entraver, définitivement, l’accomplissement des obligations du titulaire ;</w:t>
      </w:r>
    </w:p>
    <w:p w14:paraId="2DB8E2CB" w14:textId="77777777" w:rsidR="00172835" w:rsidRPr="00C66C7E" w:rsidRDefault="00172835" w:rsidP="003500E5">
      <w:pPr>
        <w:spacing w:line="288" w:lineRule="auto"/>
        <w:ind w:left="720" w:hanging="720"/>
        <w:jc w:val="both"/>
        <w:rPr>
          <w:rFonts w:ascii="Verdana" w:hAnsi="Verdana"/>
          <w:sz w:val="18"/>
          <w:szCs w:val="18"/>
        </w:rPr>
      </w:pPr>
      <w:r w:rsidRPr="00C66C7E">
        <w:rPr>
          <w:rFonts w:ascii="Verdana" w:hAnsi="Verdana"/>
          <w:sz w:val="18"/>
          <w:szCs w:val="18"/>
        </w:rPr>
        <w:t>-</w:t>
      </w:r>
      <w:r w:rsidRPr="00C66C7E">
        <w:rPr>
          <w:rFonts w:ascii="Verdana" w:hAnsi="Verdana"/>
          <w:sz w:val="18"/>
          <w:szCs w:val="18"/>
        </w:rPr>
        <w:tab/>
        <w:t>tout fait d’un tiers, à l’exclusion des fournisseurs du titulaire, dont le titulaire assure la gestion au nom et pour le compte du pouvoir adjudicateur ou de tout autre tiers avec lequel le titulaire aurait conclu un accord en vue de la fourniture du service au pouvoir adjudicateur.</w:t>
      </w:r>
    </w:p>
    <w:p w14:paraId="28E158EB" w14:textId="77777777" w:rsidR="00172835" w:rsidRPr="00C66C7E" w:rsidRDefault="00172835" w:rsidP="003500E5">
      <w:pPr>
        <w:spacing w:line="288" w:lineRule="auto"/>
        <w:jc w:val="both"/>
        <w:rPr>
          <w:rFonts w:ascii="Verdana" w:hAnsi="Verdana"/>
          <w:sz w:val="18"/>
          <w:szCs w:val="18"/>
        </w:rPr>
      </w:pPr>
    </w:p>
    <w:p w14:paraId="04CB0CFD" w14:textId="77777777" w:rsidR="00C150DB" w:rsidRPr="00C66C7E" w:rsidRDefault="00172835" w:rsidP="003500E5">
      <w:pPr>
        <w:spacing w:line="288" w:lineRule="auto"/>
        <w:jc w:val="both"/>
        <w:rPr>
          <w:rFonts w:ascii="Verdana" w:hAnsi="Verdana"/>
          <w:sz w:val="18"/>
          <w:szCs w:val="18"/>
        </w:rPr>
      </w:pPr>
      <w:r w:rsidRPr="00C66C7E">
        <w:rPr>
          <w:rFonts w:ascii="Verdana" w:hAnsi="Verdana"/>
          <w:sz w:val="18"/>
          <w:szCs w:val="18"/>
        </w:rPr>
        <w:t xml:space="preserve">Les pénalités sont applicables de plein droit par le pouvoir adjudicateur du seul fait de la survenance du fait générateur de la pénalité. Le pouvoir adjudicateur en informe le titulaire </w:t>
      </w:r>
      <w:r w:rsidR="00C150DB" w:rsidRPr="00C66C7E">
        <w:rPr>
          <w:rFonts w:ascii="Verdana" w:hAnsi="Verdana"/>
          <w:sz w:val="18"/>
          <w:szCs w:val="18"/>
        </w:rPr>
        <w:t xml:space="preserve">par tout moyen permettant de déterminer de manière certaine sa réception. </w:t>
      </w:r>
    </w:p>
    <w:p w14:paraId="1D8E2E3A" w14:textId="77777777" w:rsidR="00C150DB" w:rsidRPr="00C66C7E" w:rsidRDefault="00C150DB" w:rsidP="003500E5">
      <w:pPr>
        <w:spacing w:line="288" w:lineRule="auto"/>
        <w:jc w:val="both"/>
        <w:rPr>
          <w:rFonts w:ascii="Verdana" w:hAnsi="Verdana"/>
          <w:sz w:val="18"/>
          <w:szCs w:val="18"/>
        </w:rPr>
      </w:pPr>
    </w:p>
    <w:p w14:paraId="2D9DD252" w14:textId="36177471" w:rsidR="00172835" w:rsidRPr="00C66C7E" w:rsidRDefault="00172835" w:rsidP="003500E5">
      <w:pPr>
        <w:spacing w:line="288" w:lineRule="auto"/>
        <w:jc w:val="both"/>
        <w:rPr>
          <w:rFonts w:ascii="Verdana" w:hAnsi="Verdana" w:cs="Calibri"/>
          <w:sz w:val="18"/>
          <w:szCs w:val="18"/>
        </w:rPr>
      </w:pPr>
      <w:r w:rsidRPr="00C66C7E">
        <w:rPr>
          <w:rFonts w:ascii="Verdana" w:hAnsi="Verdana"/>
          <w:sz w:val="18"/>
          <w:szCs w:val="18"/>
        </w:rPr>
        <w:t>Les pénalités sont alors applicables pour chaque défaut constaté.</w:t>
      </w:r>
      <w:r w:rsidR="00C150DB" w:rsidRPr="00C66C7E">
        <w:rPr>
          <w:rFonts w:ascii="Verdana" w:hAnsi="Verdana"/>
          <w:sz w:val="18"/>
          <w:szCs w:val="18"/>
        </w:rPr>
        <w:t xml:space="preserve"> Elles </w:t>
      </w:r>
      <w:r w:rsidR="00C150DB" w:rsidRPr="00C66C7E">
        <w:rPr>
          <w:rFonts w:ascii="Verdana" w:hAnsi="Verdana" w:cs="Calibri"/>
          <w:sz w:val="18"/>
          <w:szCs w:val="18"/>
        </w:rPr>
        <w:t>s’apprécient indépendamment et sont cumulables entre elles</w:t>
      </w:r>
      <w:r w:rsidR="008C41BA">
        <w:rPr>
          <w:rFonts w:ascii="Verdana" w:hAnsi="Verdana" w:cs="Calibri"/>
          <w:sz w:val="18"/>
          <w:szCs w:val="18"/>
        </w:rPr>
        <w:t>.</w:t>
      </w:r>
    </w:p>
    <w:p w14:paraId="6E744F8B" w14:textId="77777777" w:rsidR="00C150DB" w:rsidRPr="00C66C7E" w:rsidRDefault="00C150DB" w:rsidP="003500E5">
      <w:pPr>
        <w:spacing w:line="288" w:lineRule="auto"/>
        <w:jc w:val="both"/>
        <w:rPr>
          <w:rFonts w:ascii="Verdana" w:hAnsi="Verdana"/>
          <w:sz w:val="18"/>
          <w:szCs w:val="18"/>
        </w:rPr>
      </w:pPr>
    </w:p>
    <w:p w14:paraId="1A9A5834" w14:textId="0EAA7066"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Si trois défauts ou plus (</w:t>
      </w:r>
      <w:r w:rsidR="008C41BA">
        <w:rPr>
          <w:rFonts w:ascii="Verdana" w:hAnsi="Verdana"/>
          <w:sz w:val="18"/>
          <w:szCs w:val="18"/>
        </w:rPr>
        <w:t xml:space="preserve">dont </w:t>
      </w:r>
      <w:r w:rsidRPr="00C66C7E">
        <w:rPr>
          <w:rFonts w:ascii="Verdana" w:hAnsi="Verdana"/>
          <w:sz w:val="18"/>
          <w:szCs w:val="18"/>
        </w:rPr>
        <w:t xml:space="preserve">perte d’un échantillon, retard de prise en charge, retard d’analyse </w:t>
      </w:r>
      <w:r w:rsidR="00C150DB" w:rsidRPr="00C66C7E">
        <w:rPr>
          <w:rFonts w:ascii="Verdana" w:hAnsi="Verdana"/>
          <w:sz w:val="18"/>
          <w:szCs w:val="18"/>
        </w:rPr>
        <w:t>ou analyse non complète ou non conforme</w:t>
      </w:r>
      <w:r w:rsidRPr="00C66C7E">
        <w:rPr>
          <w:rFonts w:ascii="Verdana" w:hAnsi="Verdana"/>
          <w:sz w:val="18"/>
          <w:szCs w:val="18"/>
        </w:rPr>
        <w:t xml:space="preserve">; perte ou casse d’un échantillon ; retard de livraison ou de prise en charge </w:t>
      </w:r>
      <w:r w:rsidR="00BA3A33" w:rsidRPr="00C66C7E">
        <w:rPr>
          <w:rFonts w:ascii="Verdana" w:hAnsi="Verdana"/>
          <w:sz w:val="18"/>
          <w:szCs w:val="18"/>
        </w:rPr>
        <w:t>pour le lot 1 </w:t>
      </w:r>
      <w:r w:rsidRPr="00C66C7E">
        <w:rPr>
          <w:rFonts w:ascii="Verdana" w:hAnsi="Verdana"/>
          <w:sz w:val="18"/>
          <w:szCs w:val="18"/>
        </w:rPr>
        <w:t xml:space="preserve">; retard d’analyses pour le lot </w:t>
      </w:r>
      <w:r w:rsidR="00BA3A33">
        <w:rPr>
          <w:rFonts w:ascii="Verdana" w:hAnsi="Verdana"/>
          <w:sz w:val="18"/>
          <w:szCs w:val="18"/>
        </w:rPr>
        <w:t>2</w:t>
      </w:r>
      <w:r w:rsidRPr="00C66C7E">
        <w:rPr>
          <w:rFonts w:ascii="Verdana" w:hAnsi="Verdana"/>
          <w:sz w:val="18"/>
          <w:szCs w:val="18"/>
        </w:rPr>
        <w:t xml:space="preserve">) sont constatés sur une période de deux mois consécutifs et ont induit des préjudices pour le pouvoir adjudicateur, tels que l’irrecevabilité du contrôle antidopage (lot 1) du fait d’une analyse rendue dans des conditions non conformes au standard international des laboratoires (SIL), la destruction d’un échantillon ou sa conservation dans des conditions qui le rendent impropre à une </w:t>
      </w:r>
      <w:proofErr w:type="spellStart"/>
      <w:r w:rsidRPr="00C66C7E">
        <w:rPr>
          <w:rFonts w:ascii="Verdana" w:hAnsi="Verdana"/>
          <w:sz w:val="18"/>
          <w:szCs w:val="18"/>
        </w:rPr>
        <w:t>ré-analyse</w:t>
      </w:r>
      <w:proofErr w:type="spellEnd"/>
      <w:r w:rsidRPr="00C66C7E">
        <w:rPr>
          <w:rFonts w:ascii="Verdana" w:hAnsi="Verdana"/>
          <w:sz w:val="18"/>
          <w:szCs w:val="18"/>
        </w:rPr>
        <w:t xml:space="preserve"> (lot </w:t>
      </w:r>
      <w:r w:rsidR="00BA3A33">
        <w:rPr>
          <w:rFonts w:ascii="Verdana" w:hAnsi="Verdana"/>
          <w:sz w:val="18"/>
          <w:szCs w:val="18"/>
        </w:rPr>
        <w:t>1</w:t>
      </w:r>
      <w:r w:rsidRPr="00C66C7E">
        <w:rPr>
          <w:rFonts w:ascii="Verdana" w:hAnsi="Verdana"/>
          <w:sz w:val="18"/>
          <w:szCs w:val="18"/>
        </w:rPr>
        <w:t xml:space="preserve">) ou l’irrecevabilité de l’analyse du passeport d’un athlète, outre l’application des pénalités, le titulaire est mis en demeure par l’AFLD une première fois. Si trois défauts parmi la liste énumérée </w:t>
      </w:r>
      <w:r w:rsidRPr="00E34ABC">
        <w:rPr>
          <w:rFonts w:ascii="Verdana" w:hAnsi="Verdana"/>
          <w:i/>
          <w:sz w:val="18"/>
          <w:szCs w:val="18"/>
        </w:rPr>
        <w:t>supra</w:t>
      </w:r>
      <w:r w:rsidRPr="00C66C7E">
        <w:rPr>
          <w:rFonts w:ascii="Verdana" w:hAnsi="Verdana"/>
          <w:sz w:val="18"/>
          <w:szCs w:val="18"/>
        </w:rPr>
        <w:t xml:space="preserve"> sont constatés </w:t>
      </w:r>
      <w:r w:rsidR="002B76EE" w:rsidRPr="00C66C7E">
        <w:rPr>
          <w:rFonts w:ascii="Verdana" w:hAnsi="Verdana"/>
          <w:sz w:val="18"/>
          <w:szCs w:val="18"/>
        </w:rPr>
        <w:t xml:space="preserve">de nouveau </w:t>
      </w:r>
      <w:r w:rsidRPr="00C66C7E">
        <w:rPr>
          <w:rFonts w:ascii="Verdana" w:hAnsi="Verdana"/>
          <w:sz w:val="18"/>
          <w:szCs w:val="18"/>
        </w:rPr>
        <w:t>selon les mêmes conditions dans les trois mois suivants cette mise en demeure</w:t>
      </w:r>
      <w:r w:rsidR="00E34ABC">
        <w:rPr>
          <w:rFonts w:ascii="Verdana" w:hAnsi="Verdana"/>
          <w:sz w:val="18"/>
          <w:szCs w:val="18"/>
        </w:rPr>
        <w:t xml:space="preserve">, </w:t>
      </w:r>
      <w:r w:rsidRPr="00C66C7E">
        <w:rPr>
          <w:rFonts w:ascii="Verdana" w:hAnsi="Verdana"/>
          <w:sz w:val="18"/>
          <w:szCs w:val="18"/>
        </w:rPr>
        <w:t>l’AFLD peut</w:t>
      </w:r>
      <w:r w:rsidR="00E34ABC">
        <w:rPr>
          <w:rFonts w:ascii="Verdana" w:hAnsi="Verdana"/>
          <w:sz w:val="18"/>
          <w:szCs w:val="18"/>
        </w:rPr>
        <w:t xml:space="preserve"> alors</w:t>
      </w:r>
      <w:r w:rsidRPr="00C66C7E">
        <w:rPr>
          <w:rFonts w:ascii="Verdana" w:hAnsi="Verdana"/>
          <w:sz w:val="18"/>
          <w:szCs w:val="18"/>
        </w:rPr>
        <w:t xml:space="preserve"> résilier le présent marché, en tout ou en partie, aux torts du titulaire. </w:t>
      </w:r>
    </w:p>
    <w:p w14:paraId="2E367026" w14:textId="77777777" w:rsidR="00172835" w:rsidRPr="00C66C7E" w:rsidRDefault="00172835" w:rsidP="003500E5">
      <w:pPr>
        <w:spacing w:line="288" w:lineRule="auto"/>
        <w:jc w:val="both"/>
        <w:rPr>
          <w:rFonts w:ascii="Verdana" w:hAnsi="Verdana"/>
          <w:sz w:val="18"/>
          <w:szCs w:val="18"/>
        </w:rPr>
      </w:pPr>
    </w:p>
    <w:p w14:paraId="03BD04C8" w14:textId="77777777" w:rsidR="002B76EE" w:rsidRPr="00C66C7E" w:rsidRDefault="002B76EE" w:rsidP="003500E5">
      <w:pPr>
        <w:spacing w:line="288" w:lineRule="auto"/>
        <w:jc w:val="both"/>
        <w:rPr>
          <w:rFonts w:ascii="Verdana" w:hAnsi="Verdana" w:cs="Calibri"/>
          <w:sz w:val="18"/>
          <w:szCs w:val="18"/>
        </w:rPr>
      </w:pPr>
      <w:r w:rsidRPr="00C66C7E">
        <w:rPr>
          <w:rFonts w:ascii="Verdana" w:hAnsi="Verdana" w:cs="Calibri"/>
          <w:sz w:val="18"/>
          <w:szCs w:val="18"/>
        </w:rPr>
        <w:t>Par dérogation à l’article 14.1.3 du CCAG-FCS, aucune exonération de pénalité ne sera appliquée en deçà d’un certain seuil.</w:t>
      </w:r>
    </w:p>
    <w:p w14:paraId="056D2874" w14:textId="77777777" w:rsidR="002B76EE" w:rsidRPr="00C66C7E" w:rsidRDefault="002B76EE" w:rsidP="003500E5">
      <w:pPr>
        <w:spacing w:line="288" w:lineRule="auto"/>
        <w:jc w:val="both"/>
        <w:rPr>
          <w:rFonts w:ascii="Verdana" w:hAnsi="Verdana" w:cs="Calibri"/>
          <w:sz w:val="18"/>
          <w:szCs w:val="18"/>
        </w:rPr>
      </w:pPr>
    </w:p>
    <w:p w14:paraId="47B59BAB" w14:textId="77777777" w:rsidR="002B76EE" w:rsidRPr="00C66C7E" w:rsidRDefault="002B76EE" w:rsidP="003500E5">
      <w:pPr>
        <w:spacing w:line="288" w:lineRule="auto"/>
        <w:jc w:val="both"/>
        <w:rPr>
          <w:rFonts w:ascii="Verdana" w:hAnsi="Verdana" w:cs="Calibri"/>
          <w:sz w:val="18"/>
          <w:szCs w:val="18"/>
        </w:rPr>
      </w:pPr>
      <w:r w:rsidRPr="00C66C7E">
        <w:rPr>
          <w:rFonts w:ascii="Verdana" w:hAnsi="Verdana" w:cs="Calibri"/>
          <w:sz w:val="18"/>
          <w:szCs w:val="18"/>
        </w:rPr>
        <w:t>Les pénalités de retard calculées en « jours » retiennent des jours calendaires sauf mention contraire au présent CCAP.</w:t>
      </w:r>
    </w:p>
    <w:p w14:paraId="1D21CB6F" w14:textId="77777777" w:rsidR="002B76EE" w:rsidRPr="00C66C7E" w:rsidRDefault="002B76EE" w:rsidP="003500E5">
      <w:pPr>
        <w:spacing w:line="288" w:lineRule="auto"/>
        <w:jc w:val="both"/>
        <w:rPr>
          <w:rFonts w:ascii="Verdana" w:hAnsi="Verdana" w:cs="Calibri"/>
          <w:sz w:val="18"/>
          <w:szCs w:val="18"/>
        </w:rPr>
      </w:pPr>
    </w:p>
    <w:p w14:paraId="348632C6" w14:textId="77777777" w:rsidR="002B76EE" w:rsidRPr="00C66C7E" w:rsidRDefault="002B76EE" w:rsidP="003500E5">
      <w:pPr>
        <w:spacing w:line="288" w:lineRule="auto"/>
        <w:jc w:val="both"/>
        <w:rPr>
          <w:rFonts w:ascii="Verdana" w:hAnsi="Verdana" w:cs="Calibri"/>
          <w:sz w:val="18"/>
          <w:szCs w:val="18"/>
        </w:rPr>
      </w:pPr>
      <w:r w:rsidRPr="00C66C7E">
        <w:rPr>
          <w:rFonts w:ascii="Verdana" w:hAnsi="Verdana" w:cs="Calibri"/>
          <w:sz w:val="18"/>
          <w:szCs w:val="18"/>
        </w:rPr>
        <w:t>Toute période engagée vaut vingt-quatre (24) heures. Dès que l’action corrective aura été réalisée par le titulaire, celui-ci devra en avertir le pouvoir adjudicateur par courriel.</w:t>
      </w:r>
    </w:p>
    <w:p w14:paraId="7979308D" w14:textId="0611CAB7"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 xml:space="preserve">En cas de désaccord sur les pénalités applicables, le titulaire dispose de quinze jours à compter de la réception </w:t>
      </w:r>
      <w:r w:rsidR="008C41BA">
        <w:rPr>
          <w:rFonts w:ascii="Verdana" w:hAnsi="Verdana"/>
          <w:sz w:val="18"/>
          <w:szCs w:val="18"/>
        </w:rPr>
        <w:t xml:space="preserve">par tout moyen </w:t>
      </w:r>
      <w:r w:rsidRPr="00C66C7E">
        <w:rPr>
          <w:rFonts w:ascii="Verdana" w:hAnsi="Verdana"/>
          <w:sz w:val="18"/>
          <w:szCs w:val="18"/>
        </w:rPr>
        <w:t xml:space="preserve">de la lettre envoyée par l’AFLD l’informant de l’application de pénalités pour contester ces pénalités et en apporter les justificatifs. Il transmet cette contestation par </w:t>
      </w:r>
      <w:r w:rsidR="002B76EE" w:rsidRPr="00C66C7E">
        <w:rPr>
          <w:rFonts w:ascii="Verdana" w:hAnsi="Verdana"/>
          <w:sz w:val="18"/>
          <w:szCs w:val="18"/>
        </w:rPr>
        <w:t>tout moyen approprié permettant de déterminer de manière certaine sa réception.</w:t>
      </w:r>
      <w:r w:rsidRPr="00C66C7E">
        <w:rPr>
          <w:rFonts w:ascii="Verdana" w:hAnsi="Verdana"/>
          <w:sz w:val="18"/>
          <w:szCs w:val="18"/>
        </w:rPr>
        <w:t xml:space="preserve"> L’AFLD pourra</w:t>
      </w:r>
      <w:r w:rsidR="00E34ABC" w:rsidRPr="00C66C7E">
        <w:rPr>
          <w:rFonts w:ascii="Verdana" w:hAnsi="Verdana"/>
          <w:sz w:val="18"/>
          <w:szCs w:val="18"/>
        </w:rPr>
        <w:t>, au regard des éléments transmis par le titulaire</w:t>
      </w:r>
      <w:r w:rsidR="00E34ABC">
        <w:rPr>
          <w:rFonts w:ascii="Verdana" w:hAnsi="Verdana"/>
          <w:sz w:val="18"/>
          <w:szCs w:val="18"/>
        </w:rPr>
        <w:t>,</w:t>
      </w:r>
      <w:r w:rsidR="00E34ABC" w:rsidRPr="00C66C7E">
        <w:rPr>
          <w:rFonts w:ascii="Verdana" w:hAnsi="Verdana"/>
          <w:sz w:val="18"/>
          <w:szCs w:val="18"/>
        </w:rPr>
        <w:t xml:space="preserve"> </w:t>
      </w:r>
      <w:r w:rsidR="002B76EE" w:rsidRPr="00C66C7E">
        <w:rPr>
          <w:rFonts w:ascii="Verdana" w:hAnsi="Verdana"/>
          <w:sz w:val="18"/>
          <w:szCs w:val="18"/>
        </w:rPr>
        <w:t>moduler</w:t>
      </w:r>
      <w:r w:rsidRPr="00C66C7E">
        <w:rPr>
          <w:rFonts w:ascii="Verdana" w:hAnsi="Verdana"/>
          <w:sz w:val="18"/>
          <w:szCs w:val="18"/>
        </w:rPr>
        <w:t xml:space="preserve"> le montant des pénalités appliquées. </w:t>
      </w:r>
    </w:p>
    <w:p w14:paraId="39488DC1" w14:textId="77777777" w:rsidR="00172835" w:rsidRPr="00C66C7E" w:rsidRDefault="00172835" w:rsidP="003500E5">
      <w:pPr>
        <w:spacing w:line="288" w:lineRule="auto"/>
        <w:jc w:val="both"/>
        <w:rPr>
          <w:rFonts w:ascii="Verdana" w:hAnsi="Verdana"/>
          <w:sz w:val="18"/>
          <w:szCs w:val="18"/>
        </w:rPr>
      </w:pPr>
      <w:r w:rsidRPr="00C66C7E">
        <w:rPr>
          <w:rFonts w:ascii="Verdana" w:hAnsi="Verdana"/>
          <w:sz w:val="18"/>
          <w:szCs w:val="18"/>
        </w:rPr>
        <w:t>Si des pénalités sont applicables, celles-ci donneront lieu à l’émission d’un avoir au profit du pouvoir adjudicateur applicable sur les prochaines factures.</w:t>
      </w:r>
    </w:p>
    <w:p w14:paraId="06DE7056" w14:textId="1E884931" w:rsidR="005B7344" w:rsidRPr="00C66C7E" w:rsidRDefault="005B7344" w:rsidP="003500E5">
      <w:pPr>
        <w:spacing w:line="288" w:lineRule="auto"/>
        <w:rPr>
          <w:rFonts w:ascii="Verdana" w:hAnsi="Verdana" w:cs="Arial"/>
          <w:b/>
          <w:sz w:val="18"/>
          <w:szCs w:val="18"/>
          <w:u w:val="single"/>
        </w:rPr>
      </w:pPr>
    </w:p>
    <w:p w14:paraId="153A3F98" w14:textId="2744E1C1" w:rsidR="008A7F38" w:rsidRPr="00C66C7E" w:rsidRDefault="00B54407" w:rsidP="003500E5">
      <w:pPr>
        <w:keepNext/>
        <w:spacing w:line="288" w:lineRule="auto"/>
        <w:jc w:val="both"/>
        <w:outlineLvl w:val="1"/>
        <w:rPr>
          <w:rFonts w:ascii="Verdana" w:eastAsia="SimSun" w:hAnsi="Verdana"/>
          <w:sz w:val="18"/>
          <w:szCs w:val="18"/>
          <w:u w:val="single"/>
        </w:rPr>
      </w:pPr>
      <w:bookmarkStart w:id="229" w:name="_Toc197964643"/>
      <w:r w:rsidRPr="00C66C7E">
        <w:rPr>
          <w:rFonts w:ascii="Verdana" w:eastAsia="SimSun" w:hAnsi="Verdana"/>
          <w:sz w:val="18"/>
          <w:szCs w:val="18"/>
          <w:u w:val="single"/>
        </w:rPr>
        <w:t>9.</w:t>
      </w:r>
      <w:r w:rsidR="00172835" w:rsidRPr="00C66C7E">
        <w:rPr>
          <w:rFonts w:ascii="Verdana" w:eastAsia="SimSun" w:hAnsi="Verdana"/>
          <w:sz w:val="18"/>
          <w:szCs w:val="18"/>
          <w:u w:val="single"/>
        </w:rPr>
        <w:t>2</w:t>
      </w:r>
      <w:r w:rsidRPr="00C66C7E">
        <w:rPr>
          <w:rFonts w:ascii="Verdana" w:eastAsia="SimSun" w:hAnsi="Verdana"/>
          <w:sz w:val="18"/>
          <w:szCs w:val="18"/>
          <w:u w:val="single"/>
        </w:rPr>
        <w:t xml:space="preserve"> </w:t>
      </w:r>
      <w:commentRangeStart w:id="230"/>
      <w:commentRangeStart w:id="231"/>
      <w:r w:rsidR="00357E74" w:rsidRPr="00C66C7E">
        <w:rPr>
          <w:rFonts w:ascii="Verdana" w:eastAsia="SimSun" w:hAnsi="Verdana"/>
          <w:sz w:val="18"/>
          <w:szCs w:val="18"/>
          <w:u w:val="single"/>
        </w:rPr>
        <w:t>Quantum des p</w:t>
      </w:r>
      <w:r w:rsidR="008A7F38" w:rsidRPr="00C66C7E">
        <w:rPr>
          <w:rFonts w:ascii="Verdana" w:eastAsia="SimSun" w:hAnsi="Verdana"/>
          <w:sz w:val="18"/>
          <w:szCs w:val="18"/>
          <w:u w:val="single"/>
        </w:rPr>
        <w:t>énalités</w:t>
      </w:r>
      <w:bookmarkEnd w:id="229"/>
      <w:r w:rsidR="008A7F38" w:rsidRPr="00C66C7E">
        <w:rPr>
          <w:rFonts w:ascii="Verdana" w:eastAsia="SimSun" w:hAnsi="Verdana"/>
          <w:sz w:val="18"/>
          <w:szCs w:val="18"/>
          <w:u w:val="single"/>
        </w:rPr>
        <w:t xml:space="preserve"> </w:t>
      </w:r>
      <w:commentRangeEnd w:id="230"/>
      <w:r w:rsidR="00AA156B">
        <w:rPr>
          <w:rStyle w:val="Marquedecommentaire"/>
          <w:rFonts w:ascii="Verdana" w:eastAsia="Times New Roman" w:hAnsi="Verdana"/>
          <w:bdr w:val="none" w:sz="0" w:space="0" w:color="auto"/>
          <w:lang w:eastAsia="ja-JP"/>
        </w:rPr>
        <w:commentReference w:id="230"/>
      </w:r>
      <w:commentRangeEnd w:id="231"/>
      <w:r w:rsidR="0036580F">
        <w:rPr>
          <w:rStyle w:val="Marquedecommentaire"/>
          <w:rFonts w:ascii="Verdana" w:eastAsia="Times New Roman" w:hAnsi="Verdana"/>
          <w:bdr w:val="none" w:sz="0" w:space="0" w:color="auto"/>
          <w:lang w:eastAsia="ja-JP"/>
        </w:rPr>
        <w:commentReference w:id="231"/>
      </w:r>
    </w:p>
    <w:p w14:paraId="663D34A8" w14:textId="77777777" w:rsidR="008A7F38" w:rsidRPr="00C66C7E" w:rsidRDefault="008A7F38" w:rsidP="003500E5">
      <w:pPr>
        <w:spacing w:line="288" w:lineRule="auto"/>
        <w:jc w:val="both"/>
        <w:rPr>
          <w:rFonts w:ascii="Verdana" w:hAnsi="Verdana" w:cs="Calibri Light"/>
          <w:sz w:val="18"/>
          <w:szCs w:val="18"/>
        </w:rPr>
      </w:pPr>
    </w:p>
    <w:p w14:paraId="50BDE88A" w14:textId="3D84BF00" w:rsidR="00357E74" w:rsidRPr="006332EB" w:rsidRDefault="00357E74" w:rsidP="003500E5">
      <w:pPr>
        <w:spacing w:line="288" w:lineRule="auto"/>
        <w:jc w:val="both"/>
        <w:rPr>
          <w:rFonts w:ascii="Verdana" w:hAnsi="Verdana"/>
          <w:sz w:val="18"/>
          <w:szCs w:val="18"/>
        </w:rPr>
      </w:pPr>
      <w:r w:rsidRPr="006332EB">
        <w:rPr>
          <w:rFonts w:ascii="Verdana" w:hAnsi="Verdana"/>
          <w:sz w:val="18"/>
          <w:szCs w:val="18"/>
        </w:rPr>
        <w:t>Pour le lot 1 :</w:t>
      </w:r>
    </w:p>
    <w:p w14:paraId="208EC5DC" w14:textId="3F0F7804" w:rsidR="00357E74" w:rsidRPr="006332EB" w:rsidRDefault="00357E74" w:rsidP="003500E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contextualSpacing/>
        <w:jc w:val="both"/>
        <w:rPr>
          <w:rFonts w:ascii="Verdana" w:hAnsi="Verdana"/>
          <w:sz w:val="18"/>
          <w:szCs w:val="18"/>
        </w:rPr>
      </w:pPr>
      <w:r w:rsidRPr="006332EB">
        <w:rPr>
          <w:rFonts w:ascii="Verdana" w:hAnsi="Verdana"/>
          <w:sz w:val="18"/>
          <w:szCs w:val="18"/>
        </w:rPr>
        <w:t>Non</w:t>
      </w:r>
      <w:r w:rsidR="00AA156B">
        <w:rPr>
          <w:rFonts w:ascii="Verdana" w:hAnsi="Verdana"/>
          <w:sz w:val="18"/>
          <w:szCs w:val="18"/>
        </w:rPr>
        <w:t>-</w:t>
      </w:r>
      <w:r w:rsidRPr="006332EB">
        <w:rPr>
          <w:rFonts w:ascii="Verdana" w:hAnsi="Verdana"/>
          <w:sz w:val="18"/>
          <w:szCs w:val="18"/>
        </w:rPr>
        <w:t xml:space="preserve">transmission de la documentation complète </w:t>
      </w:r>
      <w:r w:rsidR="002B76EE" w:rsidRPr="006332EB">
        <w:rPr>
          <w:rFonts w:ascii="Verdana" w:hAnsi="Verdana"/>
          <w:sz w:val="18"/>
          <w:szCs w:val="18"/>
        </w:rPr>
        <w:t xml:space="preserve">ou conforme </w:t>
      </w:r>
      <w:r w:rsidRPr="006332EB">
        <w:rPr>
          <w:rFonts w:ascii="Verdana" w:hAnsi="Verdana"/>
          <w:sz w:val="18"/>
          <w:szCs w:val="18"/>
        </w:rPr>
        <w:t>d’analyse par échantillon : 50 euros par jour de retard</w:t>
      </w:r>
    </w:p>
    <w:p w14:paraId="20494697" w14:textId="5CBB3F0E" w:rsidR="00357E74" w:rsidRPr="00C66C7E" w:rsidRDefault="00C13A35" w:rsidP="003500E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contextualSpacing/>
        <w:jc w:val="both"/>
        <w:rPr>
          <w:rFonts w:ascii="Verdana" w:hAnsi="Verdana"/>
          <w:sz w:val="18"/>
          <w:szCs w:val="18"/>
        </w:rPr>
      </w:pPr>
      <w:r>
        <w:rPr>
          <w:rFonts w:ascii="Verdana" w:hAnsi="Verdana"/>
          <w:sz w:val="18"/>
          <w:szCs w:val="18"/>
        </w:rPr>
        <w:t xml:space="preserve">Echec de livraison </w:t>
      </w:r>
      <w:r w:rsidR="00357E74" w:rsidRPr="00C66C7E">
        <w:rPr>
          <w:rFonts w:ascii="Verdana" w:hAnsi="Verdana"/>
          <w:sz w:val="18"/>
          <w:szCs w:val="18"/>
        </w:rPr>
        <w:t xml:space="preserve">d’un échantillon avec </w:t>
      </w:r>
      <w:r>
        <w:rPr>
          <w:rFonts w:ascii="Verdana" w:hAnsi="Verdana"/>
          <w:sz w:val="18"/>
          <w:szCs w:val="18"/>
        </w:rPr>
        <w:t xml:space="preserve">maintien de la </w:t>
      </w:r>
      <w:r w:rsidR="00357E74" w:rsidRPr="00C66C7E">
        <w:rPr>
          <w:rFonts w:ascii="Verdana" w:hAnsi="Verdana"/>
          <w:sz w:val="18"/>
          <w:szCs w:val="18"/>
        </w:rPr>
        <w:t xml:space="preserve">possibilité d’analyse </w:t>
      </w:r>
      <w:r>
        <w:rPr>
          <w:rFonts w:ascii="Verdana" w:hAnsi="Verdana"/>
          <w:sz w:val="18"/>
          <w:szCs w:val="18"/>
        </w:rPr>
        <w:t xml:space="preserve">consécutivement à une nouvelle tentative de livraison </w:t>
      </w:r>
      <w:r w:rsidR="00357E74" w:rsidRPr="00C66C7E">
        <w:rPr>
          <w:rFonts w:ascii="Verdana" w:hAnsi="Verdana"/>
          <w:sz w:val="18"/>
          <w:szCs w:val="18"/>
        </w:rPr>
        <w:t xml:space="preserve">: </w:t>
      </w:r>
      <w:r w:rsidR="00FC436C" w:rsidRPr="00C66C7E">
        <w:rPr>
          <w:rFonts w:ascii="Verdana" w:hAnsi="Verdana"/>
          <w:sz w:val="18"/>
          <w:szCs w:val="18"/>
        </w:rPr>
        <w:t>1</w:t>
      </w:r>
      <w:r w:rsidR="00357E74" w:rsidRPr="00C66C7E">
        <w:rPr>
          <w:rFonts w:ascii="Verdana" w:hAnsi="Verdana"/>
          <w:sz w:val="18"/>
          <w:szCs w:val="18"/>
        </w:rPr>
        <w:t>50 euros par échantillon</w:t>
      </w:r>
    </w:p>
    <w:p w14:paraId="322D2F31" w14:textId="34EEDF82" w:rsidR="00FC436C" w:rsidRPr="00C66C7E" w:rsidRDefault="00C13A35" w:rsidP="003500E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contextualSpacing/>
        <w:jc w:val="both"/>
        <w:rPr>
          <w:rFonts w:ascii="Verdana" w:hAnsi="Verdana"/>
          <w:sz w:val="18"/>
          <w:szCs w:val="18"/>
        </w:rPr>
      </w:pPr>
      <w:r>
        <w:rPr>
          <w:rFonts w:ascii="Verdana" w:hAnsi="Verdana"/>
          <w:sz w:val="18"/>
          <w:szCs w:val="18"/>
        </w:rPr>
        <w:t xml:space="preserve">Echec de livraison </w:t>
      </w:r>
      <w:r w:rsidR="00357E74" w:rsidRPr="00C66C7E">
        <w:rPr>
          <w:rFonts w:ascii="Verdana" w:hAnsi="Verdana"/>
          <w:sz w:val="18"/>
          <w:szCs w:val="18"/>
        </w:rPr>
        <w:t xml:space="preserve">d’un échantillon ayant entraîné la perte de l’échantillon : </w:t>
      </w:r>
      <w:r w:rsidR="00C53AFC">
        <w:rPr>
          <w:rFonts w:ascii="Verdana" w:hAnsi="Verdana"/>
          <w:sz w:val="18"/>
          <w:szCs w:val="18"/>
        </w:rPr>
        <w:t>3</w:t>
      </w:r>
      <w:r w:rsidR="00357E74" w:rsidRPr="00C66C7E">
        <w:rPr>
          <w:rFonts w:ascii="Verdana" w:hAnsi="Verdana"/>
          <w:sz w:val="18"/>
          <w:szCs w:val="18"/>
        </w:rPr>
        <w:t>00 euros par échantillon</w:t>
      </w:r>
    </w:p>
    <w:p w14:paraId="489E1228" w14:textId="0E375DFF" w:rsidR="00357E74" w:rsidRPr="00C66C7E" w:rsidRDefault="00357E74" w:rsidP="003500E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contextualSpacing/>
        <w:jc w:val="both"/>
        <w:rPr>
          <w:rFonts w:ascii="Verdana" w:hAnsi="Verdana"/>
          <w:sz w:val="18"/>
          <w:szCs w:val="18"/>
        </w:rPr>
      </w:pPr>
      <w:r w:rsidRPr="00C66C7E">
        <w:rPr>
          <w:rFonts w:ascii="Verdana" w:hAnsi="Verdana"/>
          <w:sz w:val="18"/>
          <w:szCs w:val="18"/>
        </w:rPr>
        <w:t>Perte, dégradation ou casse d’un échantillon</w:t>
      </w:r>
      <w:r w:rsidR="00EE5C53">
        <w:rPr>
          <w:rFonts w:ascii="Verdana" w:hAnsi="Verdana"/>
          <w:sz w:val="18"/>
          <w:szCs w:val="18"/>
        </w:rPr>
        <w:t xml:space="preserve"> par le laboratoire</w:t>
      </w:r>
      <w:r w:rsidR="00CF1226">
        <w:rPr>
          <w:rFonts w:ascii="Verdana" w:hAnsi="Verdana"/>
          <w:sz w:val="18"/>
          <w:szCs w:val="18"/>
        </w:rPr>
        <w:t xml:space="preserve"> </w:t>
      </w:r>
      <w:r w:rsidR="00EE5C53">
        <w:rPr>
          <w:rFonts w:ascii="Verdana" w:hAnsi="Verdana"/>
          <w:sz w:val="18"/>
          <w:szCs w:val="18"/>
        </w:rPr>
        <w:t>ne permettant pas son analyse</w:t>
      </w:r>
      <w:r w:rsidR="001760B2">
        <w:rPr>
          <w:rFonts w:ascii="Verdana" w:hAnsi="Verdana"/>
          <w:sz w:val="18"/>
          <w:szCs w:val="18"/>
        </w:rPr>
        <w:t xml:space="preserve"> </w:t>
      </w:r>
      <w:r w:rsidRPr="00C66C7E">
        <w:rPr>
          <w:rFonts w:ascii="Verdana" w:hAnsi="Verdana"/>
          <w:sz w:val="18"/>
          <w:szCs w:val="18"/>
        </w:rPr>
        <w:t xml:space="preserve">: </w:t>
      </w:r>
      <w:r w:rsidR="00C53AFC">
        <w:rPr>
          <w:rFonts w:ascii="Verdana" w:hAnsi="Verdana"/>
          <w:sz w:val="18"/>
          <w:szCs w:val="18"/>
        </w:rPr>
        <w:t>3</w:t>
      </w:r>
      <w:r w:rsidRPr="00C66C7E">
        <w:rPr>
          <w:rFonts w:ascii="Verdana" w:hAnsi="Verdana"/>
          <w:sz w:val="18"/>
          <w:szCs w:val="18"/>
        </w:rPr>
        <w:t>00 euros par échantillon</w:t>
      </w:r>
    </w:p>
    <w:p w14:paraId="3DF6513E" w14:textId="77777777" w:rsidR="00EB2D9A" w:rsidRPr="00C66C7E" w:rsidRDefault="00EB2D9A"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20"/>
        <w:contextualSpacing/>
        <w:jc w:val="both"/>
        <w:rPr>
          <w:rFonts w:ascii="Verdana" w:hAnsi="Verdana"/>
          <w:sz w:val="18"/>
          <w:szCs w:val="18"/>
        </w:rPr>
      </w:pPr>
    </w:p>
    <w:p w14:paraId="6013C315" w14:textId="241D87FE" w:rsidR="00357E74" w:rsidRPr="00C66C7E" w:rsidRDefault="00EB2D9A" w:rsidP="003500E5">
      <w:pPr>
        <w:spacing w:line="288" w:lineRule="auto"/>
        <w:contextualSpacing/>
        <w:jc w:val="both"/>
        <w:rPr>
          <w:rFonts w:ascii="Verdana" w:hAnsi="Verdana"/>
          <w:sz w:val="18"/>
          <w:szCs w:val="18"/>
        </w:rPr>
      </w:pPr>
      <w:r w:rsidRPr="00C66C7E">
        <w:rPr>
          <w:rFonts w:ascii="Verdana" w:hAnsi="Verdana"/>
          <w:sz w:val="18"/>
          <w:szCs w:val="18"/>
        </w:rPr>
        <w:t>Pour le l</w:t>
      </w:r>
      <w:r w:rsidR="00357E74" w:rsidRPr="00C66C7E">
        <w:rPr>
          <w:rFonts w:ascii="Verdana" w:hAnsi="Verdana"/>
          <w:sz w:val="18"/>
          <w:szCs w:val="18"/>
        </w:rPr>
        <w:t xml:space="preserve">ot </w:t>
      </w:r>
      <w:r w:rsidR="00FC126B">
        <w:rPr>
          <w:rFonts w:ascii="Verdana" w:hAnsi="Verdana"/>
          <w:sz w:val="18"/>
          <w:szCs w:val="18"/>
        </w:rPr>
        <w:t>2</w:t>
      </w:r>
      <w:r w:rsidR="00357E74" w:rsidRPr="00C66C7E">
        <w:rPr>
          <w:rFonts w:ascii="Verdana" w:hAnsi="Verdana"/>
          <w:sz w:val="18"/>
          <w:szCs w:val="18"/>
        </w:rPr>
        <w:t> :</w:t>
      </w:r>
    </w:p>
    <w:p w14:paraId="09AC2D9E" w14:textId="777A2064" w:rsidR="00EB2D9A" w:rsidRPr="00C66C7E" w:rsidRDefault="00EB2D9A" w:rsidP="003500E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contextualSpacing/>
        <w:jc w:val="both"/>
        <w:rPr>
          <w:rFonts w:ascii="Verdana" w:hAnsi="Verdana"/>
          <w:sz w:val="18"/>
          <w:szCs w:val="18"/>
        </w:rPr>
      </w:pPr>
      <w:r w:rsidRPr="00C66C7E">
        <w:rPr>
          <w:rFonts w:ascii="Verdana" w:hAnsi="Verdana"/>
          <w:sz w:val="18"/>
          <w:szCs w:val="18"/>
        </w:rPr>
        <w:t xml:space="preserve">Non-respect de </w:t>
      </w:r>
      <w:r w:rsidRPr="00540790">
        <w:rPr>
          <w:rFonts w:ascii="Verdana" w:hAnsi="Verdana"/>
          <w:sz w:val="18"/>
          <w:szCs w:val="18"/>
        </w:rPr>
        <w:t>l’annexe RGPD</w:t>
      </w:r>
      <w:r w:rsidR="00540790" w:rsidRPr="00540790">
        <w:rPr>
          <w:rFonts w:ascii="Verdana" w:hAnsi="Verdana"/>
          <w:sz w:val="18"/>
          <w:szCs w:val="18"/>
        </w:rPr>
        <w:t xml:space="preserve"> (certains données pseudo-anonymisées)</w:t>
      </w:r>
      <w:r w:rsidRPr="00540790">
        <w:rPr>
          <w:rFonts w:ascii="Verdana" w:hAnsi="Verdana"/>
          <w:sz w:val="18"/>
          <w:szCs w:val="18"/>
        </w:rPr>
        <w:t> : 100 euros pour le premier manquement constaté et 500 par manquement supplémentaire constaté</w:t>
      </w:r>
    </w:p>
    <w:p w14:paraId="257F0B10" w14:textId="15D81897" w:rsidR="00357E74" w:rsidRPr="00C66C7E" w:rsidRDefault="00357E74" w:rsidP="003500E5">
      <w:pPr>
        <w:spacing w:line="288" w:lineRule="auto"/>
        <w:jc w:val="both"/>
        <w:rPr>
          <w:rFonts w:ascii="Verdana" w:hAnsi="Verdana" w:cs="Calibri"/>
          <w:sz w:val="18"/>
          <w:szCs w:val="18"/>
        </w:rPr>
      </w:pPr>
    </w:p>
    <w:p w14:paraId="6012DB03" w14:textId="5E53B8E8" w:rsidR="008A7F38" w:rsidRPr="00C66C7E" w:rsidRDefault="00B54407" w:rsidP="003500E5">
      <w:pPr>
        <w:keepNext/>
        <w:spacing w:line="288" w:lineRule="auto"/>
        <w:jc w:val="both"/>
        <w:outlineLvl w:val="1"/>
        <w:rPr>
          <w:rFonts w:ascii="Verdana" w:eastAsia="SimSun" w:hAnsi="Verdana"/>
          <w:sz w:val="18"/>
          <w:szCs w:val="18"/>
          <w:u w:val="single"/>
        </w:rPr>
      </w:pPr>
      <w:bookmarkStart w:id="232" w:name="_Toc197964644"/>
      <w:r w:rsidRPr="00C66C7E">
        <w:rPr>
          <w:rFonts w:ascii="Verdana" w:eastAsia="SimSun" w:hAnsi="Verdana"/>
          <w:sz w:val="18"/>
          <w:szCs w:val="18"/>
          <w:u w:val="single"/>
        </w:rPr>
        <w:t>9.</w:t>
      </w:r>
      <w:r w:rsidR="00172835" w:rsidRPr="00C66C7E">
        <w:rPr>
          <w:rFonts w:ascii="Verdana" w:eastAsia="SimSun" w:hAnsi="Verdana"/>
          <w:sz w:val="18"/>
          <w:szCs w:val="18"/>
          <w:u w:val="single"/>
        </w:rPr>
        <w:t>3</w:t>
      </w:r>
      <w:r w:rsidRPr="00C66C7E">
        <w:rPr>
          <w:rFonts w:ascii="Verdana" w:eastAsia="SimSun" w:hAnsi="Verdana"/>
          <w:sz w:val="18"/>
          <w:szCs w:val="18"/>
          <w:u w:val="single"/>
        </w:rPr>
        <w:t xml:space="preserve"> </w:t>
      </w:r>
      <w:r w:rsidR="008A7F38" w:rsidRPr="00C66C7E">
        <w:rPr>
          <w:rFonts w:ascii="Verdana" w:eastAsia="SimSun" w:hAnsi="Verdana"/>
          <w:sz w:val="18"/>
          <w:szCs w:val="18"/>
          <w:u w:val="single"/>
        </w:rPr>
        <w:t>Plafonnement des pénalités</w:t>
      </w:r>
      <w:bookmarkEnd w:id="232"/>
    </w:p>
    <w:p w14:paraId="4E68F973" w14:textId="77777777" w:rsidR="008A7F38" w:rsidRPr="00C66C7E" w:rsidRDefault="008A7F38" w:rsidP="003500E5">
      <w:pPr>
        <w:spacing w:line="288" w:lineRule="auto"/>
        <w:rPr>
          <w:rFonts w:ascii="Verdana" w:hAnsi="Verdana" w:cs="Arial"/>
          <w:b/>
          <w:sz w:val="18"/>
          <w:szCs w:val="18"/>
          <w:u w:val="single"/>
        </w:rPr>
      </w:pPr>
    </w:p>
    <w:p w14:paraId="73F9F49B" w14:textId="0D2E2D41" w:rsidR="00C415D0" w:rsidRPr="00C66C7E" w:rsidRDefault="00795FA5" w:rsidP="003500E5">
      <w:pPr>
        <w:spacing w:line="288" w:lineRule="auto"/>
        <w:jc w:val="both"/>
        <w:rPr>
          <w:rFonts w:ascii="Verdana" w:eastAsia="Times New Roman" w:hAnsi="Verdana" w:cs="Calibri"/>
          <w:sz w:val="18"/>
          <w:szCs w:val="18"/>
        </w:rPr>
      </w:pPr>
      <w:r w:rsidRPr="00C66C7E">
        <w:rPr>
          <w:rFonts w:ascii="Verdana" w:eastAsia="Times New Roman" w:hAnsi="Verdana" w:cs="Calibri"/>
          <w:sz w:val="18"/>
          <w:szCs w:val="18"/>
        </w:rPr>
        <w:t>Par dérogation à</w:t>
      </w:r>
      <w:r w:rsidR="00C415D0" w:rsidRPr="00C66C7E">
        <w:rPr>
          <w:rFonts w:ascii="Verdana" w:eastAsia="Times New Roman" w:hAnsi="Verdana" w:cs="Calibri"/>
          <w:sz w:val="18"/>
          <w:szCs w:val="18"/>
        </w:rPr>
        <w:t xml:space="preserve"> 14.1.3 du CCAG FCS, le montant total des pénalités ne pourra excéde</w:t>
      </w:r>
      <w:r w:rsidR="00357E74" w:rsidRPr="00C66C7E">
        <w:rPr>
          <w:rFonts w:ascii="Verdana" w:eastAsia="Times New Roman" w:hAnsi="Verdana" w:cs="Calibri"/>
          <w:sz w:val="18"/>
          <w:szCs w:val="18"/>
        </w:rPr>
        <w:t>r, mensuellement, vingt pour cent (20</w:t>
      </w:r>
      <w:r w:rsidR="00AA156B">
        <w:rPr>
          <w:rFonts w:ascii="Verdana" w:eastAsia="Times New Roman" w:hAnsi="Verdana" w:cs="Calibri"/>
          <w:sz w:val="18"/>
          <w:szCs w:val="18"/>
        </w:rPr>
        <w:t> </w:t>
      </w:r>
      <w:r w:rsidR="00357E74" w:rsidRPr="00C66C7E">
        <w:rPr>
          <w:rFonts w:ascii="Verdana" w:eastAsia="Times New Roman" w:hAnsi="Verdana" w:cs="Calibri"/>
          <w:sz w:val="18"/>
          <w:szCs w:val="18"/>
        </w:rPr>
        <w:t xml:space="preserve">%) du montant hors taxes des prestations concernées, </w:t>
      </w:r>
      <w:r w:rsidR="00EB2D9A" w:rsidRPr="00C66C7E">
        <w:rPr>
          <w:rFonts w:ascii="Verdana" w:eastAsia="Times New Roman" w:hAnsi="Verdana" w:cs="Calibri"/>
          <w:sz w:val="18"/>
          <w:szCs w:val="18"/>
        </w:rPr>
        <w:t>ni dépasser</w:t>
      </w:r>
      <w:r w:rsidR="00357E74" w:rsidRPr="00C66C7E">
        <w:rPr>
          <w:rFonts w:ascii="Verdana" w:eastAsia="Times New Roman" w:hAnsi="Verdana" w:cs="Calibri"/>
          <w:sz w:val="18"/>
          <w:szCs w:val="18"/>
        </w:rPr>
        <w:t>, annuellement, douze pour cent (12</w:t>
      </w:r>
      <w:r w:rsidR="00AA156B">
        <w:rPr>
          <w:rFonts w:ascii="Verdana" w:eastAsia="Times New Roman" w:hAnsi="Verdana" w:cs="Calibri"/>
          <w:sz w:val="18"/>
          <w:szCs w:val="18"/>
        </w:rPr>
        <w:t> </w:t>
      </w:r>
      <w:r w:rsidR="00357E74" w:rsidRPr="00C66C7E">
        <w:rPr>
          <w:rFonts w:ascii="Verdana" w:eastAsia="Times New Roman" w:hAnsi="Verdana" w:cs="Calibri"/>
          <w:sz w:val="18"/>
          <w:szCs w:val="18"/>
        </w:rPr>
        <w:t>%) du montant annuel hors taxes du chiffre d’affaires généré au titre du marché.</w:t>
      </w:r>
    </w:p>
    <w:p w14:paraId="26547363" w14:textId="2E071DC2" w:rsidR="00C415D0" w:rsidRPr="00C66C7E" w:rsidRDefault="00C415D0" w:rsidP="003500E5">
      <w:pPr>
        <w:spacing w:line="288" w:lineRule="auto"/>
        <w:jc w:val="both"/>
        <w:rPr>
          <w:rFonts w:ascii="Verdana" w:hAnsi="Verdana"/>
          <w:sz w:val="18"/>
          <w:szCs w:val="18"/>
          <w:highlight w:val="yellow"/>
        </w:rPr>
      </w:pPr>
      <w:r w:rsidRPr="00C66C7E">
        <w:rPr>
          <w:rFonts w:ascii="Verdana" w:hAnsi="Verdana"/>
          <w:sz w:val="18"/>
          <w:szCs w:val="18"/>
        </w:rPr>
        <w:t xml:space="preserve"> </w:t>
      </w:r>
      <w:r w:rsidRPr="00C66C7E">
        <w:rPr>
          <w:rFonts w:ascii="Verdana" w:hAnsi="Verdana"/>
          <w:sz w:val="18"/>
          <w:szCs w:val="18"/>
        </w:rPr>
        <w:cr/>
      </w:r>
    </w:p>
    <w:p w14:paraId="418C9708" w14:textId="6A060ED0" w:rsidR="004B78B0" w:rsidRPr="00C66C7E" w:rsidRDefault="004B78B0" w:rsidP="003500E5">
      <w:pPr>
        <w:keepNext/>
        <w:spacing w:line="288" w:lineRule="auto"/>
        <w:jc w:val="both"/>
        <w:outlineLvl w:val="0"/>
        <w:rPr>
          <w:rFonts w:ascii="Verdana" w:hAnsi="Verdana"/>
          <w:b/>
          <w:bCs/>
          <w:sz w:val="18"/>
          <w:szCs w:val="18"/>
        </w:rPr>
      </w:pPr>
      <w:bookmarkStart w:id="233" w:name="_Toc197964645"/>
      <w:r w:rsidRPr="00C66C7E">
        <w:rPr>
          <w:rFonts w:ascii="Verdana" w:hAnsi="Verdana"/>
          <w:b/>
          <w:bCs/>
          <w:sz w:val="18"/>
          <w:szCs w:val="18"/>
        </w:rPr>
        <w:t xml:space="preserve">Article 10 : </w:t>
      </w:r>
      <w:r w:rsidR="00513E54" w:rsidRPr="00C66C7E">
        <w:rPr>
          <w:rFonts w:ascii="Verdana" w:hAnsi="Verdana"/>
          <w:b/>
          <w:bCs/>
          <w:sz w:val="18"/>
          <w:szCs w:val="18"/>
        </w:rPr>
        <w:t>V</w:t>
      </w:r>
      <w:r w:rsidRPr="00C66C7E">
        <w:rPr>
          <w:rFonts w:ascii="Verdana" w:hAnsi="Verdana"/>
          <w:b/>
          <w:bCs/>
          <w:sz w:val="18"/>
          <w:szCs w:val="18"/>
        </w:rPr>
        <w:t>érification et réception des prestations</w:t>
      </w:r>
      <w:bookmarkEnd w:id="233"/>
    </w:p>
    <w:p w14:paraId="1921CE71" w14:textId="77777777" w:rsidR="004B78B0" w:rsidRPr="00C66C7E" w:rsidRDefault="004B78B0" w:rsidP="003500E5">
      <w:pPr>
        <w:spacing w:line="288" w:lineRule="auto"/>
        <w:jc w:val="both"/>
        <w:rPr>
          <w:rFonts w:ascii="Verdana" w:hAnsi="Verdana"/>
          <w:sz w:val="18"/>
          <w:szCs w:val="18"/>
        </w:rPr>
      </w:pPr>
    </w:p>
    <w:p w14:paraId="0CD6752C" w14:textId="44172B9F" w:rsidR="008660F7" w:rsidRPr="00C66C7E" w:rsidRDefault="006F4C7E" w:rsidP="003500E5">
      <w:pPr>
        <w:keepNext/>
        <w:spacing w:line="288" w:lineRule="auto"/>
        <w:jc w:val="both"/>
        <w:outlineLvl w:val="1"/>
        <w:rPr>
          <w:rFonts w:ascii="Verdana" w:eastAsia="SimSun" w:hAnsi="Verdana"/>
          <w:sz w:val="18"/>
          <w:szCs w:val="18"/>
          <w:u w:val="single"/>
        </w:rPr>
      </w:pPr>
      <w:bookmarkStart w:id="234" w:name="_Toc197964646"/>
      <w:r w:rsidRPr="00C66C7E">
        <w:rPr>
          <w:rFonts w:ascii="Verdana" w:eastAsia="SimSun" w:hAnsi="Verdana"/>
          <w:sz w:val="18"/>
          <w:szCs w:val="18"/>
          <w:u w:val="single"/>
        </w:rPr>
        <w:t xml:space="preserve">10.1 </w:t>
      </w:r>
      <w:r w:rsidR="008660F7" w:rsidRPr="00C66C7E">
        <w:rPr>
          <w:rFonts w:ascii="Verdana" w:eastAsia="SimSun" w:hAnsi="Verdana"/>
          <w:sz w:val="18"/>
          <w:szCs w:val="18"/>
          <w:u w:val="single"/>
        </w:rPr>
        <w:t>Opération de vérification</w:t>
      </w:r>
      <w:bookmarkEnd w:id="234"/>
    </w:p>
    <w:p w14:paraId="0136A5DB" w14:textId="4D45E1E5" w:rsidR="008660F7" w:rsidRPr="00C66C7E" w:rsidRDefault="00540790" w:rsidP="003500E5">
      <w:pPr>
        <w:pStyle w:val="Commentaire"/>
        <w:spacing w:line="288" w:lineRule="auto"/>
        <w:rPr>
          <w:rFonts w:cs="Arial"/>
          <w:b/>
          <w:color w:val="000000"/>
          <w:sz w:val="18"/>
          <w:szCs w:val="18"/>
        </w:rPr>
      </w:pPr>
      <w:r>
        <w:rPr>
          <w:rFonts w:cs="Arial"/>
          <w:sz w:val="18"/>
          <w:szCs w:val="18"/>
        </w:rPr>
        <w:t xml:space="preserve">Par dérogation </w:t>
      </w:r>
      <w:r w:rsidRPr="00C66C7E">
        <w:rPr>
          <w:rFonts w:cs="Arial"/>
          <w:sz w:val="18"/>
          <w:szCs w:val="18"/>
        </w:rPr>
        <w:t>aux articles 27 et suivants du CCAG-</w:t>
      </w:r>
      <w:r w:rsidRPr="00C66C7E">
        <w:rPr>
          <w:rFonts w:cs="Arial"/>
          <w:color w:val="000000"/>
          <w:sz w:val="18"/>
          <w:szCs w:val="18"/>
        </w:rPr>
        <w:t>FCS</w:t>
      </w:r>
      <w:r>
        <w:rPr>
          <w:rFonts w:cs="Arial"/>
          <w:color w:val="000000"/>
          <w:sz w:val="18"/>
          <w:szCs w:val="18"/>
        </w:rPr>
        <w:t>, l</w:t>
      </w:r>
      <w:r w:rsidR="008660F7" w:rsidRPr="00C66C7E">
        <w:rPr>
          <w:rFonts w:cs="Arial"/>
          <w:sz w:val="18"/>
          <w:szCs w:val="18"/>
        </w:rPr>
        <w:t xml:space="preserve">a vérification quantitative et qualitative des prestations est réalisée </w:t>
      </w:r>
      <w:r>
        <w:rPr>
          <w:rFonts w:cs="Arial"/>
          <w:sz w:val="18"/>
          <w:szCs w:val="18"/>
        </w:rPr>
        <w:t>mensuellement dans l’outil de gestion des athlètes de l’AMA désigné ADAMS.</w:t>
      </w:r>
    </w:p>
    <w:p w14:paraId="0487F7AF" w14:textId="77777777" w:rsidR="00795FA5" w:rsidRPr="00C66C7E" w:rsidRDefault="00795FA5" w:rsidP="003500E5">
      <w:pPr>
        <w:keepNext/>
        <w:spacing w:line="288" w:lineRule="auto"/>
        <w:jc w:val="both"/>
        <w:outlineLvl w:val="1"/>
        <w:rPr>
          <w:rFonts w:ascii="Verdana" w:eastAsia="SimSun" w:hAnsi="Verdana"/>
          <w:sz w:val="18"/>
          <w:szCs w:val="18"/>
          <w:u w:val="single"/>
        </w:rPr>
      </w:pPr>
    </w:p>
    <w:p w14:paraId="783E61CF" w14:textId="3E134698" w:rsidR="008660F7" w:rsidRPr="00C66C7E" w:rsidRDefault="006F4C7E" w:rsidP="003500E5">
      <w:pPr>
        <w:keepNext/>
        <w:spacing w:line="288" w:lineRule="auto"/>
        <w:jc w:val="both"/>
        <w:outlineLvl w:val="1"/>
        <w:rPr>
          <w:rFonts w:ascii="Verdana" w:eastAsia="SimSun" w:hAnsi="Verdana"/>
          <w:sz w:val="18"/>
          <w:szCs w:val="18"/>
          <w:u w:val="single"/>
        </w:rPr>
      </w:pPr>
      <w:bookmarkStart w:id="235" w:name="_Toc197964647"/>
      <w:r w:rsidRPr="00C66C7E">
        <w:rPr>
          <w:rFonts w:ascii="Verdana" w:eastAsia="SimSun" w:hAnsi="Verdana"/>
          <w:sz w:val="18"/>
          <w:szCs w:val="18"/>
          <w:u w:val="single"/>
        </w:rPr>
        <w:t xml:space="preserve">10.2 </w:t>
      </w:r>
      <w:r w:rsidR="008660F7" w:rsidRPr="00C66C7E">
        <w:rPr>
          <w:rFonts w:ascii="Verdana" w:eastAsia="SimSun" w:hAnsi="Verdana"/>
          <w:sz w:val="18"/>
          <w:szCs w:val="18"/>
          <w:u w:val="single"/>
        </w:rPr>
        <w:t>Admission</w:t>
      </w:r>
      <w:bookmarkEnd w:id="235"/>
    </w:p>
    <w:p w14:paraId="56CB8E0C" w14:textId="77777777" w:rsidR="008660F7" w:rsidRPr="00C66C7E" w:rsidRDefault="008660F7" w:rsidP="003500E5">
      <w:pPr>
        <w:pStyle w:val="Commentaire"/>
        <w:spacing w:line="288" w:lineRule="auto"/>
        <w:rPr>
          <w:rFonts w:cs="Arial"/>
          <w:sz w:val="18"/>
          <w:szCs w:val="18"/>
        </w:rPr>
      </w:pPr>
      <w:r w:rsidRPr="00C66C7E">
        <w:rPr>
          <w:rFonts w:cs="Arial"/>
          <w:sz w:val="18"/>
          <w:szCs w:val="18"/>
        </w:rPr>
        <w:t>L’admission des prestations est réalisée dans les conditions prévues à l’article 30 du CCAG-FCS.</w:t>
      </w:r>
    </w:p>
    <w:p w14:paraId="7ADBABE5" w14:textId="5A48FF13" w:rsidR="008660F7" w:rsidRPr="00C66C7E" w:rsidRDefault="008660F7" w:rsidP="003500E5">
      <w:pPr>
        <w:pStyle w:val="Commentaire"/>
        <w:spacing w:line="288" w:lineRule="auto"/>
        <w:rPr>
          <w:rFonts w:cs="Arial"/>
          <w:sz w:val="18"/>
          <w:szCs w:val="18"/>
        </w:rPr>
      </w:pPr>
      <w:bookmarkStart w:id="236" w:name="_Hlk141126859"/>
      <w:r w:rsidRPr="00C66C7E">
        <w:rPr>
          <w:rFonts w:cs="Arial"/>
          <w:sz w:val="18"/>
          <w:szCs w:val="18"/>
        </w:rPr>
        <w:t>Par dérogation à l’article 30.1 du CCAG-FCS</w:t>
      </w:r>
      <w:bookmarkEnd w:id="236"/>
      <w:r w:rsidRPr="00C66C7E">
        <w:rPr>
          <w:rFonts w:cs="Arial"/>
          <w:sz w:val="18"/>
          <w:szCs w:val="18"/>
        </w:rPr>
        <w:t xml:space="preserve">, aucune décision d’admission implicite ne pourra être réputée acquise par </w:t>
      </w:r>
      <w:r w:rsidR="00211E2F" w:rsidRPr="00C66C7E">
        <w:rPr>
          <w:rFonts w:cs="Arial"/>
          <w:sz w:val="18"/>
          <w:szCs w:val="18"/>
        </w:rPr>
        <w:t>le titulaire</w:t>
      </w:r>
      <w:r w:rsidRPr="00C66C7E">
        <w:rPr>
          <w:rFonts w:cs="Arial"/>
          <w:sz w:val="18"/>
          <w:szCs w:val="18"/>
        </w:rPr>
        <w:t>.</w:t>
      </w:r>
    </w:p>
    <w:p w14:paraId="792664C3" w14:textId="77777777" w:rsidR="00795FA5" w:rsidRPr="00C66C7E" w:rsidRDefault="00795FA5" w:rsidP="003500E5">
      <w:pPr>
        <w:keepNext/>
        <w:spacing w:line="288" w:lineRule="auto"/>
        <w:jc w:val="both"/>
        <w:outlineLvl w:val="1"/>
        <w:rPr>
          <w:rFonts w:ascii="Verdana" w:eastAsia="SimSun" w:hAnsi="Verdana"/>
          <w:sz w:val="18"/>
          <w:szCs w:val="18"/>
          <w:u w:val="single"/>
        </w:rPr>
      </w:pPr>
    </w:p>
    <w:p w14:paraId="3A4CC18A" w14:textId="6F35AC78" w:rsidR="008660F7" w:rsidRPr="00C66C7E" w:rsidRDefault="006F4C7E" w:rsidP="003500E5">
      <w:pPr>
        <w:keepNext/>
        <w:spacing w:line="288" w:lineRule="auto"/>
        <w:jc w:val="both"/>
        <w:outlineLvl w:val="1"/>
        <w:rPr>
          <w:rFonts w:ascii="Verdana" w:eastAsia="SimSun" w:hAnsi="Verdana"/>
          <w:sz w:val="18"/>
          <w:szCs w:val="18"/>
          <w:u w:val="single"/>
        </w:rPr>
      </w:pPr>
      <w:bookmarkStart w:id="237" w:name="_Toc197964648"/>
      <w:r w:rsidRPr="00C66C7E">
        <w:rPr>
          <w:rFonts w:ascii="Verdana" w:eastAsia="SimSun" w:hAnsi="Verdana"/>
          <w:sz w:val="18"/>
          <w:szCs w:val="18"/>
          <w:u w:val="single"/>
        </w:rPr>
        <w:t>10.3 A</w:t>
      </w:r>
      <w:r w:rsidR="008660F7" w:rsidRPr="00C66C7E">
        <w:rPr>
          <w:rFonts w:ascii="Verdana" w:eastAsia="SimSun" w:hAnsi="Verdana"/>
          <w:sz w:val="18"/>
          <w:szCs w:val="18"/>
          <w:u w:val="single"/>
        </w:rPr>
        <w:t>udits</w:t>
      </w:r>
      <w:bookmarkEnd w:id="237"/>
    </w:p>
    <w:p w14:paraId="6731BDE9" w14:textId="77777777" w:rsidR="00E65C0B" w:rsidRPr="00C66C7E" w:rsidRDefault="00E65C0B" w:rsidP="003500E5">
      <w:pPr>
        <w:pStyle w:val="Default"/>
        <w:spacing w:line="288" w:lineRule="auto"/>
        <w:jc w:val="both"/>
        <w:rPr>
          <w:rFonts w:ascii="Verdana" w:hAnsi="Verdana"/>
          <w:color w:val="auto"/>
          <w:sz w:val="18"/>
          <w:szCs w:val="18"/>
        </w:rPr>
      </w:pPr>
    </w:p>
    <w:p w14:paraId="5F7B5E04" w14:textId="5D1576D9" w:rsidR="008660F7" w:rsidRPr="00C66C7E" w:rsidRDefault="00211E2F" w:rsidP="003500E5">
      <w:pPr>
        <w:pStyle w:val="Default"/>
        <w:spacing w:line="288" w:lineRule="auto"/>
        <w:jc w:val="both"/>
        <w:rPr>
          <w:rFonts w:ascii="Verdana" w:hAnsi="Verdana"/>
          <w:color w:val="auto"/>
          <w:sz w:val="18"/>
          <w:szCs w:val="18"/>
        </w:rPr>
      </w:pPr>
      <w:r w:rsidRPr="00C66C7E">
        <w:rPr>
          <w:rFonts w:ascii="Verdana" w:hAnsi="Verdana"/>
          <w:color w:val="auto"/>
          <w:sz w:val="18"/>
          <w:szCs w:val="18"/>
        </w:rPr>
        <w:t>Le titulaire</w:t>
      </w:r>
      <w:r w:rsidR="008660F7" w:rsidRPr="00C66C7E">
        <w:rPr>
          <w:rFonts w:ascii="Verdana" w:hAnsi="Verdana"/>
          <w:color w:val="auto"/>
          <w:sz w:val="18"/>
          <w:szCs w:val="18"/>
        </w:rPr>
        <w:t xml:space="preserve"> se soumet et facilite les inspections ou audits, librement décidés par </w:t>
      </w:r>
      <w:r w:rsidR="006F4C7E" w:rsidRPr="00C66C7E">
        <w:rPr>
          <w:rFonts w:ascii="Verdana" w:hAnsi="Verdana"/>
          <w:color w:val="auto"/>
          <w:sz w:val="18"/>
          <w:szCs w:val="18"/>
        </w:rPr>
        <w:t>le pouvoir adjudicateur c</w:t>
      </w:r>
      <w:r w:rsidR="00683040" w:rsidRPr="00C66C7E">
        <w:rPr>
          <w:rFonts w:ascii="Verdana" w:hAnsi="Verdana"/>
          <w:color w:val="auto"/>
          <w:sz w:val="18"/>
          <w:szCs w:val="18"/>
        </w:rPr>
        <w:t>o</w:t>
      </w:r>
      <w:r w:rsidR="006F4C7E" w:rsidRPr="00C66C7E">
        <w:rPr>
          <w:rFonts w:ascii="Verdana" w:hAnsi="Verdana"/>
          <w:color w:val="auto"/>
          <w:sz w:val="18"/>
          <w:szCs w:val="18"/>
        </w:rPr>
        <w:t>ncern</w:t>
      </w:r>
      <w:r w:rsidR="00E80504">
        <w:rPr>
          <w:rFonts w:ascii="Verdana" w:hAnsi="Verdana"/>
          <w:color w:val="auto"/>
          <w:sz w:val="18"/>
          <w:szCs w:val="18"/>
        </w:rPr>
        <w:t xml:space="preserve">é, </w:t>
      </w:r>
      <w:r w:rsidR="008660F7" w:rsidRPr="00C66C7E">
        <w:rPr>
          <w:rFonts w:ascii="Verdana" w:hAnsi="Verdana"/>
          <w:color w:val="auto"/>
          <w:sz w:val="18"/>
          <w:szCs w:val="18"/>
        </w:rPr>
        <w:t xml:space="preserve">réalisés par </w:t>
      </w:r>
      <w:r w:rsidR="00E65C0B" w:rsidRPr="00C66C7E">
        <w:rPr>
          <w:rFonts w:ascii="Verdana" w:hAnsi="Verdana"/>
          <w:color w:val="auto"/>
          <w:sz w:val="18"/>
          <w:szCs w:val="18"/>
        </w:rPr>
        <w:t>ce dernier</w:t>
      </w:r>
      <w:r w:rsidR="008660F7" w:rsidRPr="00C66C7E">
        <w:rPr>
          <w:rFonts w:ascii="Verdana" w:hAnsi="Verdana"/>
          <w:color w:val="auto"/>
          <w:sz w:val="18"/>
          <w:szCs w:val="18"/>
        </w:rPr>
        <w:t xml:space="preserve"> ou tout organisme désigné par </w:t>
      </w:r>
      <w:r w:rsidR="00E65C0B" w:rsidRPr="00C66C7E">
        <w:rPr>
          <w:rFonts w:ascii="Verdana" w:hAnsi="Verdana"/>
          <w:color w:val="auto"/>
          <w:sz w:val="18"/>
          <w:szCs w:val="18"/>
        </w:rPr>
        <w:t>lui</w:t>
      </w:r>
      <w:r w:rsidR="008660F7" w:rsidRPr="00C66C7E">
        <w:rPr>
          <w:rFonts w:ascii="Verdana" w:hAnsi="Verdana"/>
          <w:color w:val="auto"/>
          <w:sz w:val="18"/>
          <w:szCs w:val="18"/>
        </w:rPr>
        <w:t xml:space="preserve"> (sous réserve d’informer préalablement </w:t>
      </w:r>
      <w:r w:rsidRPr="00C66C7E">
        <w:rPr>
          <w:rFonts w:ascii="Verdana" w:hAnsi="Verdana"/>
          <w:color w:val="auto"/>
          <w:sz w:val="18"/>
          <w:szCs w:val="18"/>
        </w:rPr>
        <w:t>le titulaire</w:t>
      </w:r>
      <w:r w:rsidR="008660F7" w:rsidRPr="00C66C7E">
        <w:rPr>
          <w:rFonts w:ascii="Verdana" w:hAnsi="Verdana"/>
          <w:color w:val="auto"/>
          <w:sz w:val="18"/>
          <w:szCs w:val="18"/>
        </w:rPr>
        <w:t xml:space="preserve"> avec un préavis raisonnable) et destinés à vérifier la bonne exécution des prestations ainsi que la</w:t>
      </w:r>
      <w:r w:rsidR="00E80504">
        <w:rPr>
          <w:rFonts w:ascii="Verdana" w:hAnsi="Verdana"/>
          <w:color w:val="auto"/>
          <w:sz w:val="18"/>
          <w:szCs w:val="18"/>
        </w:rPr>
        <w:t xml:space="preserve"> véracité de la</w:t>
      </w:r>
      <w:r w:rsidR="008660F7" w:rsidRPr="00C66C7E">
        <w:rPr>
          <w:rFonts w:ascii="Verdana" w:hAnsi="Verdana"/>
          <w:color w:val="auto"/>
          <w:sz w:val="18"/>
          <w:szCs w:val="18"/>
        </w:rPr>
        <w:t xml:space="preserve"> documentation fournie par </w:t>
      </w:r>
      <w:r w:rsidRPr="00C66C7E">
        <w:rPr>
          <w:rFonts w:ascii="Verdana" w:hAnsi="Verdana"/>
          <w:color w:val="auto"/>
          <w:sz w:val="18"/>
          <w:szCs w:val="18"/>
        </w:rPr>
        <w:t>le titulaire</w:t>
      </w:r>
      <w:r w:rsidR="008660F7" w:rsidRPr="00C66C7E">
        <w:rPr>
          <w:rFonts w:ascii="Verdana" w:hAnsi="Verdana"/>
          <w:color w:val="auto"/>
          <w:sz w:val="18"/>
          <w:szCs w:val="18"/>
        </w:rPr>
        <w:t xml:space="preserve">. </w:t>
      </w:r>
    </w:p>
    <w:p w14:paraId="5666AF6F" w14:textId="77777777" w:rsidR="008660F7" w:rsidRPr="00C66C7E" w:rsidRDefault="008660F7" w:rsidP="003500E5">
      <w:pPr>
        <w:spacing w:line="288" w:lineRule="auto"/>
        <w:jc w:val="both"/>
        <w:rPr>
          <w:rFonts w:ascii="Verdana" w:eastAsia="Times New Roman" w:hAnsi="Verdana" w:cs="Calibri"/>
          <w:sz w:val="18"/>
          <w:szCs w:val="18"/>
        </w:rPr>
      </w:pPr>
    </w:p>
    <w:p w14:paraId="0693AE48" w14:textId="77777777" w:rsidR="002A67D1" w:rsidRPr="00C66C7E" w:rsidRDefault="002A67D1" w:rsidP="003500E5">
      <w:pPr>
        <w:keepNext/>
        <w:spacing w:line="288" w:lineRule="auto"/>
        <w:jc w:val="both"/>
        <w:outlineLvl w:val="0"/>
        <w:rPr>
          <w:rFonts w:ascii="Verdana" w:hAnsi="Verdana"/>
          <w:b/>
          <w:bCs/>
          <w:sz w:val="18"/>
          <w:szCs w:val="18"/>
        </w:rPr>
      </w:pPr>
    </w:p>
    <w:p w14:paraId="198CED36" w14:textId="0F5EA463" w:rsidR="004B78B0" w:rsidRPr="00C66C7E" w:rsidRDefault="004B78B0" w:rsidP="003500E5">
      <w:pPr>
        <w:keepNext/>
        <w:spacing w:line="288" w:lineRule="auto"/>
        <w:jc w:val="both"/>
        <w:outlineLvl w:val="0"/>
        <w:rPr>
          <w:rFonts w:ascii="Verdana" w:hAnsi="Verdana"/>
          <w:b/>
          <w:bCs/>
          <w:sz w:val="18"/>
          <w:szCs w:val="18"/>
        </w:rPr>
      </w:pPr>
      <w:bookmarkStart w:id="238" w:name="_Toc197964649"/>
      <w:r w:rsidRPr="00C66C7E">
        <w:rPr>
          <w:rFonts w:ascii="Verdana" w:hAnsi="Verdana"/>
          <w:b/>
          <w:bCs/>
          <w:sz w:val="18"/>
          <w:szCs w:val="18"/>
        </w:rPr>
        <w:t>Article 1</w:t>
      </w:r>
      <w:r w:rsidR="00513E54" w:rsidRPr="00C66C7E">
        <w:rPr>
          <w:rFonts w:ascii="Verdana" w:hAnsi="Verdana"/>
          <w:b/>
          <w:bCs/>
          <w:sz w:val="18"/>
          <w:szCs w:val="18"/>
        </w:rPr>
        <w:t>1</w:t>
      </w:r>
      <w:r w:rsidRPr="00C66C7E">
        <w:rPr>
          <w:rFonts w:ascii="Verdana" w:hAnsi="Verdana"/>
          <w:b/>
          <w:bCs/>
          <w:sz w:val="18"/>
          <w:szCs w:val="18"/>
        </w:rPr>
        <w:t> : Modalités de paiement</w:t>
      </w:r>
      <w:bookmarkEnd w:id="238"/>
    </w:p>
    <w:p w14:paraId="3CD5120D" w14:textId="55225D61" w:rsidR="00663CB7" w:rsidRPr="00C66C7E" w:rsidRDefault="00663CB7" w:rsidP="003500E5">
      <w:pPr>
        <w:keepNext/>
        <w:spacing w:line="288" w:lineRule="auto"/>
        <w:jc w:val="both"/>
        <w:outlineLvl w:val="0"/>
        <w:rPr>
          <w:rFonts w:ascii="Verdana" w:hAnsi="Verdana"/>
          <w:b/>
          <w:bCs/>
          <w:sz w:val="18"/>
          <w:szCs w:val="18"/>
        </w:rPr>
      </w:pPr>
    </w:p>
    <w:p w14:paraId="202A77FD" w14:textId="5BB2CA5D" w:rsidR="00663CB7" w:rsidRPr="00C66C7E" w:rsidRDefault="00663CB7" w:rsidP="003500E5">
      <w:pPr>
        <w:keepNext/>
        <w:spacing w:line="288" w:lineRule="auto"/>
        <w:jc w:val="both"/>
        <w:outlineLvl w:val="1"/>
        <w:rPr>
          <w:rFonts w:ascii="Verdana" w:eastAsia="SimSun" w:hAnsi="Verdana"/>
          <w:sz w:val="18"/>
          <w:szCs w:val="18"/>
          <w:u w:val="single"/>
        </w:rPr>
      </w:pPr>
      <w:bookmarkStart w:id="239" w:name="_Toc197964650"/>
      <w:r w:rsidRPr="00C66C7E">
        <w:rPr>
          <w:rFonts w:ascii="Verdana" w:eastAsia="SimSun" w:hAnsi="Verdana"/>
          <w:sz w:val="18"/>
          <w:szCs w:val="18"/>
          <w:u w:val="single"/>
        </w:rPr>
        <w:t>11.1. Cession ou nantissement de créances</w:t>
      </w:r>
      <w:bookmarkEnd w:id="239"/>
    </w:p>
    <w:p w14:paraId="1849EEDE" w14:textId="77777777" w:rsidR="00663CB7" w:rsidRPr="00C66C7E" w:rsidRDefault="00663CB7" w:rsidP="003500E5">
      <w:pPr>
        <w:spacing w:line="288" w:lineRule="auto"/>
        <w:jc w:val="both"/>
        <w:rPr>
          <w:rFonts w:ascii="Verdana" w:hAnsi="Verdana"/>
          <w:sz w:val="18"/>
          <w:szCs w:val="18"/>
        </w:rPr>
      </w:pPr>
    </w:p>
    <w:p w14:paraId="675D78D6" w14:textId="77777777" w:rsidR="00663CB7" w:rsidRPr="00C66C7E" w:rsidRDefault="00663CB7" w:rsidP="003500E5">
      <w:pPr>
        <w:pStyle w:val="ParagrapheIndent2"/>
        <w:spacing w:line="288" w:lineRule="auto"/>
        <w:ind w:left="20" w:right="20"/>
        <w:jc w:val="both"/>
        <w:rPr>
          <w:rFonts w:ascii="Verdana" w:hAnsi="Verdana"/>
          <w:color w:val="000000"/>
          <w:sz w:val="18"/>
          <w:szCs w:val="18"/>
          <w:lang w:val="fr-FR"/>
        </w:rPr>
      </w:pPr>
      <w:r w:rsidRPr="00C66C7E">
        <w:rPr>
          <w:rFonts w:ascii="Verdana" w:hAnsi="Verdana"/>
          <w:color w:val="000000"/>
          <w:sz w:val="18"/>
          <w:szCs w:val="18"/>
          <w:lang w:val="fr-FR"/>
        </w:rPr>
        <w:t>Le présent marché peut faire l’objet d’une cession ou d’un nantissement de créances conformément aux articles R. 2191</w:t>
      </w:r>
      <w:r w:rsidRPr="00C66C7E">
        <w:rPr>
          <w:rFonts w:ascii="Cambria Math" w:hAnsi="Cambria Math" w:cs="Cambria Math"/>
          <w:color w:val="000000"/>
          <w:sz w:val="18"/>
          <w:szCs w:val="18"/>
          <w:lang w:val="fr-FR"/>
        </w:rPr>
        <w:t>‐</w:t>
      </w:r>
      <w:r w:rsidRPr="00C66C7E">
        <w:rPr>
          <w:rFonts w:ascii="Verdana" w:hAnsi="Verdana"/>
          <w:color w:val="000000"/>
          <w:sz w:val="18"/>
          <w:szCs w:val="18"/>
          <w:lang w:val="fr-FR"/>
        </w:rPr>
        <w:t>45 à R. 2191</w:t>
      </w:r>
      <w:r w:rsidRPr="00C66C7E">
        <w:rPr>
          <w:rFonts w:ascii="Cambria Math" w:hAnsi="Cambria Math" w:cs="Cambria Math"/>
          <w:color w:val="000000"/>
          <w:sz w:val="18"/>
          <w:szCs w:val="18"/>
          <w:lang w:val="fr-FR"/>
        </w:rPr>
        <w:t>‐</w:t>
      </w:r>
      <w:r w:rsidRPr="00C66C7E">
        <w:rPr>
          <w:rFonts w:ascii="Verdana" w:hAnsi="Verdana"/>
          <w:color w:val="000000"/>
          <w:sz w:val="18"/>
          <w:szCs w:val="18"/>
          <w:lang w:val="fr-FR"/>
        </w:rPr>
        <w:t>62 du code de la commande publique. La personne compétente pour fournir les renseignements énumérés aux articles R. 2191</w:t>
      </w:r>
      <w:r w:rsidRPr="00C66C7E">
        <w:rPr>
          <w:rFonts w:ascii="Cambria Math" w:hAnsi="Cambria Math" w:cs="Cambria Math"/>
          <w:color w:val="000000"/>
          <w:sz w:val="18"/>
          <w:szCs w:val="18"/>
          <w:lang w:val="fr-FR"/>
        </w:rPr>
        <w:t>‐</w:t>
      </w:r>
      <w:r w:rsidRPr="00C66C7E">
        <w:rPr>
          <w:rFonts w:ascii="Verdana" w:hAnsi="Verdana"/>
          <w:color w:val="000000"/>
          <w:sz w:val="18"/>
          <w:szCs w:val="18"/>
          <w:lang w:val="fr-FR"/>
        </w:rPr>
        <w:t>46 à R. 2191</w:t>
      </w:r>
      <w:r w:rsidRPr="00C66C7E">
        <w:rPr>
          <w:rFonts w:ascii="Cambria Math" w:hAnsi="Cambria Math" w:cs="Cambria Math"/>
          <w:color w:val="000000"/>
          <w:sz w:val="18"/>
          <w:szCs w:val="18"/>
          <w:lang w:val="fr-FR"/>
        </w:rPr>
        <w:t>‐</w:t>
      </w:r>
      <w:r w:rsidRPr="00C66C7E">
        <w:rPr>
          <w:rFonts w:ascii="Verdana" w:hAnsi="Verdana"/>
          <w:color w:val="000000"/>
          <w:sz w:val="18"/>
          <w:szCs w:val="18"/>
          <w:lang w:val="fr-FR"/>
        </w:rPr>
        <w:t xml:space="preserve">53 du code de la commande publique est le représentant du pouvoir adjudicateur. </w:t>
      </w:r>
    </w:p>
    <w:p w14:paraId="4359D7C9" w14:textId="77777777" w:rsidR="00E22F75" w:rsidRPr="00C66C7E" w:rsidRDefault="00E22F75" w:rsidP="003500E5">
      <w:pPr>
        <w:spacing w:line="288" w:lineRule="auto"/>
        <w:jc w:val="both"/>
        <w:rPr>
          <w:rFonts w:ascii="Verdana" w:hAnsi="Verdana"/>
          <w:sz w:val="18"/>
          <w:szCs w:val="18"/>
          <w:u w:val="single"/>
        </w:rPr>
      </w:pPr>
    </w:p>
    <w:p w14:paraId="78C35755" w14:textId="22C26497" w:rsidR="004B78B0" w:rsidRPr="00C66C7E" w:rsidRDefault="004B78B0" w:rsidP="003500E5">
      <w:pPr>
        <w:keepNext/>
        <w:spacing w:line="288" w:lineRule="auto"/>
        <w:jc w:val="both"/>
        <w:outlineLvl w:val="1"/>
        <w:rPr>
          <w:rFonts w:ascii="Verdana" w:eastAsia="Times New Roman" w:hAnsi="Verdana" w:cs="Calibri"/>
          <w:sz w:val="18"/>
          <w:szCs w:val="18"/>
          <w:u w:val="single"/>
        </w:rPr>
      </w:pPr>
      <w:bookmarkStart w:id="240" w:name="_Toc197964651"/>
      <w:r w:rsidRPr="00C66C7E">
        <w:rPr>
          <w:rFonts w:ascii="Verdana" w:eastAsia="Times New Roman" w:hAnsi="Verdana" w:cs="Calibri"/>
          <w:sz w:val="18"/>
          <w:szCs w:val="18"/>
          <w:u w:val="single"/>
        </w:rPr>
        <w:t>1</w:t>
      </w:r>
      <w:r w:rsidR="00513E54" w:rsidRPr="00C66C7E">
        <w:rPr>
          <w:rFonts w:ascii="Verdana" w:eastAsia="Times New Roman" w:hAnsi="Verdana" w:cs="Calibri"/>
          <w:sz w:val="18"/>
          <w:szCs w:val="18"/>
          <w:u w:val="single"/>
        </w:rPr>
        <w:t>1</w:t>
      </w:r>
      <w:r w:rsidRPr="00C66C7E">
        <w:rPr>
          <w:rFonts w:ascii="Verdana" w:eastAsia="Times New Roman" w:hAnsi="Verdana" w:cs="Calibri"/>
          <w:sz w:val="18"/>
          <w:szCs w:val="18"/>
          <w:u w:val="single"/>
        </w:rPr>
        <w:t>.</w:t>
      </w:r>
      <w:r w:rsidR="00663CB7" w:rsidRPr="00C66C7E">
        <w:rPr>
          <w:rFonts w:ascii="Verdana" w:eastAsia="Times New Roman" w:hAnsi="Verdana" w:cs="Calibri"/>
          <w:sz w:val="18"/>
          <w:szCs w:val="18"/>
          <w:u w:val="single"/>
        </w:rPr>
        <w:t>2</w:t>
      </w:r>
      <w:r w:rsidRPr="00C66C7E">
        <w:rPr>
          <w:rFonts w:ascii="Verdana" w:eastAsia="Times New Roman" w:hAnsi="Verdana" w:cs="Calibri"/>
          <w:sz w:val="18"/>
          <w:szCs w:val="18"/>
          <w:u w:val="single"/>
        </w:rPr>
        <w:t>. Présentation des demandes de paiement</w:t>
      </w:r>
      <w:bookmarkEnd w:id="240"/>
    </w:p>
    <w:p w14:paraId="78FA46B2" w14:textId="77777777" w:rsidR="004B78B0" w:rsidRPr="00C66C7E" w:rsidRDefault="004B78B0" w:rsidP="003500E5">
      <w:pPr>
        <w:spacing w:line="288" w:lineRule="auto"/>
        <w:jc w:val="both"/>
        <w:rPr>
          <w:rFonts w:ascii="Verdana" w:hAnsi="Verdana"/>
          <w:sz w:val="18"/>
          <w:szCs w:val="18"/>
          <w:u w:val="single"/>
        </w:rPr>
      </w:pPr>
    </w:p>
    <w:p w14:paraId="34770D61" w14:textId="24A9DF34" w:rsidR="004B78B0" w:rsidRPr="00C66C7E" w:rsidRDefault="004B78B0" w:rsidP="003500E5">
      <w:pPr>
        <w:spacing w:line="288" w:lineRule="auto"/>
        <w:ind w:firstLine="720"/>
        <w:jc w:val="both"/>
        <w:rPr>
          <w:rFonts w:ascii="Verdana" w:eastAsia="SimSun" w:hAnsi="Verdana"/>
          <w:sz w:val="18"/>
          <w:szCs w:val="18"/>
          <w:u w:val="single"/>
        </w:rPr>
      </w:pPr>
      <w:r w:rsidRPr="00C66C7E">
        <w:rPr>
          <w:rFonts w:ascii="Verdana" w:eastAsia="SimSun" w:hAnsi="Verdana"/>
          <w:sz w:val="18"/>
          <w:szCs w:val="18"/>
          <w:u w:val="single"/>
        </w:rPr>
        <w:t>1</w:t>
      </w:r>
      <w:r w:rsidR="00513E54" w:rsidRPr="00C66C7E">
        <w:rPr>
          <w:rFonts w:ascii="Verdana" w:eastAsia="SimSun" w:hAnsi="Verdana"/>
          <w:sz w:val="18"/>
          <w:szCs w:val="18"/>
          <w:u w:val="single"/>
        </w:rPr>
        <w:t>1</w:t>
      </w:r>
      <w:r w:rsidRPr="00C66C7E">
        <w:rPr>
          <w:rFonts w:ascii="Verdana" w:eastAsia="SimSun" w:hAnsi="Verdana"/>
          <w:sz w:val="18"/>
          <w:szCs w:val="18"/>
          <w:u w:val="single"/>
        </w:rPr>
        <w:t>.</w:t>
      </w:r>
      <w:r w:rsidR="00663CB7" w:rsidRPr="00C66C7E">
        <w:rPr>
          <w:rFonts w:ascii="Verdana" w:eastAsia="SimSun" w:hAnsi="Verdana"/>
          <w:sz w:val="18"/>
          <w:szCs w:val="18"/>
          <w:u w:val="single"/>
        </w:rPr>
        <w:t>2</w:t>
      </w:r>
      <w:r w:rsidRPr="00C66C7E">
        <w:rPr>
          <w:rFonts w:ascii="Verdana" w:eastAsia="SimSun" w:hAnsi="Verdana"/>
          <w:sz w:val="18"/>
          <w:szCs w:val="18"/>
          <w:u w:val="single"/>
        </w:rPr>
        <w:t>.1. Périodicité des paiements</w:t>
      </w:r>
    </w:p>
    <w:p w14:paraId="31E59749" w14:textId="77777777" w:rsidR="00255C82" w:rsidRPr="00C66C7E" w:rsidRDefault="00255C82" w:rsidP="003500E5">
      <w:pPr>
        <w:spacing w:line="288" w:lineRule="auto"/>
        <w:jc w:val="both"/>
        <w:rPr>
          <w:rFonts w:ascii="Verdana" w:hAnsi="Verdana"/>
          <w:sz w:val="18"/>
          <w:szCs w:val="18"/>
        </w:rPr>
      </w:pPr>
    </w:p>
    <w:p w14:paraId="56491FAC" w14:textId="26684C5E"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Les prestations du présent </w:t>
      </w:r>
      <w:r w:rsidR="009E1C73" w:rsidRPr="00C66C7E">
        <w:rPr>
          <w:rFonts w:ascii="Verdana" w:hAnsi="Verdana"/>
          <w:sz w:val="18"/>
          <w:szCs w:val="18"/>
        </w:rPr>
        <w:t>marché</w:t>
      </w:r>
      <w:r w:rsidRPr="00C66C7E">
        <w:rPr>
          <w:rFonts w:ascii="Verdana" w:hAnsi="Verdana"/>
          <w:sz w:val="18"/>
          <w:szCs w:val="18"/>
        </w:rPr>
        <w:t xml:space="preserve"> public seront réglées, après vérification et admission selon les modalités de l’article 10 du présent CC</w:t>
      </w:r>
      <w:r w:rsidR="00914EF8" w:rsidRPr="00C66C7E">
        <w:rPr>
          <w:rFonts w:ascii="Verdana" w:hAnsi="Verdana"/>
          <w:sz w:val="18"/>
          <w:szCs w:val="18"/>
        </w:rPr>
        <w:t>A</w:t>
      </w:r>
      <w:r w:rsidRPr="00C66C7E">
        <w:rPr>
          <w:rFonts w:ascii="Verdana" w:hAnsi="Verdana"/>
          <w:sz w:val="18"/>
          <w:szCs w:val="18"/>
        </w:rPr>
        <w:t>P.</w:t>
      </w:r>
    </w:p>
    <w:p w14:paraId="565571B9" w14:textId="77777777" w:rsidR="004B78B0" w:rsidRPr="00C66C7E" w:rsidRDefault="004B78B0" w:rsidP="003500E5">
      <w:pPr>
        <w:spacing w:line="288" w:lineRule="auto"/>
        <w:jc w:val="both"/>
        <w:rPr>
          <w:rFonts w:ascii="Verdana" w:hAnsi="Verdana"/>
          <w:sz w:val="18"/>
          <w:szCs w:val="18"/>
        </w:rPr>
      </w:pPr>
    </w:p>
    <w:p w14:paraId="076BA32D" w14:textId="1055040C" w:rsidR="00600545" w:rsidRPr="00C66C7E" w:rsidRDefault="004B78B0" w:rsidP="003500E5">
      <w:pPr>
        <w:spacing w:line="288" w:lineRule="auto"/>
        <w:ind w:firstLine="720"/>
        <w:jc w:val="both"/>
        <w:rPr>
          <w:rFonts w:ascii="Verdana" w:eastAsia="SimSun" w:hAnsi="Verdana"/>
          <w:sz w:val="18"/>
          <w:szCs w:val="18"/>
          <w:u w:val="single"/>
        </w:rPr>
      </w:pPr>
      <w:r w:rsidRPr="00C66C7E">
        <w:rPr>
          <w:rFonts w:ascii="Verdana" w:eastAsia="SimSun" w:hAnsi="Verdana"/>
          <w:sz w:val="18"/>
          <w:szCs w:val="18"/>
          <w:u w:val="single"/>
        </w:rPr>
        <w:t>1</w:t>
      </w:r>
      <w:r w:rsidR="00513E54" w:rsidRPr="00C66C7E">
        <w:rPr>
          <w:rFonts w:ascii="Verdana" w:eastAsia="SimSun" w:hAnsi="Verdana"/>
          <w:sz w:val="18"/>
          <w:szCs w:val="18"/>
          <w:u w:val="single"/>
        </w:rPr>
        <w:t>1</w:t>
      </w:r>
      <w:r w:rsidRPr="00C66C7E">
        <w:rPr>
          <w:rFonts w:ascii="Verdana" w:eastAsia="SimSun" w:hAnsi="Verdana"/>
          <w:sz w:val="18"/>
          <w:szCs w:val="18"/>
          <w:u w:val="single"/>
        </w:rPr>
        <w:t>.</w:t>
      </w:r>
      <w:r w:rsidR="00663CB7" w:rsidRPr="00C66C7E">
        <w:rPr>
          <w:rFonts w:ascii="Verdana" w:eastAsia="SimSun" w:hAnsi="Verdana"/>
          <w:sz w:val="18"/>
          <w:szCs w:val="18"/>
          <w:u w:val="single"/>
        </w:rPr>
        <w:t>2</w:t>
      </w:r>
      <w:r w:rsidRPr="00C66C7E">
        <w:rPr>
          <w:rFonts w:ascii="Verdana" w:eastAsia="SimSun" w:hAnsi="Verdana"/>
          <w:sz w:val="18"/>
          <w:szCs w:val="18"/>
          <w:u w:val="single"/>
        </w:rPr>
        <w:t>.2. Présentation des demandes de paiement dématérialisées</w:t>
      </w:r>
      <w:r w:rsidR="00600545" w:rsidRPr="00C66C7E">
        <w:rPr>
          <w:rFonts w:ascii="Verdana" w:eastAsia="SimSun" w:hAnsi="Verdana"/>
          <w:sz w:val="18"/>
          <w:szCs w:val="18"/>
          <w:u w:val="single"/>
        </w:rPr>
        <w:t xml:space="preserve"> </w:t>
      </w:r>
    </w:p>
    <w:p w14:paraId="1518402F" w14:textId="77777777" w:rsidR="00600545" w:rsidRPr="00C66C7E" w:rsidRDefault="00600545" w:rsidP="003500E5">
      <w:pPr>
        <w:spacing w:line="288" w:lineRule="auto"/>
        <w:ind w:firstLine="720"/>
        <w:jc w:val="both"/>
        <w:rPr>
          <w:rFonts w:ascii="Verdana" w:eastAsia="SimSun" w:hAnsi="Verdana"/>
          <w:sz w:val="18"/>
          <w:szCs w:val="18"/>
          <w:u w:val="single"/>
        </w:rPr>
      </w:pPr>
    </w:p>
    <w:p w14:paraId="63E3AD16" w14:textId="2AF913A7" w:rsidR="00A773D6" w:rsidRPr="00C66C7E" w:rsidRDefault="00A773D6" w:rsidP="003500E5">
      <w:pPr>
        <w:spacing w:line="288" w:lineRule="auto"/>
        <w:ind w:left="720" w:firstLine="720"/>
        <w:jc w:val="both"/>
        <w:rPr>
          <w:rFonts w:ascii="Verdana" w:eastAsia="SimSun" w:hAnsi="Verdana"/>
          <w:sz w:val="18"/>
          <w:szCs w:val="18"/>
          <w:u w:val="single"/>
        </w:rPr>
      </w:pPr>
      <w:r w:rsidRPr="00C66C7E">
        <w:rPr>
          <w:rFonts w:ascii="Verdana" w:eastAsia="SimSun" w:hAnsi="Verdana"/>
          <w:sz w:val="18"/>
          <w:szCs w:val="18"/>
          <w:u w:val="single"/>
        </w:rPr>
        <w:t>11.</w:t>
      </w:r>
      <w:r w:rsidR="00663CB7" w:rsidRPr="00C66C7E">
        <w:rPr>
          <w:rFonts w:ascii="Verdana" w:eastAsia="SimSun" w:hAnsi="Verdana"/>
          <w:sz w:val="18"/>
          <w:szCs w:val="18"/>
          <w:u w:val="single"/>
        </w:rPr>
        <w:t>2</w:t>
      </w:r>
      <w:r w:rsidRPr="00C66C7E">
        <w:rPr>
          <w:rFonts w:ascii="Verdana" w:eastAsia="SimSun" w:hAnsi="Verdana"/>
          <w:sz w:val="18"/>
          <w:szCs w:val="18"/>
          <w:u w:val="single"/>
        </w:rPr>
        <w:t>.2.1 Dispositions communes</w:t>
      </w:r>
    </w:p>
    <w:p w14:paraId="2C6E2F08" w14:textId="77777777" w:rsidR="004B78B0" w:rsidRPr="00C66C7E" w:rsidRDefault="004B78B0" w:rsidP="003500E5">
      <w:pPr>
        <w:spacing w:line="288" w:lineRule="auto"/>
        <w:jc w:val="both"/>
        <w:rPr>
          <w:rFonts w:ascii="Verdana" w:hAnsi="Verdana"/>
          <w:sz w:val="18"/>
          <w:szCs w:val="18"/>
        </w:rPr>
      </w:pPr>
    </w:p>
    <w:p w14:paraId="1A0F0D9E" w14:textId="289E336B"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Pour être valable, la facture doit être dématérialisée et doit comporter toutes les mentions requises</w:t>
      </w:r>
      <w:r w:rsidR="00F13236" w:rsidRPr="00C66C7E">
        <w:rPr>
          <w:rFonts w:ascii="Verdana" w:hAnsi="Verdana"/>
          <w:sz w:val="18"/>
          <w:szCs w:val="18"/>
        </w:rPr>
        <w:t> :</w:t>
      </w:r>
    </w:p>
    <w:p w14:paraId="42390C15" w14:textId="65D84419"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nom, n° SIRET et l’adresse du </w:t>
      </w:r>
      <w:r w:rsidR="00A773D6" w:rsidRPr="00C66C7E">
        <w:rPr>
          <w:rFonts w:ascii="Verdana" w:hAnsi="Verdana" w:cs="Arial"/>
          <w:sz w:val="18"/>
          <w:szCs w:val="18"/>
        </w:rPr>
        <w:t>t</w:t>
      </w:r>
      <w:r w:rsidR="00C271E6" w:rsidRPr="00C66C7E">
        <w:rPr>
          <w:rFonts w:ascii="Verdana" w:hAnsi="Verdana" w:cs="Arial"/>
          <w:sz w:val="18"/>
          <w:szCs w:val="18"/>
        </w:rPr>
        <w:t>itulaire</w:t>
      </w:r>
      <w:r w:rsidR="00BF0420" w:rsidRPr="00C66C7E">
        <w:rPr>
          <w:rFonts w:ascii="Verdana" w:hAnsi="Verdana" w:cs="Arial"/>
          <w:sz w:val="18"/>
          <w:szCs w:val="18"/>
        </w:rPr>
        <w:t xml:space="preserve">, </w:t>
      </w:r>
    </w:p>
    <w:p w14:paraId="21914A17" w14:textId="34B96619"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n° et la date de la facture,</w:t>
      </w:r>
    </w:p>
    <w:p w14:paraId="5DD41145" w14:textId="478E9FF4"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es</w:t>
      </w:r>
      <w:proofErr w:type="gramEnd"/>
      <w:r w:rsidR="00BF0420" w:rsidRPr="00C66C7E">
        <w:rPr>
          <w:rFonts w:ascii="Verdana" w:hAnsi="Verdana" w:cs="Arial"/>
          <w:sz w:val="18"/>
          <w:szCs w:val="18"/>
        </w:rPr>
        <w:t xml:space="preserve"> références du </w:t>
      </w:r>
      <w:r w:rsidR="00A773D6" w:rsidRPr="00C66C7E">
        <w:rPr>
          <w:rFonts w:ascii="Verdana" w:hAnsi="Verdana" w:cs="Arial"/>
          <w:sz w:val="18"/>
          <w:szCs w:val="18"/>
        </w:rPr>
        <w:t>m</w:t>
      </w:r>
      <w:r w:rsidR="009E1C73" w:rsidRPr="00C66C7E">
        <w:rPr>
          <w:rFonts w:ascii="Verdana" w:hAnsi="Verdana" w:cs="Arial"/>
          <w:sz w:val="18"/>
          <w:szCs w:val="18"/>
        </w:rPr>
        <w:t>arché</w:t>
      </w:r>
      <w:r w:rsidR="00E22F75" w:rsidRPr="00C66C7E">
        <w:rPr>
          <w:rFonts w:ascii="Verdana" w:hAnsi="Verdana" w:cs="Arial"/>
          <w:sz w:val="18"/>
          <w:szCs w:val="18"/>
        </w:rPr>
        <w:t>,</w:t>
      </w:r>
    </w:p>
    <w:p w14:paraId="52AA1256" w14:textId="6C916056"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n° de compte bancaire ou postal du </w:t>
      </w:r>
      <w:r w:rsidR="00A773D6" w:rsidRPr="00C66C7E">
        <w:rPr>
          <w:rFonts w:ascii="Verdana" w:hAnsi="Verdana" w:cs="Arial"/>
          <w:sz w:val="18"/>
          <w:szCs w:val="18"/>
        </w:rPr>
        <w:t>t</w:t>
      </w:r>
      <w:r w:rsidR="00C271E6" w:rsidRPr="00C66C7E">
        <w:rPr>
          <w:rFonts w:ascii="Verdana" w:hAnsi="Verdana" w:cs="Arial"/>
          <w:sz w:val="18"/>
          <w:szCs w:val="18"/>
        </w:rPr>
        <w:t>itulaire</w:t>
      </w:r>
      <w:r w:rsidR="00BF0420" w:rsidRPr="00C66C7E">
        <w:rPr>
          <w:rFonts w:ascii="Verdana" w:hAnsi="Verdana" w:cs="Arial"/>
          <w:sz w:val="18"/>
          <w:szCs w:val="18"/>
        </w:rPr>
        <w:t>, tel que précisé à l’acte d’engagement,</w:t>
      </w:r>
    </w:p>
    <w:p w14:paraId="618E444F" w14:textId="2029BB5B"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a</w:t>
      </w:r>
      <w:proofErr w:type="gramEnd"/>
      <w:r w:rsidR="00BF0420" w:rsidRPr="00C66C7E">
        <w:rPr>
          <w:rFonts w:ascii="Verdana" w:hAnsi="Verdana" w:cs="Arial"/>
          <w:sz w:val="18"/>
          <w:szCs w:val="18"/>
        </w:rPr>
        <w:t xml:space="preserve"> dénomination précise et le détail des prestations effectuées, </w:t>
      </w:r>
    </w:p>
    <w:p w14:paraId="29DF6716" w14:textId="7C054C20"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montant total HT, </w:t>
      </w:r>
    </w:p>
    <w:p w14:paraId="7A828F68" w14:textId="72465F0F"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taux et le montant de la TVA, </w:t>
      </w:r>
    </w:p>
    <w:p w14:paraId="7DC46F81" w14:textId="10B9B0F9"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montant total TTC, </w:t>
      </w:r>
    </w:p>
    <w:p w14:paraId="73F6A943" w14:textId="3EC6F0F0"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e</w:t>
      </w:r>
      <w:r w:rsidR="00BF0420" w:rsidRPr="00C66C7E">
        <w:rPr>
          <w:rFonts w:ascii="Verdana" w:hAnsi="Verdana" w:cs="Arial"/>
          <w:sz w:val="18"/>
          <w:szCs w:val="18"/>
        </w:rPr>
        <w:t>n</w:t>
      </w:r>
      <w:proofErr w:type="gramEnd"/>
      <w:r w:rsidR="00BF0420" w:rsidRPr="00C66C7E">
        <w:rPr>
          <w:rFonts w:ascii="Verdana" w:hAnsi="Verdana" w:cs="Arial"/>
          <w:sz w:val="18"/>
          <w:szCs w:val="18"/>
        </w:rPr>
        <w:t xml:space="preserve"> cas de sous-traitance, la nature des prestations exécutées par le sous-traitant, leur montant total hors-taxes, leur montant TTC ainsi que, le cas échéant, les variations de prix établies HT et TTC ainsi que la date d’émission de la facture,</w:t>
      </w:r>
    </w:p>
    <w:p w14:paraId="58C863DA" w14:textId="7115EEAB"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l</w:t>
      </w:r>
      <w:r w:rsidR="00BF0420" w:rsidRPr="00C66C7E">
        <w:rPr>
          <w:rFonts w:ascii="Verdana" w:hAnsi="Verdana" w:cs="Arial"/>
          <w:sz w:val="18"/>
          <w:szCs w:val="18"/>
        </w:rPr>
        <w:t>e</w:t>
      </w:r>
      <w:proofErr w:type="gramEnd"/>
      <w:r w:rsidR="00BF0420" w:rsidRPr="00C66C7E">
        <w:rPr>
          <w:rFonts w:ascii="Verdana" w:hAnsi="Verdana" w:cs="Arial"/>
          <w:sz w:val="18"/>
          <w:szCs w:val="18"/>
        </w:rPr>
        <w:t xml:space="preserve"> n° de TVA intracommunautaire,</w:t>
      </w:r>
    </w:p>
    <w:p w14:paraId="1AAB8D6C" w14:textId="7171FAE6" w:rsidR="00BF0420" w:rsidRPr="00C66C7E" w:rsidRDefault="00C356DA" w:rsidP="003500E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t</w:t>
      </w:r>
      <w:r w:rsidR="00BF0420" w:rsidRPr="00C66C7E">
        <w:rPr>
          <w:rFonts w:ascii="Verdana" w:hAnsi="Verdana" w:cs="Arial"/>
          <w:sz w:val="18"/>
          <w:szCs w:val="18"/>
        </w:rPr>
        <w:t>oute</w:t>
      </w:r>
      <w:proofErr w:type="gramEnd"/>
      <w:r w:rsidR="00BF0420" w:rsidRPr="00C66C7E">
        <w:rPr>
          <w:rFonts w:ascii="Verdana" w:hAnsi="Verdana" w:cs="Arial"/>
          <w:sz w:val="18"/>
          <w:szCs w:val="18"/>
        </w:rPr>
        <w:t xml:space="preserve"> autre information utile au paiement.</w:t>
      </w:r>
    </w:p>
    <w:p w14:paraId="425D18F0" w14:textId="77777777" w:rsidR="00BF0420" w:rsidRPr="00C66C7E" w:rsidRDefault="00BF0420" w:rsidP="003500E5">
      <w:pPr>
        <w:spacing w:line="288" w:lineRule="auto"/>
        <w:jc w:val="both"/>
        <w:rPr>
          <w:rFonts w:ascii="Verdana" w:hAnsi="Verdana" w:cs="Arial"/>
          <w:sz w:val="18"/>
          <w:szCs w:val="18"/>
        </w:rPr>
      </w:pPr>
    </w:p>
    <w:p w14:paraId="64E9CFE7" w14:textId="7535ED4D" w:rsidR="00BF0420" w:rsidRPr="00C66C7E" w:rsidRDefault="00BF0420" w:rsidP="003500E5">
      <w:pPr>
        <w:spacing w:line="288" w:lineRule="auto"/>
        <w:jc w:val="both"/>
        <w:rPr>
          <w:rFonts w:ascii="Verdana" w:hAnsi="Verdana" w:cs="Arial"/>
          <w:sz w:val="18"/>
          <w:szCs w:val="18"/>
        </w:rPr>
      </w:pPr>
      <w:r w:rsidRPr="00C66C7E">
        <w:rPr>
          <w:rFonts w:ascii="Verdana" w:hAnsi="Verdana" w:cs="Arial"/>
          <w:sz w:val="18"/>
          <w:szCs w:val="18"/>
        </w:rPr>
        <w:t xml:space="preserve">En cas d’exécution de prestations aux frais et risques du </w:t>
      </w:r>
      <w:r w:rsidR="00A773D6"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défaillant, le surcoût supporté par le </w:t>
      </w:r>
      <w:r w:rsidR="00A773D6"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correspondant à la différence entre le prix qu’il aurait dû régler au </w:t>
      </w:r>
      <w:r w:rsidR="00A773D6"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pour la réalisation des prestations et le prix effectivement payé pour l’exécution de celles-ci à la place du </w:t>
      </w:r>
      <w:r w:rsidR="00A773D6"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défaillant, est déduit des sommes dues au </w:t>
      </w:r>
      <w:r w:rsidR="00A773D6"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au titre des prestations reçues.</w:t>
      </w:r>
    </w:p>
    <w:p w14:paraId="30DD880D" w14:textId="3DB935E9" w:rsidR="00A773D6" w:rsidRPr="00C66C7E" w:rsidRDefault="00A773D6" w:rsidP="003500E5">
      <w:pPr>
        <w:spacing w:line="288" w:lineRule="auto"/>
        <w:jc w:val="both"/>
        <w:rPr>
          <w:rFonts w:ascii="Verdana" w:hAnsi="Verdana" w:cs="Arial"/>
          <w:sz w:val="18"/>
          <w:szCs w:val="18"/>
          <w:lang w:eastAsia="fr-FR"/>
        </w:rPr>
      </w:pPr>
    </w:p>
    <w:p w14:paraId="3BD779B1" w14:textId="67A341DF" w:rsidR="004B78B0" w:rsidRPr="00C66C7E" w:rsidRDefault="0046534C" w:rsidP="003500E5">
      <w:pPr>
        <w:spacing w:line="288" w:lineRule="auto"/>
        <w:jc w:val="both"/>
        <w:rPr>
          <w:rStyle w:val="Lienhypertexte"/>
          <w:rFonts w:ascii="Verdana" w:hAnsi="Verdana"/>
          <w:sz w:val="18"/>
          <w:szCs w:val="18"/>
        </w:rPr>
      </w:pPr>
      <w:r w:rsidRPr="00C66C7E">
        <w:rPr>
          <w:rFonts w:ascii="Verdana" w:hAnsi="Verdana"/>
          <w:sz w:val="18"/>
          <w:szCs w:val="18"/>
        </w:rPr>
        <w:t>A partir du numéro de SIRET de l’Agence et du numéro d’engagement juridique de la commande</w:t>
      </w:r>
      <w:r>
        <w:rPr>
          <w:rFonts w:ascii="Verdana" w:hAnsi="Verdana"/>
          <w:sz w:val="18"/>
          <w:szCs w:val="18"/>
        </w:rPr>
        <w:t>, l</w:t>
      </w:r>
      <w:r w:rsidR="004B78B0" w:rsidRPr="00C66C7E">
        <w:rPr>
          <w:rFonts w:ascii="Verdana" w:hAnsi="Verdana"/>
          <w:sz w:val="18"/>
          <w:szCs w:val="18"/>
        </w:rPr>
        <w:t>a transmission se fait</w:t>
      </w:r>
      <w:r w:rsidR="006F1877" w:rsidRPr="00C66C7E">
        <w:rPr>
          <w:rFonts w:ascii="Verdana" w:hAnsi="Verdana"/>
          <w:sz w:val="18"/>
          <w:szCs w:val="18"/>
        </w:rPr>
        <w:t xml:space="preserve"> </w:t>
      </w:r>
      <w:r w:rsidR="006F1877" w:rsidRPr="0046534C">
        <w:rPr>
          <w:rFonts w:ascii="Verdana" w:hAnsi="Verdana"/>
          <w:i/>
          <w:sz w:val="18"/>
          <w:szCs w:val="18"/>
        </w:rPr>
        <w:t>via</w:t>
      </w:r>
      <w:r w:rsidR="006F1877" w:rsidRPr="00C66C7E">
        <w:rPr>
          <w:rFonts w:ascii="Verdana" w:hAnsi="Verdana"/>
          <w:sz w:val="18"/>
          <w:szCs w:val="18"/>
        </w:rPr>
        <w:t xml:space="preserve"> Chorus Pro : </w:t>
      </w:r>
      <w:hyperlink r:id="rId15" w:history="1">
        <w:r w:rsidR="004B78B0" w:rsidRPr="00C66C7E">
          <w:rPr>
            <w:rStyle w:val="Lienhypertexte"/>
            <w:rFonts w:ascii="Verdana" w:hAnsi="Verdana"/>
            <w:sz w:val="18"/>
            <w:szCs w:val="18"/>
          </w:rPr>
          <w:t>https://chorus</w:t>
        </w:r>
        <w:r w:rsidR="004B78B0" w:rsidRPr="00C66C7E">
          <w:rPr>
            <w:rStyle w:val="Lienhypertexte"/>
            <w:rFonts w:ascii="Cambria Math" w:hAnsi="Cambria Math" w:cs="Cambria Math"/>
            <w:sz w:val="18"/>
            <w:szCs w:val="18"/>
          </w:rPr>
          <w:t>‐</w:t>
        </w:r>
        <w:r w:rsidR="004B78B0" w:rsidRPr="00C66C7E">
          <w:rPr>
            <w:rStyle w:val="Lienhypertexte"/>
            <w:rFonts w:ascii="Verdana" w:hAnsi="Verdana"/>
            <w:sz w:val="18"/>
            <w:szCs w:val="18"/>
          </w:rPr>
          <w:t>pro.gouv.fr</w:t>
        </w:r>
      </w:hyperlink>
    </w:p>
    <w:p w14:paraId="778BB063" w14:textId="77777777" w:rsidR="00255C82" w:rsidRPr="00C66C7E" w:rsidRDefault="00255C82" w:rsidP="003500E5">
      <w:pPr>
        <w:spacing w:line="288" w:lineRule="auto"/>
        <w:jc w:val="both"/>
        <w:rPr>
          <w:rFonts w:ascii="Verdana" w:hAnsi="Verdana"/>
          <w:sz w:val="18"/>
          <w:szCs w:val="18"/>
        </w:rPr>
      </w:pPr>
    </w:p>
    <w:p w14:paraId="5464482D" w14:textId="165337D3"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En cas de dysfonctionnement, </w:t>
      </w:r>
      <w:r w:rsidR="00211E2F" w:rsidRPr="00C66C7E">
        <w:rPr>
          <w:rFonts w:ascii="Verdana" w:hAnsi="Verdana"/>
          <w:sz w:val="18"/>
          <w:szCs w:val="18"/>
        </w:rPr>
        <w:t>le titulaire</w:t>
      </w:r>
      <w:r w:rsidRPr="00C66C7E">
        <w:rPr>
          <w:rFonts w:ascii="Verdana" w:hAnsi="Verdana"/>
          <w:sz w:val="18"/>
          <w:szCs w:val="18"/>
        </w:rPr>
        <w:t xml:space="preserve"> pourra faire parvenir</w:t>
      </w:r>
      <w:r w:rsidR="006F1877" w:rsidRPr="00C66C7E">
        <w:rPr>
          <w:rFonts w:ascii="Verdana" w:hAnsi="Verdana"/>
          <w:sz w:val="18"/>
          <w:szCs w:val="18"/>
        </w:rPr>
        <w:t xml:space="preserve"> exceptionnellement</w:t>
      </w:r>
      <w:r w:rsidRPr="00C66C7E">
        <w:rPr>
          <w:rFonts w:ascii="Verdana" w:hAnsi="Verdana"/>
          <w:sz w:val="18"/>
          <w:szCs w:val="18"/>
        </w:rPr>
        <w:t xml:space="preserve"> ses </w:t>
      </w:r>
      <w:r w:rsidR="006F1877" w:rsidRPr="00C66C7E">
        <w:rPr>
          <w:rFonts w:ascii="Verdana" w:hAnsi="Verdana"/>
          <w:sz w:val="18"/>
          <w:szCs w:val="18"/>
        </w:rPr>
        <w:t>factures</w:t>
      </w:r>
      <w:r w:rsidRPr="00C66C7E">
        <w:rPr>
          <w:rFonts w:ascii="Verdana" w:hAnsi="Verdana"/>
          <w:sz w:val="18"/>
          <w:szCs w:val="18"/>
        </w:rPr>
        <w:t xml:space="preserve"> par courriel auprès d</w:t>
      </w:r>
      <w:r w:rsidR="0046534C">
        <w:rPr>
          <w:rFonts w:ascii="Verdana" w:hAnsi="Verdana"/>
          <w:sz w:val="18"/>
          <w:szCs w:val="18"/>
        </w:rPr>
        <w:t>u service en charge de</w:t>
      </w:r>
      <w:r w:rsidRPr="00C66C7E">
        <w:rPr>
          <w:rFonts w:ascii="Verdana" w:hAnsi="Verdana"/>
          <w:sz w:val="18"/>
          <w:szCs w:val="18"/>
        </w:rPr>
        <w:t xml:space="preserve"> la comptabilité. </w:t>
      </w:r>
    </w:p>
    <w:p w14:paraId="412DC54D" w14:textId="13F6F74A" w:rsidR="00A773D6" w:rsidRPr="00C66C7E" w:rsidRDefault="00A773D6" w:rsidP="003500E5">
      <w:pPr>
        <w:spacing w:line="288" w:lineRule="auto"/>
        <w:jc w:val="both"/>
        <w:rPr>
          <w:rFonts w:ascii="Verdana" w:hAnsi="Verdana"/>
          <w:sz w:val="18"/>
          <w:szCs w:val="18"/>
        </w:rPr>
      </w:pPr>
    </w:p>
    <w:p w14:paraId="5B0AED5B" w14:textId="77777777" w:rsidR="00B24ABA" w:rsidRPr="00C66C7E" w:rsidRDefault="00B24ABA" w:rsidP="003500E5">
      <w:pPr>
        <w:spacing w:line="288" w:lineRule="auto"/>
        <w:jc w:val="both"/>
        <w:rPr>
          <w:rFonts w:ascii="Verdana" w:hAnsi="Verdana"/>
          <w:sz w:val="18"/>
          <w:szCs w:val="18"/>
        </w:rPr>
      </w:pPr>
    </w:p>
    <w:p w14:paraId="6336AC70" w14:textId="77777777" w:rsidR="005B7344" w:rsidRPr="00C66C7E" w:rsidRDefault="005B7344" w:rsidP="003500E5">
      <w:pPr>
        <w:keepNext/>
        <w:spacing w:line="288" w:lineRule="auto"/>
        <w:jc w:val="both"/>
        <w:outlineLvl w:val="1"/>
        <w:rPr>
          <w:rFonts w:ascii="Verdana" w:eastAsia="SimSun" w:hAnsi="Verdana"/>
          <w:sz w:val="18"/>
          <w:szCs w:val="18"/>
          <w:u w:val="single"/>
        </w:rPr>
      </w:pPr>
      <w:bookmarkStart w:id="241" w:name="_Toc197964652"/>
      <w:r w:rsidRPr="00C66C7E">
        <w:rPr>
          <w:rFonts w:ascii="Verdana" w:eastAsia="SimSun" w:hAnsi="Verdana"/>
          <w:sz w:val="18"/>
          <w:szCs w:val="18"/>
          <w:u w:val="single"/>
        </w:rPr>
        <w:t>11.3. Modalités de paiement direct dans le cas d’un groupement</w:t>
      </w:r>
      <w:bookmarkEnd w:id="241"/>
    </w:p>
    <w:p w14:paraId="43821D41" w14:textId="77777777" w:rsidR="005B7344" w:rsidRPr="00C66C7E" w:rsidRDefault="005B7344" w:rsidP="003500E5">
      <w:pPr>
        <w:spacing w:line="288" w:lineRule="auto"/>
        <w:jc w:val="both"/>
        <w:rPr>
          <w:rFonts w:ascii="Verdana" w:hAnsi="Verdana" w:cs="Arial"/>
          <w:sz w:val="18"/>
          <w:szCs w:val="18"/>
        </w:rPr>
      </w:pPr>
    </w:p>
    <w:p w14:paraId="71A92060" w14:textId="77777777" w:rsidR="005B7344" w:rsidRPr="00C66C7E" w:rsidRDefault="005B7344" w:rsidP="003500E5">
      <w:pPr>
        <w:spacing w:line="288" w:lineRule="auto"/>
        <w:jc w:val="both"/>
        <w:rPr>
          <w:rFonts w:ascii="Verdana" w:hAnsi="Verdana" w:cs="Arial"/>
          <w:sz w:val="18"/>
          <w:szCs w:val="18"/>
        </w:rPr>
      </w:pPr>
      <w:r w:rsidRPr="00C66C7E">
        <w:rPr>
          <w:rFonts w:ascii="Verdana" w:hAnsi="Verdana" w:cs="Arial"/>
          <w:sz w:val="18"/>
          <w:szCs w:val="18"/>
        </w:rPr>
        <w:t>Dans le cas où le marché est passé avec des entrepreneurs groupés solidairement, les prestations livrées et admises font l’objet d’un paiement à un compte unique ouvert au nom des entrepreneurs groupés ou du mandataire.</w:t>
      </w:r>
    </w:p>
    <w:p w14:paraId="004BF3F2" w14:textId="77777777" w:rsidR="005B7344" w:rsidRPr="00C66C7E" w:rsidRDefault="005B7344" w:rsidP="003500E5">
      <w:pPr>
        <w:spacing w:line="288" w:lineRule="auto"/>
        <w:jc w:val="both"/>
        <w:rPr>
          <w:rFonts w:ascii="Verdana" w:hAnsi="Verdana" w:cs="Arial"/>
          <w:sz w:val="18"/>
          <w:szCs w:val="18"/>
        </w:rPr>
      </w:pPr>
    </w:p>
    <w:p w14:paraId="7CDA4222" w14:textId="2CE573C6" w:rsidR="005B7344" w:rsidRPr="00C66C7E" w:rsidRDefault="005B7344" w:rsidP="003500E5">
      <w:pPr>
        <w:spacing w:line="288" w:lineRule="auto"/>
        <w:jc w:val="both"/>
        <w:rPr>
          <w:rFonts w:ascii="Verdana" w:hAnsi="Verdana" w:cs="Arial"/>
          <w:sz w:val="18"/>
          <w:szCs w:val="18"/>
        </w:rPr>
      </w:pPr>
      <w:r w:rsidRPr="00C66C7E">
        <w:rPr>
          <w:rFonts w:ascii="Verdana" w:hAnsi="Verdana" w:cs="Arial"/>
          <w:sz w:val="18"/>
          <w:szCs w:val="18"/>
        </w:rPr>
        <w:t xml:space="preserve">Quelle que soit la forme du groupement, le mandataire est </w:t>
      </w:r>
      <w:proofErr w:type="gramStart"/>
      <w:r w:rsidRPr="00C66C7E">
        <w:rPr>
          <w:rFonts w:ascii="Verdana" w:hAnsi="Verdana" w:cs="Arial"/>
          <w:sz w:val="18"/>
          <w:szCs w:val="18"/>
        </w:rPr>
        <w:t>seul habilité</w:t>
      </w:r>
      <w:proofErr w:type="gramEnd"/>
      <w:r w:rsidRPr="00C66C7E">
        <w:rPr>
          <w:rFonts w:ascii="Verdana" w:hAnsi="Verdana" w:cs="Arial"/>
          <w:sz w:val="18"/>
          <w:szCs w:val="18"/>
        </w:rPr>
        <w:t xml:space="preserve"> à présenter au </w:t>
      </w:r>
      <w:r w:rsidR="006F1877" w:rsidRPr="00C66C7E">
        <w:rPr>
          <w:rFonts w:ascii="Verdana" w:hAnsi="Verdana" w:cs="Arial"/>
          <w:sz w:val="18"/>
          <w:szCs w:val="18"/>
        </w:rPr>
        <w:t>p</w:t>
      </w:r>
      <w:r w:rsidRPr="00C66C7E">
        <w:rPr>
          <w:rFonts w:ascii="Verdana" w:hAnsi="Verdana" w:cs="Arial"/>
          <w:sz w:val="18"/>
          <w:szCs w:val="18"/>
        </w:rPr>
        <w:t>ouvoir adjudicateur la demande de paiement.</w:t>
      </w:r>
    </w:p>
    <w:p w14:paraId="5C280D89" w14:textId="77777777" w:rsidR="005B7344" w:rsidRPr="00C66C7E" w:rsidRDefault="005B7344" w:rsidP="003500E5">
      <w:pPr>
        <w:spacing w:line="288" w:lineRule="auto"/>
        <w:jc w:val="both"/>
        <w:rPr>
          <w:rFonts w:ascii="Verdana" w:hAnsi="Verdana" w:cs="Arial"/>
          <w:sz w:val="18"/>
          <w:szCs w:val="18"/>
        </w:rPr>
      </w:pPr>
    </w:p>
    <w:p w14:paraId="079C1A50" w14:textId="1876FF34" w:rsidR="005B7344" w:rsidRPr="00C66C7E" w:rsidRDefault="005B7344" w:rsidP="003500E5">
      <w:pPr>
        <w:spacing w:line="288" w:lineRule="auto"/>
        <w:jc w:val="both"/>
        <w:rPr>
          <w:rFonts w:ascii="Verdana" w:hAnsi="Verdana" w:cs="Arial"/>
          <w:sz w:val="18"/>
          <w:szCs w:val="18"/>
        </w:rPr>
      </w:pPr>
      <w:r w:rsidRPr="00C66C7E">
        <w:rPr>
          <w:rFonts w:ascii="Verdana" w:hAnsi="Verdana" w:cs="Arial"/>
          <w:sz w:val="18"/>
          <w:szCs w:val="18"/>
        </w:rPr>
        <w:t xml:space="preserve">Le mandataire est </w:t>
      </w:r>
      <w:proofErr w:type="gramStart"/>
      <w:r w:rsidRPr="00C66C7E">
        <w:rPr>
          <w:rFonts w:ascii="Verdana" w:hAnsi="Verdana" w:cs="Arial"/>
          <w:sz w:val="18"/>
          <w:szCs w:val="18"/>
        </w:rPr>
        <w:t>seul</w:t>
      </w:r>
      <w:r w:rsidR="001E2141">
        <w:rPr>
          <w:rFonts w:ascii="Verdana" w:hAnsi="Verdana" w:cs="Arial"/>
          <w:sz w:val="18"/>
          <w:szCs w:val="18"/>
        </w:rPr>
        <w:t xml:space="preserve"> </w:t>
      </w:r>
      <w:r w:rsidRPr="00C66C7E">
        <w:rPr>
          <w:rFonts w:ascii="Verdana" w:hAnsi="Verdana" w:cs="Arial"/>
          <w:sz w:val="18"/>
          <w:szCs w:val="18"/>
        </w:rPr>
        <w:t>habilité</w:t>
      </w:r>
      <w:proofErr w:type="gramEnd"/>
      <w:r w:rsidRPr="00C66C7E">
        <w:rPr>
          <w:rFonts w:ascii="Verdana" w:hAnsi="Verdana" w:cs="Arial"/>
          <w:sz w:val="18"/>
          <w:szCs w:val="18"/>
        </w:rPr>
        <w:t xml:space="preserve"> à formuler ou à transmettre les réclamations de membres du groupement.</w:t>
      </w:r>
    </w:p>
    <w:p w14:paraId="0AAA24DD" w14:textId="77777777" w:rsidR="005B7344" w:rsidRPr="00C66C7E" w:rsidRDefault="005B7344" w:rsidP="003500E5">
      <w:pPr>
        <w:spacing w:line="288" w:lineRule="auto"/>
        <w:jc w:val="both"/>
        <w:rPr>
          <w:rFonts w:ascii="Verdana" w:hAnsi="Verdana" w:cs="Arial"/>
          <w:sz w:val="18"/>
          <w:szCs w:val="18"/>
        </w:rPr>
      </w:pPr>
    </w:p>
    <w:p w14:paraId="3C54F5CC" w14:textId="77777777" w:rsidR="005B7344" w:rsidRPr="00C66C7E" w:rsidRDefault="005B7344" w:rsidP="003500E5">
      <w:pPr>
        <w:keepNext/>
        <w:spacing w:line="288" w:lineRule="auto"/>
        <w:jc w:val="both"/>
        <w:outlineLvl w:val="1"/>
        <w:rPr>
          <w:rFonts w:ascii="Verdana" w:eastAsia="SimSun" w:hAnsi="Verdana"/>
          <w:sz w:val="18"/>
          <w:szCs w:val="18"/>
          <w:u w:val="single"/>
        </w:rPr>
      </w:pPr>
      <w:bookmarkStart w:id="242" w:name="_Toc197964653"/>
      <w:r w:rsidRPr="00C66C7E">
        <w:rPr>
          <w:rFonts w:ascii="Verdana" w:eastAsia="SimSun" w:hAnsi="Verdana"/>
          <w:sz w:val="18"/>
          <w:szCs w:val="18"/>
          <w:u w:val="single"/>
        </w:rPr>
        <w:t>11.4. Modalités de paiement direct des sous-traitants</w:t>
      </w:r>
      <w:bookmarkEnd w:id="242"/>
    </w:p>
    <w:p w14:paraId="22665FD7" w14:textId="77777777" w:rsidR="005B7344" w:rsidRPr="00C66C7E" w:rsidRDefault="005B7344" w:rsidP="003500E5">
      <w:pPr>
        <w:keepNext/>
        <w:spacing w:line="288" w:lineRule="auto"/>
        <w:jc w:val="both"/>
        <w:outlineLvl w:val="1"/>
        <w:rPr>
          <w:rFonts w:ascii="Verdana" w:eastAsia="SimSun" w:hAnsi="Verdana"/>
          <w:sz w:val="18"/>
          <w:szCs w:val="18"/>
          <w:u w:val="single"/>
        </w:rPr>
      </w:pPr>
    </w:p>
    <w:p w14:paraId="4C776E95" w14:textId="78A4BD5F" w:rsidR="005B7344" w:rsidRPr="00C66C7E" w:rsidRDefault="005B7344" w:rsidP="003500E5">
      <w:pPr>
        <w:spacing w:line="288" w:lineRule="auto"/>
        <w:jc w:val="both"/>
        <w:rPr>
          <w:rFonts w:ascii="Verdana" w:hAnsi="Verdana" w:cs="Arial"/>
          <w:sz w:val="18"/>
          <w:szCs w:val="18"/>
          <w:lang w:eastAsia="fr-FR"/>
        </w:rPr>
      </w:pPr>
      <w:r w:rsidRPr="00C66C7E">
        <w:rPr>
          <w:rFonts w:ascii="Verdana" w:hAnsi="Verdana" w:cs="Arial"/>
          <w:sz w:val="18"/>
          <w:szCs w:val="18"/>
        </w:rPr>
        <w:t>Dès lors que le montant de la partie sous-traitée est d’au moins 600,00</w:t>
      </w:r>
      <w:r w:rsidR="00F51AA1">
        <w:rPr>
          <w:rFonts w:ascii="Verdana" w:hAnsi="Verdana" w:cs="Arial"/>
          <w:sz w:val="18"/>
          <w:szCs w:val="18"/>
        </w:rPr>
        <w:t xml:space="preserve"> </w:t>
      </w:r>
      <w:r w:rsidRPr="00C66C7E">
        <w:rPr>
          <w:rFonts w:ascii="Verdana" w:hAnsi="Verdana" w:cs="Arial"/>
          <w:sz w:val="18"/>
          <w:szCs w:val="18"/>
        </w:rPr>
        <w:t xml:space="preserve">€ TTC, le sous-traitant accepté et dont les conditions de paiement ont été agréées sera payé directement par le </w:t>
      </w:r>
      <w:r w:rsidR="006F1877" w:rsidRPr="00C66C7E">
        <w:rPr>
          <w:rFonts w:ascii="Verdana" w:hAnsi="Verdana" w:cs="Arial"/>
          <w:sz w:val="18"/>
          <w:szCs w:val="18"/>
        </w:rPr>
        <w:t>p</w:t>
      </w:r>
      <w:r w:rsidRPr="00C66C7E">
        <w:rPr>
          <w:rFonts w:ascii="Verdana" w:hAnsi="Verdana" w:cs="Arial"/>
          <w:sz w:val="18"/>
          <w:szCs w:val="18"/>
        </w:rPr>
        <w:t xml:space="preserve">ouvoir adjudicateur </w:t>
      </w:r>
      <w:r w:rsidR="00F51AA1">
        <w:rPr>
          <w:rFonts w:ascii="Verdana" w:hAnsi="Verdana" w:cs="Arial"/>
          <w:sz w:val="18"/>
          <w:szCs w:val="18"/>
        </w:rPr>
        <w:t>en application de</w:t>
      </w:r>
      <w:r w:rsidRPr="00C66C7E">
        <w:rPr>
          <w:rFonts w:ascii="Verdana" w:hAnsi="Verdana" w:cs="Arial"/>
          <w:sz w:val="18"/>
          <w:szCs w:val="18"/>
        </w:rPr>
        <w:t xml:space="preserve"> </w:t>
      </w:r>
      <w:bookmarkStart w:id="243" w:name="_Hlk5205429"/>
      <w:r w:rsidRPr="00C66C7E">
        <w:rPr>
          <w:rFonts w:ascii="Verdana" w:hAnsi="Verdana" w:cs="Arial"/>
          <w:sz w:val="18"/>
          <w:szCs w:val="18"/>
        </w:rPr>
        <w:t xml:space="preserve">l’article </w:t>
      </w:r>
      <w:bookmarkStart w:id="244" w:name="_Hlk5265794"/>
      <w:r w:rsidRPr="00C66C7E">
        <w:rPr>
          <w:rFonts w:ascii="Verdana" w:hAnsi="Verdana" w:cs="Arial"/>
          <w:sz w:val="18"/>
          <w:szCs w:val="18"/>
        </w:rPr>
        <w:t>R. 2193-10 du code de la commande publique.</w:t>
      </w:r>
      <w:bookmarkEnd w:id="243"/>
    </w:p>
    <w:bookmarkEnd w:id="244"/>
    <w:p w14:paraId="1CDA1BCE" w14:textId="77777777" w:rsidR="005B7344" w:rsidRPr="00C66C7E" w:rsidRDefault="005B7344" w:rsidP="003500E5">
      <w:pPr>
        <w:spacing w:line="288" w:lineRule="auto"/>
        <w:jc w:val="both"/>
        <w:rPr>
          <w:rFonts w:ascii="Verdana" w:hAnsi="Verdana" w:cs="Arial"/>
          <w:sz w:val="18"/>
          <w:szCs w:val="18"/>
        </w:rPr>
      </w:pPr>
    </w:p>
    <w:p w14:paraId="766960DC" w14:textId="31D496FA" w:rsidR="005B7344" w:rsidRPr="00C66C7E" w:rsidRDefault="005B7344" w:rsidP="003500E5">
      <w:pPr>
        <w:spacing w:line="288" w:lineRule="auto"/>
        <w:jc w:val="both"/>
        <w:rPr>
          <w:rFonts w:ascii="Verdana" w:hAnsi="Verdana" w:cs="Arial"/>
          <w:sz w:val="18"/>
          <w:szCs w:val="18"/>
        </w:rPr>
      </w:pPr>
      <w:r w:rsidRPr="00C66C7E">
        <w:rPr>
          <w:rFonts w:ascii="Verdana" w:hAnsi="Verdana" w:cs="Arial"/>
          <w:sz w:val="18"/>
          <w:szCs w:val="18"/>
        </w:rPr>
        <w:t xml:space="preserve">Le titulaire transmet les copies des demandes de paiement des sous-traitants acceptées par le titulaire. Le titulaire peut également transmettre au </w:t>
      </w:r>
      <w:r w:rsidR="006F1877" w:rsidRPr="00C66C7E">
        <w:rPr>
          <w:rFonts w:ascii="Verdana" w:hAnsi="Verdana" w:cs="Arial"/>
          <w:sz w:val="18"/>
          <w:szCs w:val="18"/>
        </w:rPr>
        <w:t>p</w:t>
      </w:r>
      <w:r w:rsidRPr="00C66C7E">
        <w:rPr>
          <w:rFonts w:ascii="Verdana" w:hAnsi="Verdana" w:cs="Arial"/>
          <w:sz w:val="18"/>
          <w:szCs w:val="18"/>
        </w:rPr>
        <w:t xml:space="preserve">ouvoir adjudicateur une attestation de paiement du sous-traitant réalisée par le titulaire, étant précisé que dans cette hypothèse le </w:t>
      </w:r>
      <w:r w:rsidR="006F1877" w:rsidRPr="00C66C7E">
        <w:rPr>
          <w:rFonts w:ascii="Verdana" w:hAnsi="Verdana" w:cs="Arial"/>
          <w:sz w:val="18"/>
          <w:szCs w:val="18"/>
        </w:rPr>
        <w:t>p</w:t>
      </w:r>
      <w:r w:rsidRPr="00C66C7E">
        <w:rPr>
          <w:rFonts w:ascii="Verdana" w:hAnsi="Verdana" w:cs="Arial"/>
          <w:sz w:val="18"/>
          <w:szCs w:val="18"/>
        </w:rPr>
        <w:t>ouvoir adjudicateur est libéré de son obligation de paiement à due concurrence.</w:t>
      </w:r>
    </w:p>
    <w:p w14:paraId="43B5CC83" w14:textId="77777777" w:rsidR="005B7344" w:rsidRPr="00C66C7E" w:rsidRDefault="005B7344" w:rsidP="003500E5">
      <w:pPr>
        <w:spacing w:line="288" w:lineRule="auto"/>
        <w:jc w:val="both"/>
        <w:rPr>
          <w:rFonts w:ascii="Verdana" w:hAnsi="Verdana" w:cs="Arial"/>
          <w:sz w:val="18"/>
          <w:szCs w:val="18"/>
        </w:rPr>
      </w:pPr>
    </w:p>
    <w:p w14:paraId="30738958" w14:textId="225C3AA1" w:rsidR="005B7344" w:rsidRPr="00C66C7E" w:rsidRDefault="005B7344" w:rsidP="003500E5">
      <w:pPr>
        <w:spacing w:line="288" w:lineRule="auto"/>
        <w:jc w:val="both"/>
        <w:rPr>
          <w:rFonts w:ascii="Verdana" w:hAnsi="Verdana" w:cs="Arial"/>
          <w:sz w:val="18"/>
          <w:szCs w:val="18"/>
        </w:rPr>
      </w:pPr>
      <w:r w:rsidRPr="00C66C7E">
        <w:rPr>
          <w:rFonts w:ascii="Verdana" w:hAnsi="Verdana" w:cs="Arial"/>
          <w:sz w:val="18"/>
          <w:szCs w:val="18"/>
        </w:rPr>
        <w:t xml:space="preserve">Le règlement des comptes des sous-traitants payés directement est effectué conformément aux dispositions des </w:t>
      </w:r>
      <w:bookmarkStart w:id="245" w:name="_Hlk5205458"/>
      <w:r w:rsidRPr="00C66C7E">
        <w:rPr>
          <w:rFonts w:ascii="Verdana" w:hAnsi="Verdana" w:cs="Arial"/>
          <w:sz w:val="18"/>
          <w:szCs w:val="18"/>
        </w:rPr>
        <w:t xml:space="preserve">articles </w:t>
      </w:r>
      <w:bookmarkStart w:id="246" w:name="_Hlk5265823"/>
      <w:r w:rsidRPr="00C66C7E">
        <w:rPr>
          <w:rFonts w:ascii="Verdana" w:hAnsi="Verdana" w:cs="Arial"/>
          <w:sz w:val="18"/>
          <w:szCs w:val="18"/>
        </w:rPr>
        <w:t>R. 2193-1 à R. 2193-9 du code de la commande publique.</w:t>
      </w:r>
      <w:bookmarkEnd w:id="245"/>
      <w:bookmarkEnd w:id="246"/>
    </w:p>
    <w:p w14:paraId="47420822" w14:textId="77777777" w:rsidR="005B7344" w:rsidRPr="00C66C7E" w:rsidRDefault="005B7344" w:rsidP="003500E5">
      <w:pPr>
        <w:spacing w:line="288" w:lineRule="auto"/>
        <w:jc w:val="both"/>
        <w:rPr>
          <w:rFonts w:ascii="Verdana" w:hAnsi="Verdana" w:cs="Arial"/>
          <w:sz w:val="18"/>
          <w:szCs w:val="18"/>
        </w:rPr>
      </w:pPr>
    </w:p>
    <w:p w14:paraId="5FBD6B0E" w14:textId="5CBEE4CB" w:rsidR="004B78B0" w:rsidRPr="00C66C7E" w:rsidRDefault="004B78B0" w:rsidP="003500E5">
      <w:pPr>
        <w:keepNext/>
        <w:spacing w:line="288" w:lineRule="auto"/>
        <w:jc w:val="both"/>
        <w:outlineLvl w:val="1"/>
        <w:rPr>
          <w:rFonts w:ascii="Verdana" w:eastAsia="SimSun" w:hAnsi="Verdana"/>
          <w:sz w:val="18"/>
          <w:szCs w:val="18"/>
          <w:u w:val="single"/>
        </w:rPr>
      </w:pPr>
      <w:bookmarkStart w:id="247" w:name="_Toc197964654"/>
      <w:r w:rsidRPr="00C66C7E">
        <w:rPr>
          <w:rFonts w:ascii="Verdana" w:eastAsia="SimSun" w:hAnsi="Verdana"/>
          <w:sz w:val="18"/>
          <w:szCs w:val="18"/>
          <w:u w:val="single"/>
        </w:rPr>
        <w:t>1</w:t>
      </w:r>
      <w:r w:rsidR="00F2125A" w:rsidRPr="00C66C7E">
        <w:rPr>
          <w:rFonts w:ascii="Verdana" w:eastAsia="SimSun" w:hAnsi="Verdana"/>
          <w:sz w:val="18"/>
          <w:szCs w:val="18"/>
          <w:u w:val="single"/>
        </w:rPr>
        <w:t>1</w:t>
      </w:r>
      <w:r w:rsidRPr="00C66C7E">
        <w:rPr>
          <w:rFonts w:ascii="Verdana" w:eastAsia="SimSun" w:hAnsi="Verdana"/>
          <w:sz w:val="18"/>
          <w:szCs w:val="18"/>
          <w:u w:val="single"/>
        </w:rPr>
        <w:t>.</w:t>
      </w:r>
      <w:r w:rsidR="005B7344" w:rsidRPr="00C66C7E">
        <w:rPr>
          <w:rFonts w:ascii="Verdana" w:eastAsia="SimSun" w:hAnsi="Verdana"/>
          <w:sz w:val="18"/>
          <w:szCs w:val="18"/>
          <w:u w:val="single"/>
        </w:rPr>
        <w:t>5</w:t>
      </w:r>
      <w:r w:rsidRPr="00C66C7E">
        <w:rPr>
          <w:rFonts w:ascii="Verdana" w:eastAsia="SimSun" w:hAnsi="Verdana"/>
          <w:sz w:val="18"/>
          <w:szCs w:val="18"/>
          <w:u w:val="single"/>
        </w:rPr>
        <w:t>. Délai de paiement</w:t>
      </w:r>
      <w:bookmarkEnd w:id="247"/>
    </w:p>
    <w:p w14:paraId="00C0D23B" w14:textId="0FFC2628" w:rsidR="004B78B0" w:rsidRPr="00C66C7E" w:rsidRDefault="004B78B0" w:rsidP="003500E5">
      <w:pPr>
        <w:spacing w:line="288" w:lineRule="auto"/>
        <w:jc w:val="both"/>
        <w:rPr>
          <w:rFonts w:ascii="Verdana" w:hAnsi="Verdana"/>
          <w:sz w:val="18"/>
          <w:szCs w:val="18"/>
        </w:rPr>
      </w:pPr>
    </w:p>
    <w:p w14:paraId="6470DBA5" w14:textId="58A73835" w:rsidR="00A773D6"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Le délai global de paiement des acomptes, avances et du solde du </w:t>
      </w:r>
      <w:r w:rsidR="009E1C73" w:rsidRPr="00C66C7E">
        <w:rPr>
          <w:rFonts w:ascii="Verdana" w:hAnsi="Verdana"/>
          <w:sz w:val="18"/>
          <w:szCs w:val="18"/>
        </w:rPr>
        <w:t>marché</w:t>
      </w:r>
      <w:r w:rsidRPr="00C66C7E">
        <w:rPr>
          <w:rFonts w:ascii="Verdana" w:hAnsi="Verdana"/>
          <w:sz w:val="18"/>
          <w:szCs w:val="18"/>
        </w:rPr>
        <w:t xml:space="preserve"> ne pourra excéder trente (30) jours à compter de sa date de réception par le </w:t>
      </w:r>
      <w:r w:rsidR="00C271E6" w:rsidRPr="00C66C7E">
        <w:rPr>
          <w:rFonts w:ascii="Verdana" w:hAnsi="Verdana"/>
          <w:sz w:val="18"/>
          <w:szCs w:val="18"/>
        </w:rPr>
        <w:t>pouvoir adjudicateur</w:t>
      </w:r>
      <w:r w:rsidRPr="00C66C7E">
        <w:rPr>
          <w:rFonts w:ascii="Verdana" w:hAnsi="Verdana"/>
          <w:sz w:val="18"/>
          <w:szCs w:val="18"/>
        </w:rPr>
        <w:t>.</w:t>
      </w:r>
    </w:p>
    <w:p w14:paraId="004DC242" w14:textId="340950E3"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 </w:t>
      </w:r>
    </w:p>
    <w:p w14:paraId="78CBFF8C" w14:textId="77777777" w:rsidR="00A773D6" w:rsidRPr="00C66C7E" w:rsidRDefault="00A773D6" w:rsidP="003500E5">
      <w:pPr>
        <w:spacing w:line="288" w:lineRule="auto"/>
        <w:jc w:val="both"/>
        <w:rPr>
          <w:rFonts w:ascii="Verdana" w:hAnsi="Verdana"/>
          <w:sz w:val="18"/>
          <w:szCs w:val="18"/>
        </w:rPr>
      </w:pPr>
    </w:p>
    <w:p w14:paraId="43EC15FB" w14:textId="03E6C8C5" w:rsidR="004B78B0" w:rsidRPr="00C66C7E" w:rsidRDefault="004B78B0" w:rsidP="003500E5">
      <w:pPr>
        <w:keepNext/>
        <w:spacing w:line="288" w:lineRule="auto"/>
        <w:jc w:val="both"/>
        <w:outlineLvl w:val="1"/>
        <w:rPr>
          <w:rFonts w:ascii="Verdana" w:eastAsia="SimSun" w:hAnsi="Verdana"/>
          <w:sz w:val="18"/>
          <w:szCs w:val="18"/>
          <w:u w:val="single"/>
        </w:rPr>
      </w:pPr>
      <w:bookmarkStart w:id="248" w:name="_Toc197964655"/>
      <w:r w:rsidRPr="00C66C7E">
        <w:rPr>
          <w:rFonts w:ascii="Verdana" w:eastAsia="SimSun" w:hAnsi="Verdana"/>
          <w:sz w:val="18"/>
          <w:szCs w:val="18"/>
          <w:u w:val="single"/>
        </w:rPr>
        <w:t>1</w:t>
      </w:r>
      <w:r w:rsidR="00F2125A" w:rsidRPr="00C66C7E">
        <w:rPr>
          <w:rFonts w:ascii="Verdana" w:eastAsia="SimSun" w:hAnsi="Verdana"/>
          <w:sz w:val="18"/>
          <w:szCs w:val="18"/>
          <w:u w:val="single"/>
        </w:rPr>
        <w:t>1</w:t>
      </w:r>
      <w:r w:rsidRPr="00C66C7E">
        <w:rPr>
          <w:rFonts w:ascii="Verdana" w:eastAsia="SimSun" w:hAnsi="Verdana"/>
          <w:sz w:val="18"/>
          <w:szCs w:val="18"/>
          <w:u w:val="single"/>
        </w:rPr>
        <w:t>.</w:t>
      </w:r>
      <w:r w:rsidR="005B7344" w:rsidRPr="00C66C7E">
        <w:rPr>
          <w:rFonts w:ascii="Verdana" w:eastAsia="SimSun" w:hAnsi="Verdana"/>
          <w:sz w:val="18"/>
          <w:szCs w:val="18"/>
          <w:u w:val="single"/>
        </w:rPr>
        <w:t>6</w:t>
      </w:r>
      <w:r w:rsidRPr="00C66C7E">
        <w:rPr>
          <w:rFonts w:ascii="Verdana" w:eastAsia="SimSun" w:hAnsi="Verdana"/>
          <w:sz w:val="18"/>
          <w:szCs w:val="18"/>
          <w:u w:val="single"/>
        </w:rPr>
        <w:t>. Intérêts moratoires</w:t>
      </w:r>
      <w:bookmarkEnd w:id="248"/>
    </w:p>
    <w:p w14:paraId="5314207D" w14:textId="0F6FDB42" w:rsidR="004B78B0" w:rsidRPr="00C66C7E" w:rsidRDefault="004B78B0" w:rsidP="003500E5">
      <w:pPr>
        <w:spacing w:line="288" w:lineRule="auto"/>
        <w:jc w:val="both"/>
        <w:rPr>
          <w:rFonts w:ascii="Verdana" w:hAnsi="Verdana"/>
          <w:sz w:val="18"/>
          <w:szCs w:val="18"/>
        </w:rPr>
      </w:pPr>
    </w:p>
    <w:p w14:paraId="462F413D" w14:textId="3ECF3C04"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Le défaut de paiement des avances, des règlements partiels définitifs, acomptes ou du solde, dans le délai fixé par le </w:t>
      </w:r>
      <w:r w:rsidR="009E1C73" w:rsidRPr="00C66C7E">
        <w:rPr>
          <w:rFonts w:ascii="Verdana" w:hAnsi="Verdana"/>
          <w:sz w:val="18"/>
          <w:szCs w:val="18"/>
        </w:rPr>
        <w:t>marché</w:t>
      </w:r>
      <w:r w:rsidRPr="00C66C7E">
        <w:rPr>
          <w:rFonts w:ascii="Verdana" w:hAnsi="Verdana"/>
          <w:sz w:val="18"/>
          <w:szCs w:val="18"/>
        </w:rPr>
        <w:t xml:space="preserve"> donne droit au profit du </w:t>
      </w:r>
      <w:r w:rsidR="00C271E6" w:rsidRPr="00C66C7E">
        <w:rPr>
          <w:rFonts w:ascii="Verdana" w:hAnsi="Verdana"/>
          <w:sz w:val="18"/>
          <w:szCs w:val="18"/>
        </w:rPr>
        <w:t>titulaire</w:t>
      </w:r>
      <w:r w:rsidRPr="00C66C7E">
        <w:rPr>
          <w:rFonts w:ascii="Verdana" w:hAnsi="Verdana"/>
          <w:sz w:val="18"/>
          <w:szCs w:val="18"/>
        </w:rPr>
        <w:t xml:space="preserve"> à l’application d’intérêts moratoires, calculés depuis l'expiration dudit délai jusqu'au jour du paiement inclus. </w:t>
      </w:r>
    </w:p>
    <w:p w14:paraId="35CBF217" w14:textId="77777777" w:rsidR="00255C82" w:rsidRPr="00C66C7E" w:rsidRDefault="00255C82" w:rsidP="003500E5">
      <w:pPr>
        <w:spacing w:line="288" w:lineRule="auto"/>
        <w:jc w:val="both"/>
        <w:rPr>
          <w:rFonts w:ascii="Verdana" w:hAnsi="Verdana"/>
          <w:sz w:val="18"/>
          <w:szCs w:val="18"/>
        </w:rPr>
      </w:pPr>
    </w:p>
    <w:p w14:paraId="1DE6953B" w14:textId="77777777"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 xml:space="preserve">Le taux de ces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C133EF5" w14:textId="77777777" w:rsidR="00255C82" w:rsidRPr="00C66C7E" w:rsidRDefault="00255C82" w:rsidP="003500E5">
      <w:pPr>
        <w:spacing w:line="288" w:lineRule="auto"/>
        <w:jc w:val="both"/>
        <w:rPr>
          <w:rFonts w:ascii="Verdana" w:hAnsi="Verdana"/>
          <w:sz w:val="18"/>
          <w:szCs w:val="18"/>
        </w:rPr>
      </w:pPr>
    </w:p>
    <w:p w14:paraId="2166D523" w14:textId="137E99F4"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 xml:space="preserve">Les intérêts moratoires courent à compter du jour suivant l’échéance prévu au </w:t>
      </w:r>
      <w:r w:rsidR="00A773D6"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 ou à la commande, ou à l’expiration du délai de paiement jusqu’à la date de mise en paiement du principal.</w:t>
      </w:r>
    </w:p>
    <w:p w14:paraId="010B530B" w14:textId="77777777" w:rsidR="00BF0420" w:rsidRPr="00C66C7E" w:rsidRDefault="00BF0420" w:rsidP="003500E5">
      <w:pPr>
        <w:spacing w:line="288" w:lineRule="auto"/>
        <w:jc w:val="both"/>
        <w:rPr>
          <w:rFonts w:ascii="Verdana" w:hAnsi="Verdana"/>
          <w:sz w:val="18"/>
          <w:szCs w:val="18"/>
        </w:rPr>
      </w:pPr>
    </w:p>
    <w:p w14:paraId="2A7D90BC" w14:textId="77777777"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La formule de calcul des intérêts moratoires est la suivante : IM = M x J/365 x Taux IM.</w:t>
      </w:r>
    </w:p>
    <w:p w14:paraId="2E263791" w14:textId="77777777" w:rsidR="00BF0420" w:rsidRPr="00C66C7E" w:rsidRDefault="00BF0420" w:rsidP="003500E5">
      <w:pPr>
        <w:spacing w:line="288" w:lineRule="auto"/>
        <w:jc w:val="both"/>
        <w:rPr>
          <w:rFonts w:ascii="Verdana" w:hAnsi="Verdana"/>
          <w:sz w:val="18"/>
          <w:szCs w:val="18"/>
        </w:rPr>
      </w:pPr>
    </w:p>
    <w:p w14:paraId="0B2E8EA8" w14:textId="77777777"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M= Montant de la somme due TTC</w:t>
      </w:r>
    </w:p>
    <w:p w14:paraId="14237E1D" w14:textId="77777777"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J = nombre de jours calendaires de retard entre la date limite de paiement et la date réelle de paiement</w:t>
      </w:r>
    </w:p>
    <w:p w14:paraId="30A9EDC6" w14:textId="77777777"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365 = nombre de jours calendaires de l’année civile</w:t>
      </w:r>
    </w:p>
    <w:p w14:paraId="02138EDA" w14:textId="77777777" w:rsidR="00BF0420" w:rsidRPr="00C66C7E" w:rsidRDefault="00BF0420" w:rsidP="003500E5">
      <w:pPr>
        <w:spacing w:line="288" w:lineRule="auto"/>
        <w:jc w:val="both"/>
        <w:rPr>
          <w:rFonts w:ascii="Verdana" w:hAnsi="Verdana"/>
          <w:sz w:val="18"/>
          <w:szCs w:val="18"/>
        </w:rPr>
      </w:pPr>
    </w:p>
    <w:p w14:paraId="435BE8B8" w14:textId="7EE6EC15"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lastRenderedPageBreak/>
        <w:t>Le retard de paiement donne lieu également au versement d’une indemnité forfaitaire pour frais de recouvrement de 40 euros, conformément aux dispositions de l’article D.</w:t>
      </w:r>
      <w:r w:rsidR="00C356DA" w:rsidRPr="00C66C7E">
        <w:rPr>
          <w:rFonts w:ascii="Verdana" w:hAnsi="Verdana"/>
          <w:sz w:val="18"/>
          <w:szCs w:val="18"/>
        </w:rPr>
        <w:t xml:space="preserve"> </w:t>
      </w:r>
      <w:r w:rsidRPr="00C66C7E">
        <w:rPr>
          <w:rFonts w:ascii="Verdana" w:hAnsi="Verdana"/>
          <w:sz w:val="18"/>
          <w:szCs w:val="18"/>
        </w:rPr>
        <w:t>2192-35 du code de la commande publique.</w:t>
      </w:r>
    </w:p>
    <w:p w14:paraId="37FBC0C9" w14:textId="77777777" w:rsidR="00BF0420" w:rsidRPr="00C66C7E" w:rsidRDefault="00BF0420" w:rsidP="003500E5">
      <w:pPr>
        <w:spacing w:line="288" w:lineRule="auto"/>
        <w:jc w:val="both"/>
        <w:rPr>
          <w:rFonts w:ascii="Verdana" w:hAnsi="Verdana"/>
          <w:sz w:val="18"/>
          <w:szCs w:val="18"/>
        </w:rPr>
      </w:pPr>
    </w:p>
    <w:p w14:paraId="289CD9F9" w14:textId="46D13625" w:rsidR="00BF0420" w:rsidRPr="00C66C7E" w:rsidRDefault="00BF0420" w:rsidP="003500E5">
      <w:pPr>
        <w:spacing w:line="288" w:lineRule="auto"/>
        <w:jc w:val="both"/>
        <w:rPr>
          <w:rFonts w:ascii="Verdana" w:hAnsi="Verdana"/>
          <w:sz w:val="18"/>
          <w:szCs w:val="18"/>
        </w:rPr>
      </w:pPr>
      <w:r w:rsidRPr="00C66C7E">
        <w:rPr>
          <w:rFonts w:ascii="Verdana" w:hAnsi="Verdana"/>
          <w:sz w:val="18"/>
          <w:szCs w:val="18"/>
        </w:rPr>
        <w:t xml:space="preserve">Les retards de paiement éventuels ne constituent pas une clause licite d’interruption ou de modification du </w:t>
      </w:r>
      <w:r w:rsidR="00A773D6"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w:t>
      </w:r>
    </w:p>
    <w:p w14:paraId="67568D0D" w14:textId="7E6E13DF" w:rsidR="00663CB7" w:rsidRPr="00C66C7E" w:rsidRDefault="00663CB7" w:rsidP="003500E5">
      <w:pPr>
        <w:spacing w:line="288" w:lineRule="auto"/>
        <w:rPr>
          <w:rFonts w:ascii="Verdana" w:hAnsi="Verdana"/>
          <w:sz w:val="18"/>
          <w:szCs w:val="18"/>
        </w:rPr>
      </w:pPr>
    </w:p>
    <w:p w14:paraId="61F819A4" w14:textId="65C992CB" w:rsidR="00B02113" w:rsidRPr="00C66C7E" w:rsidRDefault="00F2125A" w:rsidP="003500E5">
      <w:pPr>
        <w:keepNext/>
        <w:spacing w:line="288" w:lineRule="auto"/>
        <w:jc w:val="both"/>
        <w:outlineLvl w:val="0"/>
        <w:rPr>
          <w:rFonts w:ascii="Verdana" w:hAnsi="Verdana"/>
          <w:b/>
          <w:bCs/>
          <w:sz w:val="18"/>
          <w:szCs w:val="18"/>
        </w:rPr>
      </w:pPr>
      <w:bookmarkStart w:id="249" w:name="_Toc103774226"/>
      <w:bookmarkStart w:id="250" w:name="_Toc197964656"/>
      <w:r w:rsidRPr="00C66C7E">
        <w:rPr>
          <w:rFonts w:ascii="Verdana" w:hAnsi="Verdana"/>
          <w:b/>
          <w:bCs/>
          <w:sz w:val="18"/>
          <w:szCs w:val="18"/>
        </w:rPr>
        <w:t xml:space="preserve">Article 12 : </w:t>
      </w:r>
      <w:bookmarkEnd w:id="249"/>
      <w:r w:rsidR="00663CB7" w:rsidRPr="00C66C7E">
        <w:rPr>
          <w:rFonts w:ascii="Verdana" w:hAnsi="Verdana"/>
          <w:b/>
          <w:bCs/>
          <w:sz w:val="18"/>
          <w:szCs w:val="18"/>
        </w:rPr>
        <w:t>Dispositions en matière de cotraitance et de sous-traitance</w:t>
      </w:r>
      <w:bookmarkEnd w:id="250"/>
    </w:p>
    <w:p w14:paraId="4D39BF5F" w14:textId="3B6F8950" w:rsidR="008A7F38" w:rsidRPr="00C66C7E" w:rsidRDefault="008A7F38" w:rsidP="003500E5">
      <w:pPr>
        <w:keepNext/>
        <w:spacing w:line="288" w:lineRule="auto"/>
        <w:jc w:val="both"/>
        <w:outlineLvl w:val="0"/>
        <w:rPr>
          <w:rFonts w:ascii="Verdana" w:hAnsi="Verdana"/>
          <w:b/>
          <w:bCs/>
          <w:sz w:val="18"/>
          <w:szCs w:val="18"/>
        </w:rPr>
      </w:pPr>
    </w:p>
    <w:p w14:paraId="5AB09BE4" w14:textId="77777777" w:rsidR="008A7F38" w:rsidRPr="00C66C7E" w:rsidRDefault="008A7F38" w:rsidP="003500E5">
      <w:pPr>
        <w:spacing w:line="288" w:lineRule="auto"/>
        <w:jc w:val="both"/>
        <w:rPr>
          <w:rFonts w:ascii="Verdana" w:hAnsi="Verdana" w:cs="Arial"/>
          <w:sz w:val="18"/>
          <w:szCs w:val="18"/>
          <w:lang w:eastAsia="fr-FR"/>
        </w:rPr>
      </w:pPr>
      <w:r w:rsidRPr="00C66C7E">
        <w:rPr>
          <w:rFonts w:ascii="Verdana" w:hAnsi="Verdana" w:cs="Arial"/>
          <w:sz w:val="18"/>
          <w:szCs w:val="18"/>
        </w:rPr>
        <w:t>L’acceptation des sous-traitants et l’agrément de leurs conditions de paiement sont soumis aux dispositions légales et réglementaires en vigueur.</w:t>
      </w:r>
    </w:p>
    <w:p w14:paraId="44595B63" w14:textId="77777777" w:rsidR="008A7F38" w:rsidRPr="00C66C7E" w:rsidRDefault="008A7F38" w:rsidP="003500E5">
      <w:pPr>
        <w:spacing w:line="288" w:lineRule="auto"/>
        <w:jc w:val="both"/>
        <w:rPr>
          <w:rFonts w:ascii="Verdana" w:hAnsi="Verdana" w:cs="Arial"/>
          <w:sz w:val="18"/>
          <w:szCs w:val="18"/>
        </w:rPr>
      </w:pPr>
    </w:p>
    <w:p w14:paraId="3313AB79" w14:textId="307022C5" w:rsidR="008A7F38" w:rsidRPr="00C66C7E" w:rsidRDefault="008A7F38" w:rsidP="003500E5">
      <w:pPr>
        <w:spacing w:line="288" w:lineRule="auto"/>
        <w:jc w:val="both"/>
        <w:rPr>
          <w:rFonts w:ascii="Verdana" w:hAnsi="Verdana" w:cs="Arial"/>
          <w:sz w:val="18"/>
          <w:szCs w:val="18"/>
        </w:rPr>
      </w:pPr>
      <w:bookmarkStart w:id="251" w:name="_Hlk5265932"/>
      <w:bookmarkStart w:id="252" w:name="_Hlk5205657"/>
      <w:r w:rsidRPr="00C66C7E">
        <w:rPr>
          <w:rFonts w:ascii="Verdana" w:hAnsi="Verdana" w:cs="Arial"/>
          <w:sz w:val="18"/>
          <w:szCs w:val="18"/>
        </w:rPr>
        <w:t xml:space="preserve">En complément des dispositions relative à la sous-traitance </w:t>
      </w:r>
      <w:r w:rsidR="00C356DA" w:rsidRPr="00C66C7E">
        <w:rPr>
          <w:rFonts w:ascii="Verdana" w:hAnsi="Verdana" w:cs="Arial"/>
          <w:sz w:val="18"/>
          <w:szCs w:val="18"/>
        </w:rPr>
        <w:t>au sein du</w:t>
      </w:r>
      <w:r w:rsidRPr="00C66C7E">
        <w:rPr>
          <w:rFonts w:ascii="Verdana" w:hAnsi="Verdana" w:cs="Arial"/>
          <w:sz w:val="18"/>
          <w:szCs w:val="18"/>
        </w:rPr>
        <w:t xml:space="preserve"> code de la commande publique, </w:t>
      </w:r>
      <w:bookmarkEnd w:id="251"/>
      <w:r w:rsidRPr="00C66C7E">
        <w:rPr>
          <w:rFonts w:ascii="Verdana" w:hAnsi="Verdana" w:cs="Arial"/>
          <w:sz w:val="18"/>
          <w:szCs w:val="18"/>
        </w:rPr>
        <w:t>les conditions de l’exercice de la sous-traitance directe ou indirecte sont définies à l’article 3.6 du CCAG-FCS.</w:t>
      </w:r>
    </w:p>
    <w:p w14:paraId="14A617E0" w14:textId="77777777" w:rsidR="008A7F38" w:rsidRPr="00C66C7E" w:rsidRDefault="008A7F38" w:rsidP="003500E5">
      <w:pPr>
        <w:spacing w:line="288" w:lineRule="auto"/>
        <w:jc w:val="both"/>
        <w:rPr>
          <w:rFonts w:ascii="Verdana" w:hAnsi="Verdana" w:cs="Arial"/>
          <w:sz w:val="18"/>
          <w:szCs w:val="18"/>
        </w:rPr>
      </w:pPr>
    </w:p>
    <w:p w14:paraId="42EEBAD3" w14:textId="1816B3FA" w:rsidR="008A7F38" w:rsidRPr="00C66C7E" w:rsidRDefault="008A7F38" w:rsidP="003500E5">
      <w:pPr>
        <w:spacing w:line="288" w:lineRule="auto"/>
        <w:jc w:val="both"/>
        <w:rPr>
          <w:rFonts w:ascii="Verdana" w:hAnsi="Verdana" w:cs="Arial"/>
          <w:sz w:val="18"/>
          <w:szCs w:val="18"/>
        </w:rPr>
      </w:pPr>
      <w:bookmarkStart w:id="253" w:name="_Hlk5265960"/>
      <w:r w:rsidRPr="00C66C7E">
        <w:rPr>
          <w:rFonts w:ascii="Verdana" w:hAnsi="Verdana" w:cs="Arial"/>
          <w:sz w:val="18"/>
          <w:szCs w:val="18"/>
        </w:rPr>
        <w:t>Conformément aux articles L. 2193-2 et L. 2193-3 du code de la commande publique</w:t>
      </w:r>
      <w:bookmarkEnd w:id="253"/>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ne peut sous-traiter que l’exécution de certaines parties du </w:t>
      </w:r>
      <w:r w:rsidR="005424D0"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La sous-traitance totale des prestations est interdite.</w:t>
      </w:r>
    </w:p>
    <w:bookmarkEnd w:id="252"/>
    <w:p w14:paraId="5B82114F" w14:textId="77777777" w:rsidR="008A7F38" w:rsidRPr="00C66C7E" w:rsidRDefault="008A7F38" w:rsidP="003500E5">
      <w:pPr>
        <w:spacing w:line="288" w:lineRule="auto"/>
        <w:jc w:val="both"/>
        <w:rPr>
          <w:rFonts w:ascii="Verdana" w:hAnsi="Verdana" w:cs="Arial"/>
          <w:sz w:val="18"/>
          <w:szCs w:val="18"/>
        </w:rPr>
      </w:pPr>
    </w:p>
    <w:p w14:paraId="27DEE9AE" w14:textId="26EEA923" w:rsidR="008A7F38" w:rsidRPr="00C66C7E" w:rsidRDefault="00211E2F" w:rsidP="003500E5">
      <w:pPr>
        <w:spacing w:line="288" w:lineRule="auto"/>
        <w:jc w:val="both"/>
        <w:rPr>
          <w:rFonts w:ascii="Verdana" w:hAnsi="Verdana" w:cs="Arial"/>
          <w:sz w:val="18"/>
          <w:szCs w:val="18"/>
        </w:rPr>
      </w:pPr>
      <w:r w:rsidRPr="00C66C7E">
        <w:rPr>
          <w:rFonts w:ascii="Verdana" w:hAnsi="Verdana" w:cs="Arial"/>
          <w:sz w:val="18"/>
          <w:szCs w:val="18"/>
        </w:rPr>
        <w:t>Le titulaire</w:t>
      </w:r>
      <w:r w:rsidR="008A7F38" w:rsidRPr="00C66C7E">
        <w:rPr>
          <w:rFonts w:ascii="Verdana" w:hAnsi="Verdana" w:cs="Arial"/>
          <w:sz w:val="18"/>
          <w:szCs w:val="18"/>
        </w:rPr>
        <w:t xml:space="preserve"> demeure, en toutes hypothèses, responsable du sous-traitant et de la conformité aux stipulations du </w:t>
      </w:r>
      <w:r w:rsidR="005424D0" w:rsidRPr="00C66C7E">
        <w:rPr>
          <w:rFonts w:ascii="Verdana" w:hAnsi="Verdana" w:cs="Arial"/>
          <w:sz w:val="18"/>
          <w:szCs w:val="18"/>
        </w:rPr>
        <w:t>m</w:t>
      </w:r>
      <w:r w:rsidR="009E1C73" w:rsidRPr="00C66C7E">
        <w:rPr>
          <w:rFonts w:ascii="Verdana" w:hAnsi="Verdana" w:cs="Arial"/>
          <w:sz w:val="18"/>
          <w:szCs w:val="18"/>
        </w:rPr>
        <w:t>arché</w:t>
      </w:r>
      <w:r w:rsidR="008A7F38" w:rsidRPr="00C66C7E">
        <w:rPr>
          <w:rFonts w:ascii="Verdana" w:hAnsi="Verdana" w:cs="Arial"/>
          <w:sz w:val="18"/>
          <w:szCs w:val="18"/>
        </w:rPr>
        <w:t xml:space="preserve"> des prestations exécutées par ledit sous-traitant.</w:t>
      </w:r>
    </w:p>
    <w:p w14:paraId="2DB773DB" w14:textId="77777777" w:rsidR="008A7F38" w:rsidRPr="00C66C7E" w:rsidRDefault="008A7F38" w:rsidP="003500E5">
      <w:pPr>
        <w:spacing w:line="288" w:lineRule="auto"/>
        <w:jc w:val="both"/>
        <w:rPr>
          <w:rFonts w:ascii="Verdana" w:hAnsi="Verdana" w:cs="Arial"/>
          <w:sz w:val="18"/>
          <w:szCs w:val="18"/>
        </w:rPr>
      </w:pPr>
    </w:p>
    <w:p w14:paraId="71E46283" w14:textId="4CE99404" w:rsidR="008A7F38" w:rsidRPr="006332EB" w:rsidRDefault="008A7F38" w:rsidP="003500E5">
      <w:pPr>
        <w:spacing w:line="288" w:lineRule="auto"/>
        <w:jc w:val="both"/>
        <w:rPr>
          <w:rFonts w:ascii="Verdana" w:hAnsi="Verdana" w:cs="Arial"/>
          <w:sz w:val="18"/>
          <w:szCs w:val="18"/>
        </w:rPr>
      </w:pPr>
      <w:r w:rsidRPr="006332EB">
        <w:rPr>
          <w:rFonts w:ascii="Verdana" w:hAnsi="Verdana" w:cs="Arial"/>
          <w:sz w:val="18"/>
          <w:szCs w:val="18"/>
        </w:rPr>
        <w:t xml:space="preserve">Un sous-traitant, quel que soit son rang, ne peut commencer à intervenir dans l’exécution du </w:t>
      </w:r>
      <w:r w:rsidR="005424D0" w:rsidRPr="006332EB">
        <w:rPr>
          <w:rFonts w:ascii="Verdana" w:hAnsi="Verdana" w:cs="Arial"/>
          <w:sz w:val="18"/>
          <w:szCs w:val="18"/>
        </w:rPr>
        <w:t>m</w:t>
      </w:r>
      <w:r w:rsidR="009E1C73" w:rsidRPr="006332EB">
        <w:rPr>
          <w:rFonts w:ascii="Verdana" w:hAnsi="Verdana" w:cs="Arial"/>
          <w:sz w:val="18"/>
          <w:szCs w:val="18"/>
        </w:rPr>
        <w:t>arché</w:t>
      </w:r>
      <w:r w:rsidRPr="006332EB">
        <w:rPr>
          <w:rFonts w:ascii="Verdana" w:hAnsi="Verdana" w:cs="Arial"/>
          <w:sz w:val="18"/>
          <w:szCs w:val="18"/>
        </w:rPr>
        <w:t xml:space="preserve"> que sous réserve d’une acceptation et d’un agrément préalables dans les conditions du présent </w:t>
      </w:r>
      <w:r w:rsidR="004A6EF1" w:rsidRPr="006332EB">
        <w:rPr>
          <w:rFonts w:ascii="Verdana" w:hAnsi="Verdana" w:cs="Arial"/>
          <w:sz w:val="18"/>
          <w:szCs w:val="18"/>
        </w:rPr>
        <w:t>a</w:t>
      </w:r>
      <w:r w:rsidRPr="006332EB">
        <w:rPr>
          <w:rFonts w:ascii="Verdana" w:hAnsi="Verdana" w:cs="Arial"/>
          <w:sz w:val="18"/>
          <w:szCs w:val="18"/>
        </w:rPr>
        <w:t>rticle.</w:t>
      </w:r>
    </w:p>
    <w:p w14:paraId="37E04155" w14:textId="31373897" w:rsidR="00172835" w:rsidRPr="006332EB" w:rsidRDefault="00172835" w:rsidP="003500E5">
      <w:pPr>
        <w:spacing w:line="288" w:lineRule="auto"/>
        <w:jc w:val="both"/>
        <w:rPr>
          <w:rFonts w:ascii="Verdana" w:hAnsi="Verdana" w:cs="Arial"/>
          <w:sz w:val="18"/>
          <w:szCs w:val="18"/>
        </w:rPr>
      </w:pPr>
    </w:p>
    <w:p w14:paraId="2E82C31C" w14:textId="6354D311" w:rsidR="00172835" w:rsidRPr="00C66C7E" w:rsidRDefault="00172835" w:rsidP="003500E5">
      <w:pPr>
        <w:spacing w:line="288" w:lineRule="auto"/>
        <w:jc w:val="both"/>
        <w:rPr>
          <w:rFonts w:ascii="Verdana" w:hAnsi="Verdana" w:cs="Arial"/>
          <w:b/>
          <w:sz w:val="18"/>
          <w:szCs w:val="18"/>
        </w:rPr>
      </w:pPr>
      <w:r w:rsidRPr="006332EB">
        <w:rPr>
          <w:rFonts w:ascii="Verdana" w:hAnsi="Verdana" w:cs="Arial"/>
          <w:b/>
          <w:sz w:val="18"/>
          <w:szCs w:val="18"/>
        </w:rPr>
        <w:t>Dans tous les cas, le sous-traitant proposé par le titulaire ne peut être qu’un tiers accrédité par l’</w:t>
      </w:r>
      <w:r w:rsidR="00AA156B">
        <w:rPr>
          <w:rFonts w:ascii="Verdana" w:hAnsi="Verdana" w:cs="Arial"/>
          <w:b/>
          <w:sz w:val="18"/>
          <w:szCs w:val="18"/>
        </w:rPr>
        <w:t>AMA</w:t>
      </w:r>
      <w:r w:rsidR="00185879">
        <w:rPr>
          <w:rFonts w:ascii="Verdana" w:hAnsi="Verdana" w:cs="Arial"/>
          <w:b/>
          <w:sz w:val="18"/>
          <w:szCs w:val="18"/>
        </w:rPr>
        <w:t>, sauf accord express de l’AFLD</w:t>
      </w:r>
      <w:r w:rsidRPr="006332EB">
        <w:rPr>
          <w:rFonts w:ascii="Verdana" w:hAnsi="Verdana" w:cs="Arial"/>
          <w:b/>
          <w:sz w:val="18"/>
          <w:szCs w:val="18"/>
        </w:rPr>
        <w:t>.</w:t>
      </w:r>
      <w:r w:rsidR="003520B0" w:rsidRPr="006332EB">
        <w:rPr>
          <w:rFonts w:ascii="Verdana" w:hAnsi="Verdana" w:cs="Arial"/>
          <w:b/>
          <w:sz w:val="18"/>
          <w:szCs w:val="18"/>
        </w:rPr>
        <w:t xml:space="preserve"> Tous les documents qui sont relatifs à cette accréditation seront remis lors de la présentation de la demande d’agrément du sous-traitant, y compris l’attestation d’assurance couvrant la responsabilité civile </w:t>
      </w:r>
      <w:r w:rsidR="00FE37C9" w:rsidRPr="006332EB">
        <w:rPr>
          <w:rFonts w:ascii="Verdana" w:hAnsi="Verdana" w:cs="Arial"/>
          <w:b/>
          <w:sz w:val="18"/>
          <w:szCs w:val="18"/>
        </w:rPr>
        <w:t>pour le montant de garantie précisé à l’article 8 du présent CCAP.</w:t>
      </w:r>
    </w:p>
    <w:p w14:paraId="61A42024" w14:textId="77777777" w:rsidR="008A7F38" w:rsidRPr="00C66C7E" w:rsidRDefault="008A7F38" w:rsidP="003500E5">
      <w:pPr>
        <w:spacing w:line="288" w:lineRule="auto"/>
        <w:jc w:val="both"/>
        <w:rPr>
          <w:rFonts w:ascii="Verdana" w:hAnsi="Verdana" w:cs="Arial"/>
          <w:sz w:val="18"/>
          <w:szCs w:val="18"/>
        </w:rPr>
      </w:pPr>
    </w:p>
    <w:p w14:paraId="7071FC49" w14:textId="79293A4E" w:rsidR="008A7F38" w:rsidRPr="00C66C7E" w:rsidRDefault="00663CB7" w:rsidP="003500E5">
      <w:pPr>
        <w:keepNext/>
        <w:spacing w:line="288" w:lineRule="auto"/>
        <w:jc w:val="both"/>
        <w:outlineLvl w:val="1"/>
        <w:rPr>
          <w:rFonts w:ascii="Verdana" w:eastAsia="SimSun" w:hAnsi="Verdana"/>
          <w:sz w:val="18"/>
          <w:szCs w:val="18"/>
          <w:u w:val="single"/>
        </w:rPr>
      </w:pPr>
      <w:bookmarkStart w:id="254" w:name="_Toc197964657"/>
      <w:r w:rsidRPr="00C66C7E">
        <w:rPr>
          <w:rFonts w:ascii="Verdana" w:eastAsia="SimSun" w:hAnsi="Verdana"/>
          <w:sz w:val="18"/>
          <w:szCs w:val="18"/>
          <w:u w:val="single"/>
        </w:rPr>
        <w:t xml:space="preserve">12.1. </w:t>
      </w:r>
      <w:r w:rsidR="008A7F38" w:rsidRPr="00C66C7E">
        <w:rPr>
          <w:rFonts w:ascii="Verdana" w:eastAsia="SimSun" w:hAnsi="Verdana"/>
          <w:sz w:val="18"/>
          <w:szCs w:val="18"/>
          <w:u w:val="single"/>
        </w:rPr>
        <w:t>Cas de sous-traitance directe</w:t>
      </w:r>
      <w:bookmarkEnd w:id="254"/>
    </w:p>
    <w:p w14:paraId="5FE87C58" w14:textId="77777777" w:rsidR="008A7F38" w:rsidRPr="00C66C7E" w:rsidRDefault="008A7F38" w:rsidP="003500E5">
      <w:pPr>
        <w:spacing w:line="288" w:lineRule="auto"/>
        <w:jc w:val="both"/>
        <w:rPr>
          <w:rFonts w:ascii="Verdana" w:hAnsi="Verdana" w:cs="Arial"/>
          <w:sz w:val="18"/>
          <w:szCs w:val="18"/>
        </w:rPr>
      </w:pPr>
    </w:p>
    <w:p w14:paraId="74F737AC" w14:textId="3DA6D331" w:rsidR="008A7F38" w:rsidRPr="00C66C7E" w:rsidRDefault="00211E2F" w:rsidP="003500E5">
      <w:pPr>
        <w:spacing w:line="288" w:lineRule="auto"/>
        <w:jc w:val="both"/>
        <w:rPr>
          <w:rFonts w:ascii="Verdana" w:hAnsi="Verdana" w:cs="Arial"/>
          <w:sz w:val="18"/>
          <w:szCs w:val="18"/>
        </w:rPr>
      </w:pPr>
      <w:r w:rsidRPr="00C66C7E">
        <w:rPr>
          <w:rFonts w:ascii="Verdana" w:hAnsi="Verdana" w:cs="Arial"/>
          <w:sz w:val="18"/>
          <w:szCs w:val="18"/>
        </w:rPr>
        <w:t>Le titulaire</w:t>
      </w:r>
      <w:r w:rsidR="008A7F38" w:rsidRPr="00C66C7E">
        <w:rPr>
          <w:rFonts w:ascii="Verdana" w:hAnsi="Verdana" w:cs="Arial"/>
          <w:sz w:val="18"/>
          <w:szCs w:val="18"/>
        </w:rPr>
        <w:t xml:space="preserve"> devra faire accepter le sous-traitant et agréer ses conditions de paiements conformément à la règlementation en vigueur.</w:t>
      </w:r>
    </w:p>
    <w:p w14:paraId="4B1FBD6A" w14:textId="77777777" w:rsidR="008A7F38" w:rsidRPr="00C66C7E" w:rsidRDefault="008A7F38" w:rsidP="003500E5">
      <w:pPr>
        <w:spacing w:line="288" w:lineRule="auto"/>
        <w:jc w:val="both"/>
        <w:rPr>
          <w:rFonts w:ascii="Verdana" w:hAnsi="Verdana" w:cs="Arial"/>
          <w:sz w:val="18"/>
          <w:szCs w:val="18"/>
        </w:rPr>
      </w:pPr>
    </w:p>
    <w:p w14:paraId="1BB27622" w14:textId="44CD3F49"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A cet effet, il présentera le formulaire de déclaration de sous-traitance, établi sur le modèle gouvernemental DC4, dûment complété et signé. En cours d’exécution du </w:t>
      </w:r>
      <w:r w:rsidR="00663CB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produira également l’exemplaire unique du </w:t>
      </w:r>
      <w:r w:rsidR="00663CB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ou le certificat de cessibilité ou une attestation ou mainlevée du bénéficiaire d’une cession ou nantissement de créances lorsque l’une ou l’autre aura été effectuée.</w:t>
      </w:r>
    </w:p>
    <w:p w14:paraId="286ABC09" w14:textId="77777777" w:rsidR="008A7F38" w:rsidRPr="00C66C7E" w:rsidRDefault="008A7F38" w:rsidP="003500E5">
      <w:pPr>
        <w:spacing w:line="288" w:lineRule="auto"/>
        <w:jc w:val="both"/>
        <w:rPr>
          <w:rFonts w:ascii="Verdana" w:hAnsi="Verdana" w:cs="Arial"/>
          <w:sz w:val="18"/>
          <w:szCs w:val="18"/>
        </w:rPr>
      </w:pPr>
    </w:p>
    <w:p w14:paraId="21BC7C43" w14:textId="3E224813"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Le montant des prestations du sous-traitant devra être présenté selon une décomposition en correspondance avec la décomposition du prix du </w:t>
      </w:r>
      <w:r w:rsidR="00663CB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du </w:t>
      </w:r>
      <w:r w:rsidR="00663CB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w:t>
      </w:r>
    </w:p>
    <w:p w14:paraId="56F7EBC2" w14:textId="77777777" w:rsidR="008A7F38" w:rsidRPr="00C66C7E" w:rsidRDefault="008A7F38" w:rsidP="003500E5">
      <w:pPr>
        <w:spacing w:line="288" w:lineRule="auto"/>
        <w:jc w:val="both"/>
        <w:rPr>
          <w:rFonts w:ascii="Verdana" w:hAnsi="Verdana" w:cs="Arial"/>
          <w:sz w:val="18"/>
          <w:szCs w:val="18"/>
        </w:rPr>
      </w:pPr>
    </w:p>
    <w:p w14:paraId="001C4E04" w14:textId="43001F7C"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Conformément à l’article 3.6 du CCAG-FCS, le </w:t>
      </w:r>
      <w:r w:rsidR="00663CB7"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notifiera, après signature, au </w:t>
      </w:r>
      <w:r w:rsidR="00663CB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et à chaque sous-traitant concerné, l’exemplaire de l’acte spécial qui lui revient. </w:t>
      </w:r>
    </w:p>
    <w:p w14:paraId="58E9AF71" w14:textId="77777777" w:rsidR="008A7F38" w:rsidRPr="00C66C7E" w:rsidRDefault="008A7F38" w:rsidP="003500E5">
      <w:pPr>
        <w:spacing w:line="288" w:lineRule="auto"/>
        <w:jc w:val="both"/>
        <w:rPr>
          <w:rFonts w:ascii="Verdana" w:hAnsi="Verdana" w:cs="Arial"/>
          <w:sz w:val="18"/>
          <w:szCs w:val="18"/>
        </w:rPr>
      </w:pPr>
    </w:p>
    <w:p w14:paraId="17FC608A" w14:textId="758CA4BE"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Dès réception de cette notification, </w:t>
      </w:r>
      <w:r w:rsidR="00211E2F" w:rsidRPr="00C66C7E">
        <w:rPr>
          <w:rFonts w:ascii="Verdana" w:hAnsi="Verdana" w:cs="Arial"/>
          <w:sz w:val="18"/>
          <w:szCs w:val="18"/>
        </w:rPr>
        <w:t>le titulaire</w:t>
      </w:r>
      <w:r w:rsidRPr="00C66C7E">
        <w:rPr>
          <w:rFonts w:ascii="Verdana" w:hAnsi="Verdana" w:cs="Arial"/>
          <w:sz w:val="18"/>
          <w:szCs w:val="18"/>
        </w:rPr>
        <w:t xml:space="preserve"> s’engage à faire connaître au </w:t>
      </w:r>
      <w:r w:rsidR="00663CB7"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le nom de la personne physique habilitée à représenter le sous-traitant.</w:t>
      </w:r>
    </w:p>
    <w:p w14:paraId="481051DE" w14:textId="77777777" w:rsidR="008A7F38" w:rsidRPr="00C66C7E" w:rsidRDefault="008A7F38" w:rsidP="003500E5">
      <w:pPr>
        <w:spacing w:line="288" w:lineRule="auto"/>
        <w:rPr>
          <w:rFonts w:ascii="Verdana" w:hAnsi="Verdana" w:cs="Arial"/>
          <w:sz w:val="18"/>
          <w:szCs w:val="18"/>
        </w:rPr>
      </w:pPr>
    </w:p>
    <w:p w14:paraId="35219348" w14:textId="40B21951" w:rsidR="008A7F38" w:rsidRPr="00C66C7E" w:rsidRDefault="00663CB7" w:rsidP="003500E5">
      <w:pPr>
        <w:keepNext/>
        <w:spacing w:line="288" w:lineRule="auto"/>
        <w:jc w:val="both"/>
        <w:outlineLvl w:val="1"/>
        <w:rPr>
          <w:rFonts w:ascii="Verdana" w:hAnsi="Verdana"/>
          <w:sz w:val="18"/>
          <w:szCs w:val="18"/>
        </w:rPr>
      </w:pPr>
      <w:bookmarkStart w:id="255" w:name="_Toc197964658"/>
      <w:r w:rsidRPr="00C66C7E">
        <w:rPr>
          <w:rFonts w:ascii="Verdana" w:eastAsia="SimSun" w:hAnsi="Verdana"/>
          <w:sz w:val="18"/>
          <w:szCs w:val="18"/>
          <w:u w:val="single"/>
        </w:rPr>
        <w:t xml:space="preserve">12.2. </w:t>
      </w:r>
      <w:r w:rsidR="008A7F38" w:rsidRPr="00C66C7E">
        <w:rPr>
          <w:rFonts w:ascii="Verdana" w:eastAsia="SimSun" w:hAnsi="Verdana"/>
          <w:sz w:val="18"/>
          <w:szCs w:val="18"/>
          <w:u w:val="single"/>
        </w:rPr>
        <w:t>Cas de sous-traitance indirecte</w:t>
      </w:r>
      <w:bookmarkEnd w:id="255"/>
    </w:p>
    <w:p w14:paraId="641BFEA1" w14:textId="77777777" w:rsidR="008A7F38" w:rsidRPr="00C66C7E" w:rsidRDefault="008A7F38" w:rsidP="003500E5">
      <w:pPr>
        <w:spacing w:line="288" w:lineRule="auto"/>
        <w:jc w:val="both"/>
        <w:rPr>
          <w:rFonts w:ascii="Verdana" w:hAnsi="Verdana" w:cs="Arial"/>
          <w:sz w:val="18"/>
          <w:szCs w:val="18"/>
        </w:rPr>
      </w:pPr>
    </w:p>
    <w:p w14:paraId="21045FA6" w14:textId="77777777"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lastRenderedPageBreak/>
        <w:t>Les sous-traitants qui sous-traitent devront faire accepter leur sous-traitant indirect et agréer leurs conditions de paiement dans les mêmes conditions que l’acceptation du sous-traitant direct.</w:t>
      </w:r>
    </w:p>
    <w:p w14:paraId="3FD63221" w14:textId="77777777" w:rsidR="008A7F38" w:rsidRPr="00C66C7E" w:rsidRDefault="008A7F38" w:rsidP="003500E5">
      <w:pPr>
        <w:spacing w:line="288" w:lineRule="auto"/>
        <w:jc w:val="both"/>
        <w:rPr>
          <w:rFonts w:ascii="Verdana" w:hAnsi="Verdana" w:cs="Arial"/>
          <w:sz w:val="18"/>
          <w:szCs w:val="18"/>
        </w:rPr>
      </w:pPr>
    </w:p>
    <w:p w14:paraId="174DF921" w14:textId="4AD29991"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Après acceptation d’une sous-traitance indirecte de second rang et plus, présentée par le sous-traitant direct ou un sous-traitant indirect de second rang et plus, ces derniers devront fournir, à défaut d’avoir obtenu du </w:t>
      </w:r>
      <w:r w:rsidR="004A6EF1"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un accord sur une délégation de paiement, dans le délai de huit (8) jours calendaires de l’acceptation, une copie de la caution personnelle et solidaire garantissant le paiement de toutes les sommes dues par eux au sous-traitant indirect de second rang et plus. La non-production de cette copie de la caution au représentant du </w:t>
      </w:r>
      <w:r w:rsidR="00C356DA"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peut emporter, dans les conditions définies à l’article « </w:t>
      </w:r>
      <w:hyperlink r:id="rId16" w:anchor="_Résiliation" w:history="1">
        <w:r w:rsidRPr="00C66C7E">
          <w:rPr>
            <w:rStyle w:val="Lienhypertexte"/>
            <w:rFonts w:ascii="Verdana" w:hAnsi="Verdana" w:cs="Arial"/>
            <w:sz w:val="18"/>
            <w:szCs w:val="18"/>
            <w:u w:val="none"/>
          </w:rPr>
          <w:t>Résiliation </w:t>
        </w:r>
      </w:hyperlink>
      <w:r w:rsidRPr="00C66C7E">
        <w:rPr>
          <w:rFonts w:ascii="Verdana" w:hAnsi="Verdana" w:cs="Arial"/>
          <w:sz w:val="18"/>
          <w:szCs w:val="18"/>
        </w:rPr>
        <w:t xml:space="preserve">», résiliation du </w:t>
      </w:r>
      <w:r w:rsidR="00663CB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w:t>
      </w:r>
    </w:p>
    <w:p w14:paraId="255B1200" w14:textId="77777777" w:rsidR="008A7F38" w:rsidRPr="00C66C7E" w:rsidRDefault="008A7F38" w:rsidP="003500E5">
      <w:pPr>
        <w:spacing w:line="288" w:lineRule="auto"/>
        <w:jc w:val="both"/>
        <w:rPr>
          <w:rFonts w:ascii="Verdana" w:hAnsi="Verdana" w:cs="Arial"/>
          <w:sz w:val="18"/>
          <w:szCs w:val="18"/>
        </w:rPr>
      </w:pPr>
    </w:p>
    <w:p w14:paraId="31CE4784" w14:textId="532BB916"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Un sous-traitant, quel que soit son rang, ne peut commencer à intervenir sur le </w:t>
      </w:r>
      <w:r w:rsidR="00663CB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que sous réserve de cette acceptation et de cet agrément préalable.</w:t>
      </w:r>
    </w:p>
    <w:p w14:paraId="519A71A9" w14:textId="77777777" w:rsidR="008A7F38" w:rsidRPr="00C66C7E" w:rsidRDefault="008A7F38" w:rsidP="003500E5">
      <w:pPr>
        <w:spacing w:line="288" w:lineRule="auto"/>
        <w:jc w:val="both"/>
        <w:rPr>
          <w:rFonts w:ascii="Verdana" w:hAnsi="Verdana" w:cs="Arial"/>
          <w:sz w:val="18"/>
          <w:szCs w:val="18"/>
        </w:rPr>
      </w:pPr>
    </w:p>
    <w:p w14:paraId="2D075103" w14:textId="2CC5CD87" w:rsidR="008A7F38" w:rsidRPr="00C66C7E" w:rsidRDefault="00663CB7" w:rsidP="003500E5">
      <w:pPr>
        <w:keepNext/>
        <w:spacing w:line="288" w:lineRule="auto"/>
        <w:jc w:val="both"/>
        <w:outlineLvl w:val="1"/>
        <w:rPr>
          <w:rFonts w:ascii="Verdana" w:eastAsia="SimSun" w:hAnsi="Verdana"/>
          <w:sz w:val="18"/>
          <w:szCs w:val="18"/>
          <w:u w:val="single"/>
        </w:rPr>
      </w:pPr>
      <w:bookmarkStart w:id="256" w:name="_Toc197964659"/>
      <w:r w:rsidRPr="00C66C7E">
        <w:rPr>
          <w:rFonts w:ascii="Verdana" w:eastAsia="SimSun" w:hAnsi="Verdana"/>
          <w:sz w:val="18"/>
          <w:szCs w:val="18"/>
          <w:u w:val="single"/>
        </w:rPr>
        <w:t xml:space="preserve">12.3. </w:t>
      </w:r>
      <w:r w:rsidR="008A7F38" w:rsidRPr="00C66C7E">
        <w:rPr>
          <w:rFonts w:ascii="Verdana" w:eastAsia="SimSun" w:hAnsi="Verdana"/>
          <w:sz w:val="18"/>
          <w:szCs w:val="18"/>
          <w:u w:val="single"/>
        </w:rPr>
        <w:t>Cotraitance et défaillance du mandataire</w:t>
      </w:r>
      <w:bookmarkEnd w:id="256"/>
    </w:p>
    <w:p w14:paraId="0CBBBA28" w14:textId="77777777" w:rsidR="008A7F38" w:rsidRPr="00C66C7E" w:rsidRDefault="008A7F38" w:rsidP="003500E5">
      <w:pPr>
        <w:spacing w:line="288" w:lineRule="auto"/>
        <w:jc w:val="both"/>
        <w:rPr>
          <w:rFonts w:ascii="Verdana" w:hAnsi="Verdana" w:cs="Arial"/>
          <w:b/>
          <w:sz w:val="18"/>
          <w:szCs w:val="18"/>
          <w:u w:val="single"/>
        </w:rPr>
      </w:pPr>
    </w:p>
    <w:p w14:paraId="18E150BF" w14:textId="5236BFA7"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Conformément à l’article 3.5 du CCAG-FCS, dans le cas où </w:t>
      </w:r>
      <w:r w:rsidR="00211E2F" w:rsidRPr="00C66C7E">
        <w:rPr>
          <w:rFonts w:ascii="Verdana" w:hAnsi="Verdana" w:cs="Arial"/>
          <w:sz w:val="18"/>
          <w:szCs w:val="18"/>
        </w:rPr>
        <w:t>le titulaire</w:t>
      </w:r>
      <w:r w:rsidRPr="00C66C7E">
        <w:rPr>
          <w:rFonts w:ascii="Verdana" w:hAnsi="Verdana" w:cs="Arial"/>
          <w:sz w:val="18"/>
          <w:szCs w:val="18"/>
        </w:rPr>
        <w:t xml:space="preserve"> est un groupement d’entreprises, en cas de défaillance du mandataire du groupement, les membres du groupement sont tenus de lui désigner un remplaçant. A défaut, et à l’issue d’un délai de huit (8) jours calendaires courant à compter de la notification de la mise en demeure par le </w:t>
      </w:r>
      <w:r w:rsidR="00663CB7"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d’y procéder, le cocontractant énuméré en deuxième position à l’acte d’engagement devient le nouveau mandataire du groupement.</w:t>
      </w:r>
    </w:p>
    <w:p w14:paraId="52EF1065" w14:textId="391F38F7" w:rsidR="008A7F38" w:rsidRPr="00C66C7E" w:rsidRDefault="008A7F38" w:rsidP="003500E5">
      <w:pPr>
        <w:keepNext/>
        <w:spacing w:line="288" w:lineRule="auto"/>
        <w:jc w:val="both"/>
        <w:outlineLvl w:val="0"/>
        <w:rPr>
          <w:rFonts w:ascii="Verdana" w:hAnsi="Verdana"/>
          <w:b/>
          <w:bCs/>
          <w:sz w:val="18"/>
          <w:szCs w:val="18"/>
        </w:rPr>
      </w:pPr>
    </w:p>
    <w:p w14:paraId="63F8E153" w14:textId="77777777" w:rsidR="004B78B0" w:rsidRPr="00C66C7E" w:rsidRDefault="004B78B0" w:rsidP="003500E5">
      <w:pPr>
        <w:keepNext/>
        <w:spacing w:line="288" w:lineRule="auto"/>
        <w:jc w:val="both"/>
        <w:outlineLvl w:val="0"/>
        <w:rPr>
          <w:rFonts w:ascii="Verdana" w:hAnsi="Verdana"/>
          <w:b/>
          <w:bCs/>
          <w:sz w:val="18"/>
          <w:szCs w:val="18"/>
        </w:rPr>
      </w:pPr>
      <w:bookmarkStart w:id="257" w:name="_Toc197964660"/>
      <w:r w:rsidRPr="00C66C7E">
        <w:rPr>
          <w:rFonts w:ascii="Verdana" w:hAnsi="Verdana"/>
          <w:b/>
          <w:bCs/>
          <w:sz w:val="18"/>
          <w:szCs w:val="18"/>
        </w:rPr>
        <w:t>Article 13 : Résiliation</w:t>
      </w:r>
      <w:bookmarkEnd w:id="257"/>
    </w:p>
    <w:p w14:paraId="5DE92111" w14:textId="77777777" w:rsidR="004B78B0" w:rsidRPr="00C66C7E" w:rsidRDefault="004B78B0" w:rsidP="003500E5">
      <w:pPr>
        <w:spacing w:line="288" w:lineRule="auto"/>
        <w:jc w:val="both"/>
        <w:rPr>
          <w:rFonts w:ascii="Verdana" w:hAnsi="Verdana"/>
          <w:b/>
          <w:sz w:val="18"/>
          <w:szCs w:val="18"/>
          <w:u w:val="single"/>
        </w:rPr>
      </w:pPr>
    </w:p>
    <w:p w14:paraId="79779768" w14:textId="2F59306B" w:rsidR="008A7F38" w:rsidRPr="00C66C7E" w:rsidRDefault="0043183D" w:rsidP="003500E5">
      <w:pPr>
        <w:keepNext/>
        <w:keepLines/>
        <w:spacing w:line="288" w:lineRule="auto"/>
        <w:jc w:val="both"/>
        <w:rPr>
          <w:rFonts w:ascii="Verdana" w:hAnsi="Verdana" w:cs="Arial"/>
          <w:sz w:val="18"/>
          <w:szCs w:val="18"/>
          <w:lang w:eastAsia="fr-FR"/>
        </w:rPr>
      </w:pPr>
      <w:r w:rsidRPr="00C66C7E">
        <w:rPr>
          <w:rFonts w:ascii="Verdana" w:hAnsi="Verdana" w:cs="Arial"/>
          <w:sz w:val="18"/>
          <w:szCs w:val="18"/>
        </w:rPr>
        <w:t>Le pouvoir adjudicateur</w:t>
      </w:r>
      <w:r w:rsidR="008A7F38" w:rsidRPr="00C66C7E">
        <w:rPr>
          <w:rFonts w:ascii="Verdana" w:hAnsi="Verdana" w:cs="Arial"/>
          <w:sz w:val="18"/>
          <w:szCs w:val="18"/>
        </w:rPr>
        <w:t xml:space="preserve"> peut mettre fin à l’exécution des prestations faisant l’objet du </w:t>
      </w:r>
      <w:r w:rsidRPr="00C66C7E">
        <w:rPr>
          <w:rFonts w:ascii="Verdana" w:hAnsi="Verdana" w:cs="Arial"/>
          <w:sz w:val="18"/>
          <w:szCs w:val="18"/>
        </w:rPr>
        <w:t>m</w:t>
      </w:r>
      <w:r w:rsidR="009E1C73" w:rsidRPr="00C66C7E">
        <w:rPr>
          <w:rFonts w:ascii="Verdana" w:hAnsi="Verdana" w:cs="Arial"/>
          <w:sz w:val="18"/>
          <w:szCs w:val="18"/>
        </w:rPr>
        <w:t>arché</w:t>
      </w:r>
      <w:r w:rsidR="008A7F38" w:rsidRPr="00C66C7E">
        <w:rPr>
          <w:rFonts w:ascii="Verdana" w:hAnsi="Verdana" w:cs="Arial"/>
          <w:sz w:val="18"/>
          <w:szCs w:val="18"/>
        </w:rPr>
        <w:t xml:space="preserve"> avant l'achèvement de celles-ci, dans les conditions fixées au chapitre 7 du CCAG-FCS.</w:t>
      </w:r>
    </w:p>
    <w:p w14:paraId="7BF879E6" w14:textId="77777777" w:rsidR="008A7F38" w:rsidRPr="00C66C7E" w:rsidRDefault="008A7F38" w:rsidP="003500E5">
      <w:pPr>
        <w:keepNext/>
        <w:keepLines/>
        <w:spacing w:line="288" w:lineRule="auto"/>
        <w:jc w:val="both"/>
        <w:rPr>
          <w:rFonts w:ascii="Verdana" w:hAnsi="Verdana" w:cs="Arial"/>
          <w:sz w:val="18"/>
          <w:szCs w:val="18"/>
        </w:rPr>
      </w:pPr>
    </w:p>
    <w:p w14:paraId="066955FC" w14:textId="4278945C" w:rsidR="008A7F38" w:rsidRPr="00C66C7E" w:rsidRDefault="008A7F38" w:rsidP="003500E5">
      <w:pPr>
        <w:keepNext/>
        <w:keepLines/>
        <w:spacing w:line="288" w:lineRule="auto"/>
        <w:jc w:val="both"/>
        <w:rPr>
          <w:rFonts w:ascii="Verdana" w:hAnsi="Verdana" w:cs="Arial"/>
          <w:sz w:val="18"/>
          <w:szCs w:val="18"/>
        </w:rPr>
      </w:pPr>
      <w:bookmarkStart w:id="258" w:name="_Hlk141126928"/>
      <w:r w:rsidRPr="00C66C7E">
        <w:rPr>
          <w:rFonts w:ascii="Verdana" w:hAnsi="Verdana" w:cs="Arial"/>
          <w:sz w:val="18"/>
          <w:szCs w:val="18"/>
        </w:rPr>
        <w:t>Par dérogation à l’article 42 du CCAG-FCS</w:t>
      </w:r>
      <w:bookmarkEnd w:id="258"/>
      <w:r w:rsidRPr="00C66C7E">
        <w:rPr>
          <w:rFonts w:ascii="Verdana" w:hAnsi="Verdana" w:cs="Arial"/>
          <w:sz w:val="18"/>
          <w:szCs w:val="18"/>
        </w:rPr>
        <w:t xml:space="preserve">, </w:t>
      </w:r>
      <w:r w:rsidR="00211E2F" w:rsidRPr="00C66C7E">
        <w:rPr>
          <w:rFonts w:ascii="Verdana" w:hAnsi="Verdana" w:cs="Arial"/>
          <w:sz w:val="18"/>
          <w:szCs w:val="18"/>
        </w:rPr>
        <w:t>le titulaire</w:t>
      </w:r>
      <w:r w:rsidRPr="00C66C7E">
        <w:rPr>
          <w:rFonts w:ascii="Verdana" w:hAnsi="Verdana" w:cs="Arial"/>
          <w:sz w:val="18"/>
          <w:szCs w:val="18"/>
        </w:rPr>
        <w:t xml:space="preserve"> ne bénéficiera d’aucune indemnité relative au manque à gagner quel que soit le motif de résiliation.</w:t>
      </w:r>
    </w:p>
    <w:p w14:paraId="1214478B" w14:textId="77777777" w:rsidR="008A7F38" w:rsidRPr="00C66C7E" w:rsidRDefault="008A7F38" w:rsidP="003500E5">
      <w:pPr>
        <w:spacing w:line="288" w:lineRule="auto"/>
        <w:jc w:val="both"/>
        <w:rPr>
          <w:rFonts w:ascii="Verdana" w:hAnsi="Verdana" w:cs="Arial"/>
          <w:sz w:val="18"/>
          <w:szCs w:val="18"/>
        </w:rPr>
      </w:pPr>
    </w:p>
    <w:p w14:paraId="12C117A4" w14:textId="1C4F08DB" w:rsidR="008A7F38" w:rsidRPr="00C66C7E" w:rsidRDefault="008A7F38" w:rsidP="003500E5">
      <w:pPr>
        <w:spacing w:line="288" w:lineRule="auto"/>
        <w:jc w:val="both"/>
        <w:rPr>
          <w:rFonts w:ascii="Verdana" w:hAnsi="Verdana" w:cs="Arial"/>
          <w:sz w:val="18"/>
          <w:szCs w:val="18"/>
        </w:rPr>
      </w:pPr>
      <w:r w:rsidRPr="00C66C7E">
        <w:rPr>
          <w:rFonts w:ascii="Verdana" w:hAnsi="Verdana" w:cs="Arial"/>
          <w:sz w:val="18"/>
          <w:szCs w:val="18"/>
        </w:rPr>
        <w:t xml:space="preserve">Outre les cas de résiliation prévus au CCAG-FCS, le </w:t>
      </w:r>
      <w:r w:rsidR="0043183D"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ou les lots peuvent être résiliés pour les motifs détaillés ci-après : </w:t>
      </w:r>
    </w:p>
    <w:p w14:paraId="1F136D69" w14:textId="77777777" w:rsidR="00FC65CA" w:rsidRPr="00C66C7E" w:rsidRDefault="00FC65CA" w:rsidP="003500E5">
      <w:pPr>
        <w:spacing w:line="288" w:lineRule="auto"/>
        <w:jc w:val="both"/>
        <w:rPr>
          <w:rFonts w:ascii="Verdana" w:hAnsi="Verdana" w:cs="Arial"/>
          <w:sz w:val="18"/>
          <w:szCs w:val="18"/>
        </w:rPr>
      </w:pPr>
    </w:p>
    <w:p w14:paraId="169F8E8C" w14:textId="2C484642" w:rsidR="008A7F38" w:rsidRPr="00C66C7E" w:rsidRDefault="00E22F75" w:rsidP="003500E5">
      <w:pPr>
        <w:keepNext/>
        <w:spacing w:line="288" w:lineRule="auto"/>
        <w:jc w:val="both"/>
        <w:outlineLvl w:val="1"/>
        <w:rPr>
          <w:rFonts w:ascii="Verdana" w:eastAsia="SimSun" w:hAnsi="Verdana"/>
          <w:sz w:val="18"/>
          <w:szCs w:val="18"/>
          <w:u w:val="single"/>
        </w:rPr>
      </w:pPr>
      <w:bookmarkStart w:id="259" w:name="_Toc197964661"/>
      <w:r w:rsidRPr="00C66C7E">
        <w:rPr>
          <w:rFonts w:ascii="Verdana" w:eastAsia="SimSun" w:hAnsi="Verdana"/>
          <w:sz w:val="18"/>
          <w:szCs w:val="18"/>
          <w:u w:val="single"/>
        </w:rPr>
        <w:t xml:space="preserve">13.1 </w:t>
      </w:r>
      <w:r w:rsidR="008A7F38" w:rsidRPr="00C66C7E">
        <w:rPr>
          <w:rFonts w:ascii="Verdana" w:eastAsia="SimSun" w:hAnsi="Verdana"/>
          <w:sz w:val="18"/>
          <w:szCs w:val="18"/>
          <w:u w:val="single"/>
        </w:rPr>
        <w:t>Résiliation pour force majeure</w:t>
      </w:r>
      <w:bookmarkEnd w:id="259"/>
      <w:r w:rsidR="008A7F38" w:rsidRPr="00C66C7E">
        <w:rPr>
          <w:rFonts w:ascii="Verdana" w:eastAsia="SimSun" w:hAnsi="Verdana"/>
          <w:sz w:val="18"/>
          <w:szCs w:val="18"/>
          <w:u w:val="single"/>
        </w:rPr>
        <w:t xml:space="preserve"> </w:t>
      </w:r>
    </w:p>
    <w:p w14:paraId="022C4397" w14:textId="77777777" w:rsidR="008A7F38" w:rsidRPr="00C66C7E" w:rsidRDefault="008A7F38" w:rsidP="003500E5">
      <w:pPr>
        <w:pStyle w:val="Default"/>
        <w:spacing w:line="288" w:lineRule="auto"/>
        <w:jc w:val="both"/>
        <w:rPr>
          <w:rFonts w:ascii="Verdana" w:hAnsi="Verdana"/>
          <w:color w:val="auto"/>
          <w:sz w:val="18"/>
          <w:szCs w:val="18"/>
        </w:rPr>
      </w:pPr>
    </w:p>
    <w:p w14:paraId="7729AA34" w14:textId="0BF493F3" w:rsidR="008A7F38" w:rsidRPr="00C66C7E" w:rsidRDefault="008A7F38" w:rsidP="003500E5">
      <w:pPr>
        <w:pStyle w:val="Default"/>
        <w:spacing w:line="288" w:lineRule="auto"/>
        <w:jc w:val="both"/>
        <w:rPr>
          <w:rFonts w:ascii="Verdana" w:hAnsi="Verdana"/>
          <w:color w:val="auto"/>
          <w:sz w:val="18"/>
          <w:szCs w:val="18"/>
        </w:rPr>
      </w:pPr>
      <w:r w:rsidRPr="00C66C7E">
        <w:rPr>
          <w:rFonts w:ascii="Verdana" w:hAnsi="Verdana"/>
          <w:color w:val="auto"/>
          <w:sz w:val="18"/>
          <w:szCs w:val="18"/>
        </w:rPr>
        <w:t xml:space="preserve">Si la survenance d’un événement de force majeure rend impossible l’exécution du </w:t>
      </w:r>
      <w:r w:rsidR="0043183D" w:rsidRPr="00C66C7E">
        <w:rPr>
          <w:rFonts w:ascii="Verdana" w:hAnsi="Verdana"/>
          <w:color w:val="auto"/>
          <w:sz w:val="18"/>
          <w:szCs w:val="18"/>
        </w:rPr>
        <w:t>m</w:t>
      </w:r>
      <w:r w:rsidR="009E1C73" w:rsidRPr="00C66C7E">
        <w:rPr>
          <w:rFonts w:ascii="Verdana" w:hAnsi="Verdana"/>
          <w:color w:val="auto"/>
          <w:sz w:val="18"/>
          <w:szCs w:val="18"/>
        </w:rPr>
        <w:t>arché</w:t>
      </w:r>
      <w:r w:rsidRPr="00C66C7E">
        <w:rPr>
          <w:rFonts w:ascii="Verdana" w:hAnsi="Verdana"/>
          <w:color w:val="auto"/>
          <w:sz w:val="18"/>
          <w:szCs w:val="18"/>
        </w:rPr>
        <w:t xml:space="preserve"> pendant plus de </w:t>
      </w:r>
      <w:r w:rsidR="00681F64">
        <w:rPr>
          <w:rFonts w:ascii="Verdana" w:hAnsi="Verdana"/>
          <w:color w:val="auto"/>
          <w:sz w:val="18"/>
          <w:szCs w:val="18"/>
        </w:rPr>
        <w:t>quinze</w:t>
      </w:r>
      <w:r w:rsidR="0089544B">
        <w:rPr>
          <w:rFonts w:ascii="Verdana" w:hAnsi="Verdana"/>
          <w:color w:val="auto"/>
          <w:sz w:val="18"/>
          <w:szCs w:val="18"/>
        </w:rPr>
        <w:t xml:space="preserve"> </w:t>
      </w:r>
      <w:r w:rsidRPr="00C66C7E">
        <w:rPr>
          <w:rFonts w:ascii="Verdana" w:hAnsi="Verdana"/>
          <w:color w:val="auto"/>
          <w:sz w:val="18"/>
          <w:szCs w:val="18"/>
        </w:rPr>
        <w:t>(</w:t>
      </w:r>
      <w:r w:rsidR="00681F64">
        <w:rPr>
          <w:rFonts w:ascii="Verdana" w:hAnsi="Verdana"/>
          <w:color w:val="auto"/>
          <w:sz w:val="18"/>
          <w:szCs w:val="18"/>
        </w:rPr>
        <w:t>15</w:t>
      </w:r>
      <w:r w:rsidRPr="00C66C7E">
        <w:rPr>
          <w:rFonts w:ascii="Verdana" w:hAnsi="Verdana"/>
          <w:color w:val="auto"/>
          <w:sz w:val="18"/>
          <w:szCs w:val="18"/>
        </w:rPr>
        <w:t xml:space="preserve">) jours calendaires, la résiliation du </w:t>
      </w:r>
      <w:r w:rsidR="0043183D" w:rsidRPr="00C66C7E">
        <w:rPr>
          <w:rFonts w:ascii="Verdana" w:hAnsi="Verdana"/>
          <w:color w:val="auto"/>
          <w:sz w:val="18"/>
          <w:szCs w:val="18"/>
        </w:rPr>
        <w:t>m</w:t>
      </w:r>
      <w:r w:rsidR="009E1C73" w:rsidRPr="00C66C7E">
        <w:rPr>
          <w:rFonts w:ascii="Verdana" w:hAnsi="Verdana"/>
          <w:color w:val="auto"/>
          <w:sz w:val="18"/>
          <w:szCs w:val="18"/>
        </w:rPr>
        <w:t>arché</w:t>
      </w:r>
      <w:r w:rsidRPr="00C66C7E">
        <w:rPr>
          <w:rFonts w:ascii="Verdana" w:hAnsi="Verdana"/>
          <w:color w:val="auto"/>
          <w:sz w:val="18"/>
          <w:szCs w:val="18"/>
        </w:rPr>
        <w:t xml:space="preserve"> pourra être prononcée par </w:t>
      </w:r>
      <w:r w:rsidR="0043183D" w:rsidRPr="00C66C7E">
        <w:rPr>
          <w:rFonts w:ascii="Verdana" w:hAnsi="Verdana"/>
          <w:color w:val="auto"/>
          <w:sz w:val="18"/>
          <w:szCs w:val="18"/>
        </w:rPr>
        <w:t>le pouvoir adjudicateur</w:t>
      </w:r>
      <w:r w:rsidRPr="00C66C7E">
        <w:rPr>
          <w:rFonts w:ascii="Verdana" w:hAnsi="Verdana"/>
          <w:color w:val="auto"/>
          <w:sz w:val="18"/>
          <w:szCs w:val="18"/>
        </w:rPr>
        <w:t>.</w:t>
      </w:r>
    </w:p>
    <w:p w14:paraId="14738F7F" w14:textId="77777777" w:rsidR="008A7F38" w:rsidRPr="00C66C7E" w:rsidRDefault="008A7F38" w:rsidP="003500E5">
      <w:pPr>
        <w:pStyle w:val="Default"/>
        <w:spacing w:line="288" w:lineRule="auto"/>
        <w:jc w:val="both"/>
        <w:rPr>
          <w:rFonts w:ascii="Verdana" w:hAnsi="Verdana"/>
          <w:color w:val="auto"/>
          <w:sz w:val="18"/>
          <w:szCs w:val="18"/>
          <w:highlight w:val="yellow"/>
        </w:rPr>
      </w:pPr>
    </w:p>
    <w:p w14:paraId="3054B642" w14:textId="7E652162" w:rsidR="008A7F38" w:rsidRPr="00C66C7E" w:rsidRDefault="00E22F75" w:rsidP="003500E5">
      <w:pPr>
        <w:keepNext/>
        <w:spacing w:line="288" w:lineRule="auto"/>
        <w:jc w:val="both"/>
        <w:outlineLvl w:val="1"/>
        <w:rPr>
          <w:rFonts w:ascii="Verdana" w:eastAsia="SimSun" w:hAnsi="Verdana"/>
          <w:sz w:val="18"/>
          <w:szCs w:val="18"/>
          <w:u w:val="single"/>
        </w:rPr>
      </w:pPr>
      <w:bookmarkStart w:id="260" w:name="_Toc197964662"/>
      <w:r w:rsidRPr="00C66C7E">
        <w:rPr>
          <w:rFonts w:ascii="Verdana" w:eastAsia="SimSun" w:hAnsi="Verdana"/>
          <w:sz w:val="18"/>
          <w:szCs w:val="18"/>
          <w:u w:val="single"/>
        </w:rPr>
        <w:t xml:space="preserve">13.2 </w:t>
      </w:r>
      <w:r w:rsidR="008A7F38" w:rsidRPr="00C66C7E">
        <w:rPr>
          <w:rFonts w:ascii="Verdana" w:eastAsia="SimSun" w:hAnsi="Verdana"/>
          <w:sz w:val="18"/>
          <w:szCs w:val="18"/>
          <w:u w:val="single"/>
        </w:rPr>
        <w:t xml:space="preserve">Résiliation pour faute du </w:t>
      </w:r>
      <w:r w:rsidR="00EA3E37" w:rsidRPr="00C66C7E">
        <w:rPr>
          <w:rFonts w:ascii="Verdana" w:eastAsia="SimSun" w:hAnsi="Verdana"/>
          <w:sz w:val="18"/>
          <w:szCs w:val="18"/>
          <w:u w:val="single"/>
        </w:rPr>
        <w:t>t</w:t>
      </w:r>
      <w:r w:rsidR="00C271E6" w:rsidRPr="00C66C7E">
        <w:rPr>
          <w:rFonts w:ascii="Verdana" w:eastAsia="SimSun" w:hAnsi="Verdana"/>
          <w:sz w:val="18"/>
          <w:szCs w:val="18"/>
          <w:u w:val="single"/>
        </w:rPr>
        <w:t>itulaire</w:t>
      </w:r>
      <w:bookmarkEnd w:id="260"/>
    </w:p>
    <w:p w14:paraId="3CE0C184" w14:textId="12F731FB" w:rsidR="008A7F38" w:rsidRPr="00C66C7E" w:rsidRDefault="008A7F38" w:rsidP="003500E5">
      <w:pPr>
        <w:spacing w:before="100" w:beforeAutospacing="1" w:after="100" w:afterAutospacing="1" w:line="288" w:lineRule="auto"/>
        <w:jc w:val="both"/>
        <w:rPr>
          <w:rFonts w:ascii="Verdana" w:hAnsi="Verdana" w:cs="Arial"/>
          <w:sz w:val="18"/>
          <w:szCs w:val="18"/>
        </w:rPr>
      </w:pPr>
      <w:r w:rsidRPr="00C66C7E">
        <w:rPr>
          <w:rFonts w:ascii="Verdana" w:hAnsi="Verdana" w:cs="Arial"/>
          <w:sz w:val="18"/>
          <w:szCs w:val="18"/>
        </w:rPr>
        <w:t>Le </w:t>
      </w:r>
      <w:r w:rsidR="0043183D"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pourra procéder à la résiliation du </w:t>
      </w:r>
      <w:r w:rsidR="0043183D"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pour faute du </w:t>
      </w:r>
      <w:r w:rsidR="00EA3E3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en cas de manquements graves ou répétés commis par </w:t>
      </w:r>
      <w:r w:rsidR="00211E2F" w:rsidRPr="00C66C7E">
        <w:rPr>
          <w:rFonts w:ascii="Verdana" w:hAnsi="Verdana" w:cs="Arial"/>
          <w:sz w:val="18"/>
          <w:szCs w:val="18"/>
        </w:rPr>
        <w:t>le titulaire</w:t>
      </w:r>
      <w:r w:rsidRPr="00C66C7E">
        <w:rPr>
          <w:rFonts w:ascii="Verdana" w:hAnsi="Verdana" w:cs="Arial"/>
          <w:sz w:val="18"/>
          <w:szCs w:val="18"/>
        </w:rPr>
        <w:t>. Sauf stipulation contraire, cette résiliation ne pourra intervenir qu’après mise en demeure par lettre recommandée avec accusé de réception restée infructueuse à l’issue d’un délai raisonnable précisé dans ladite mise en demeure.</w:t>
      </w:r>
    </w:p>
    <w:p w14:paraId="156CBFFE" w14:textId="6539A8F5" w:rsidR="008A7F38" w:rsidRPr="00C66C7E" w:rsidRDefault="008A7F38" w:rsidP="003500E5">
      <w:pPr>
        <w:spacing w:after="120" w:line="288" w:lineRule="auto"/>
        <w:jc w:val="both"/>
        <w:rPr>
          <w:rFonts w:ascii="Verdana" w:hAnsi="Verdana" w:cs="Arial"/>
          <w:sz w:val="18"/>
          <w:szCs w:val="18"/>
        </w:rPr>
      </w:pPr>
      <w:r w:rsidRPr="00C66C7E">
        <w:rPr>
          <w:rFonts w:ascii="Verdana" w:hAnsi="Verdana" w:cs="Arial"/>
          <w:sz w:val="18"/>
          <w:szCs w:val="18"/>
        </w:rPr>
        <w:t xml:space="preserve">La résiliation pour faute du </w:t>
      </w:r>
      <w:r w:rsidR="00EA3E3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pourra être prononcée pour les motifs suivants :</w:t>
      </w:r>
    </w:p>
    <w:p w14:paraId="080E415A" w14:textId="3917A9B6"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r w:rsidRPr="00C66C7E">
        <w:rPr>
          <w:rFonts w:ascii="Verdana" w:hAnsi="Verdana" w:cs="Arial"/>
          <w:sz w:val="18"/>
          <w:szCs w:val="18"/>
        </w:rPr>
        <w:t>l</w:t>
      </w:r>
      <w:r w:rsidR="008A7F38" w:rsidRPr="00C66C7E">
        <w:rPr>
          <w:rFonts w:ascii="Verdana" w:hAnsi="Verdana" w:cs="Arial"/>
          <w:sz w:val="18"/>
          <w:szCs w:val="18"/>
        </w:rPr>
        <w:t xml:space="preserve">orsqu’à la suite des opérations de vérification prévues à </w:t>
      </w:r>
      <w:hyperlink r:id="rId17" w:anchor="_Vérification_et_admission" w:history="1">
        <w:r w:rsidR="008A7F38" w:rsidRPr="00C66C7E">
          <w:rPr>
            <w:rStyle w:val="Lienhypertexte"/>
            <w:rFonts w:ascii="Verdana" w:hAnsi="Verdana" w:cs="Arial"/>
            <w:sz w:val="18"/>
            <w:szCs w:val="18"/>
            <w:u w:val="none"/>
          </w:rPr>
          <w:t>l’</w:t>
        </w:r>
        <w:r w:rsidR="00EA3E37" w:rsidRPr="00C66C7E">
          <w:rPr>
            <w:rStyle w:val="Lienhypertexte"/>
            <w:rFonts w:ascii="Verdana" w:hAnsi="Verdana" w:cs="Arial"/>
            <w:sz w:val="18"/>
            <w:szCs w:val="18"/>
            <w:u w:val="none"/>
          </w:rPr>
          <w:t>a</w:t>
        </w:r>
        <w:r w:rsidR="008A7F38" w:rsidRPr="00C66C7E">
          <w:rPr>
            <w:rStyle w:val="Lienhypertexte"/>
            <w:rFonts w:ascii="Verdana" w:hAnsi="Verdana" w:cs="Arial"/>
            <w:sz w:val="18"/>
            <w:szCs w:val="18"/>
            <w:u w:val="none"/>
          </w:rPr>
          <w:t xml:space="preserve">rticle </w:t>
        </w:r>
        <w:r w:rsidR="00473AC1" w:rsidRPr="00C66C7E">
          <w:rPr>
            <w:rStyle w:val="Lienhypertexte"/>
            <w:rFonts w:ascii="Verdana" w:hAnsi="Verdana" w:cs="Arial"/>
            <w:sz w:val="18"/>
            <w:szCs w:val="18"/>
            <w:u w:val="none"/>
          </w:rPr>
          <w:t>10</w:t>
        </w:r>
      </w:hyperlink>
      <w:r w:rsidR="008A7F38" w:rsidRPr="00C66C7E">
        <w:rPr>
          <w:rFonts w:ascii="Verdana" w:hAnsi="Verdana" w:cs="Arial"/>
          <w:sz w:val="18"/>
          <w:szCs w:val="18"/>
        </w:rPr>
        <w:t xml:space="preserve"> et malgré les éventuels délais de mise en conformité accordés au </w:t>
      </w:r>
      <w:r w:rsidR="00EA3E37" w:rsidRPr="00C66C7E">
        <w:rPr>
          <w:rFonts w:ascii="Verdana" w:hAnsi="Verdana" w:cs="Arial"/>
          <w:sz w:val="18"/>
          <w:szCs w:val="18"/>
        </w:rPr>
        <w:t>t</w:t>
      </w:r>
      <w:r w:rsidR="00C271E6" w:rsidRPr="00C66C7E">
        <w:rPr>
          <w:rFonts w:ascii="Verdana" w:hAnsi="Verdana" w:cs="Arial"/>
          <w:sz w:val="18"/>
          <w:szCs w:val="18"/>
        </w:rPr>
        <w:t>itulaire</w:t>
      </w:r>
      <w:r w:rsidR="008A7F38" w:rsidRPr="00C66C7E">
        <w:rPr>
          <w:rFonts w:ascii="Verdana" w:hAnsi="Verdana" w:cs="Arial"/>
          <w:sz w:val="18"/>
          <w:szCs w:val="18"/>
        </w:rPr>
        <w:t xml:space="preserve">, les prestations exécutées demeurent non conformes aux exigences formulées dans le </w:t>
      </w:r>
      <w:r w:rsidR="00EA3E37" w:rsidRPr="00C66C7E">
        <w:rPr>
          <w:rFonts w:ascii="Verdana" w:hAnsi="Verdana" w:cs="Arial"/>
          <w:sz w:val="18"/>
          <w:szCs w:val="18"/>
        </w:rPr>
        <w:t>CCTP</w:t>
      </w:r>
      <w:r w:rsidR="008A7F38" w:rsidRPr="00C66C7E">
        <w:rPr>
          <w:rFonts w:ascii="Verdana" w:hAnsi="Verdana" w:cs="Arial"/>
          <w:sz w:val="18"/>
          <w:szCs w:val="18"/>
        </w:rPr>
        <w:t xml:space="preserve"> et font l’objet d’un rejet définitif de la</w:t>
      </w:r>
      <w:r w:rsidR="00540790">
        <w:rPr>
          <w:rFonts w:ascii="Verdana" w:hAnsi="Verdana" w:cs="Arial"/>
          <w:sz w:val="18"/>
          <w:szCs w:val="18"/>
        </w:rPr>
        <w:t xml:space="preserve"> </w:t>
      </w:r>
      <w:r w:rsidR="008A7F38" w:rsidRPr="00C66C7E">
        <w:rPr>
          <w:rFonts w:ascii="Verdana" w:hAnsi="Verdana" w:cs="Arial"/>
          <w:sz w:val="18"/>
          <w:szCs w:val="18"/>
        </w:rPr>
        <w:t xml:space="preserve">part </w:t>
      </w:r>
      <w:r w:rsidR="00EA3E37" w:rsidRPr="00C66C7E">
        <w:rPr>
          <w:rFonts w:ascii="Verdana" w:hAnsi="Verdana" w:cs="Arial"/>
          <w:sz w:val="18"/>
          <w:szCs w:val="18"/>
        </w:rPr>
        <w:t>du pouvoir adjudicateur</w:t>
      </w:r>
      <w:r w:rsidR="008A7F38" w:rsidRPr="00C66C7E">
        <w:rPr>
          <w:rFonts w:ascii="Verdana" w:hAnsi="Verdana" w:cs="Arial"/>
          <w:sz w:val="18"/>
          <w:szCs w:val="18"/>
        </w:rPr>
        <w:t> ;</w:t>
      </w:r>
    </w:p>
    <w:p w14:paraId="25EDD783" w14:textId="7A02FE1B"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proofErr w:type="gramStart"/>
      <w:r w:rsidRPr="00C66C7E">
        <w:rPr>
          <w:rFonts w:ascii="Verdana" w:hAnsi="Verdana" w:cs="Arial"/>
          <w:sz w:val="18"/>
          <w:szCs w:val="18"/>
        </w:rPr>
        <w:t>l</w:t>
      </w:r>
      <w:r w:rsidR="008A7F38" w:rsidRPr="00C66C7E">
        <w:rPr>
          <w:rFonts w:ascii="Verdana" w:hAnsi="Verdana" w:cs="Arial"/>
          <w:sz w:val="18"/>
          <w:szCs w:val="18"/>
        </w:rPr>
        <w:t>orsque</w:t>
      </w:r>
      <w:proofErr w:type="gramEnd"/>
      <w:r w:rsidR="008A7F38" w:rsidRPr="00C66C7E">
        <w:rPr>
          <w:rFonts w:ascii="Verdana" w:hAnsi="Verdana" w:cs="Arial"/>
          <w:sz w:val="18"/>
          <w:szCs w:val="18"/>
        </w:rPr>
        <w:t xml:space="preserve"> </w:t>
      </w:r>
      <w:r w:rsidR="00EA3E37" w:rsidRPr="00C66C7E">
        <w:rPr>
          <w:rFonts w:ascii="Verdana" w:hAnsi="Verdana" w:cs="Arial"/>
          <w:sz w:val="18"/>
          <w:szCs w:val="18"/>
        </w:rPr>
        <w:t>le pouvoir adjudicateur</w:t>
      </w:r>
      <w:r w:rsidR="008A7F38" w:rsidRPr="00C66C7E">
        <w:rPr>
          <w:rFonts w:ascii="Verdana" w:hAnsi="Verdana" w:cs="Arial"/>
          <w:sz w:val="18"/>
          <w:szCs w:val="18"/>
        </w:rPr>
        <w:t xml:space="preserve"> constate l’absence d’exécution des prestations ou la mauvaise exécution de celles-ci par </w:t>
      </w:r>
      <w:r w:rsidR="00211E2F" w:rsidRPr="00C66C7E">
        <w:rPr>
          <w:rFonts w:ascii="Verdana" w:hAnsi="Verdana" w:cs="Arial"/>
          <w:sz w:val="18"/>
          <w:szCs w:val="18"/>
        </w:rPr>
        <w:t>le titulaire</w:t>
      </w:r>
      <w:r w:rsidR="008A7F38" w:rsidRPr="00C66C7E">
        <w:rPr>
          <w:rFonts w:ascii="Verdana" w:hAnsi="Verdana" w:cs="Arial"/>
          <w:sz w:val="18"/>
          <w:szCs w:val="18"/>
        </w:rPr>
        <w:t> ;</w:t>
      </w:r>
    </w:p>
    <w:p w14:paraId="307190CF" w14:textId="5FDB4113"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proofErr w:type="gramStart"/>
      <w:r w:rsidRPr="00C66C7E">
        <w:rPr>
          <w:rFonts w:ascii="Verdana" w:hAnsi="Verdana" w:cs="Arial"/>
          <w:sz w:val="18"/>
          <w:szCs w:val="18"/>
        </w:rPr>
        <w:lastRenderedPageBreak/>
        <w:t>l</w:t>
      </w:r>
      <w:r w:rsidR="008A7F38" w:rsidRPr="00C66C7E">
        <w:rPr>
          <w:rFonts w:ascii="Verdana" w:hAnsi="Verdana" w:cs="Arial"/>
          <w:sz w:val="18"/>
          <w:szCs w:val="18"/>
        </w:rPr>
        <w:t>orsque</w:t>
      </w:r>
      <w:proofErr w:type="gramEnd"/>
      <w:r w:rsidR="008A7F38" w:rsidRPr="00C66C7E">
        <w:rPr>
          <w:rFonts w:ascii="Verdana" w:hAnsi="Verdana" w:cs="Arial"/>
          <w:sz w:val="18"/>
          <w:szCs w:val="18"/>
        </w:rPr>
        <w:t xml:space="preserve"> dans le cadre de l’exécution du </w:t>
      </w:r>
      <w:r w:rsidR="00EA3E37" w:rsidRPr="00C66C7E">
        <w:rPr>
          <w:rFonts w:ascii="Verdana" w:hAnsi="Verdana" w:cs="Arial"/>
          <w:sz w:val="18"/>
          <w:szCs w:val="18"/>
        </w:rPr>
        <w:t>m</w:t>
      </w:r>
      <w:r w:rsidR="009E1C73" w:rsidRPr="00C66C7E">
        <w:rPr>
          <w:rFonts w:ascii="Verdana" w:hAnsi="Verdana" w:cs="Arial"/>
          <w:sz w:val="18"/>
          <w:szCs w:val="18"/>
        </w:rPr>
        <w:t>arché</w:t>
      </w:r>
      <w:r w:rsidR="008A7F38" w:rsidRPr="00C66C7E">
        <w:rPr>
          <w:rFonts w:ascii="Verdana" w:hAnsi="Verdana" w:cs="Arial"/>
          <w:sz w:val="18"/>
          <w:szCs w:val="18"/>
        </w:rPr>
        <w:t xml:space="preserve">, </w:t>
      </w:r>
      <w:r w:rsidR="00211E2F" w:rsidRPr="00C66C7E">
        <w:rPr>
          <w:rFonts w:ascii="Verdana" w:hAnsi="Verdana" w:cs="Arial"/>
          <w:sz w:val="18"/>
          <w:szCs w:val="18"/>
        </w:rPr>
        <w:t>le titulaire</w:t>
      </w:r>
      <w:r w:rsidR="008A7F38" w:rsidRPr="00C66C7E">
        <w:rPr>
          <w:rFonts w:ascii="Verdana" w:hAnsi="Verdana" w:cs="Arial"/>
          <w:sz w:val="18"/>
          <w:szCs w:val="18"/>
        </w:rPr>
        <w:t xml:space="preserve"> met en péril la sécurité des personnes ou des biens ;</w:t>
      </w:r>
    </w:p>
    <w:p w14:paraId="0FCD3556" w14:textId="795C6C10"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proofErr w:type="gramStart"/>
      <w:r w:rsidRPr="00C66C7E">
        <w:rPr>
          <w:rFonts w:ascii="Verdana" w:hAnsi="Verdana" w:cs="Arial"/>
          <w:sz w:val="18"/>
          <w:szCs w:val="18"/>
        </w:rPr>
        <w:t>l</w:t>
      </w:r>
      <w:r w:rsidR="008A7F38" w:rsidRPr="00C66C7E">
        <w:rPr>
          <w:rFonts w:ascii="Verdana" w:hAnsi="Verdana" w:cs="Arial"/>
          <w:sz w:val="18"/>
          <w:szCs w:val="18"/>
        </w:rPr>
        <w:t>orsque</w:t>
      </w:r>
      <w:proofErr w:type="gramEnd"/>
      <w:r w:rsidR="008A7F38" w:rsidRPr="00C66C7E">
        <w:rPr>
          <w:rFonts w:ascii="Verdana" w:hAnsi="Verdana" w:cs="Arial"/>
          <w:sz w:val="18"/>
          <w:szCs w:val="18"/>
        </w:rPr>
        <w:t xml:space="preserve"> </w:t>
      </w:r>
      <w:r w:rsidR="00211E2F" w:rsidRPr="00C66C7E">
        <w:rPr>
          <w:rFonts w:ascii="Verdana" w:hAnsi="Verdana" w:cs="Arial"/>
          <w:sz w:val="18"/>
          <w:szCs w:val="18"/>
        </w:rPr>
        <w:t>le titulaire</w:t>
      </w:r>
      <w:r w:rsidR="008A7F38" w:rsidRPr="00C66C7E">
        <w:rPr>
          <w:rFonts w:ascii="Verdana" w:hAnsi="Verdana" w:cs="Arial"/>
          <w:sz w:val="18"/>
          <w:szCs w:val="18"/>
        </w:rPr>
        <w:t xml:space="preserve"> n’est pas en mesure de reprendre l’exécution du </w:t>
      </w:r>
      <w:r w:rsidR="00EA3E37" w:rsidRPr="00C66C7E">
        <w:rPr>
          <w:rFonts w:ascii="Verdana" w:hAnsi="Verdana" w:cs="Arial"/>
          <w:sz w:val="18"/>
          <w:szCs w:val="18"/>
        </w:rPr>
        <w:t>m</w:t>
      </w:r>
      <w:r w:rsidR="009E1C73" w:rsidRPr="00C66C7E">
        <w:rPr>
          <w:rFonts w:ascii="Verdana" w:hAnsi="Verdana" w:cs="Arial"/>
          <w:sz w:val="18"/>
          <w:szCs w:val="18"/>
        </w:rPr>
        <w:t>arché</w:t>
      </w:r>
      <w:r w:rsidR="008A7F38" w:rsidRPr="00C66C7E">
        <w:rPr>
          <w:rFonts w:ascii="Verdana" w:hAnsi="Verdana" w:cs="Arial"/>
          <w:sz w:val="18"/>
          <w:szCs w:val="18"/>
        </w:rPr>
        <w:t xml:space="preserve"> après une mise en exécution directe prononcée pendant une période de deux (2) mois ;</w:t>
      </w:r>
    </w:p>
    <w:p w14:paraId="4E83D971" w14:textId="69AA8CCF"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proofErr w:type="gramStart"/>
      <w:r w:rsidRPr="00C66C7E">
        <w:rPr>
          <w:rFonts w:ascii="Verdana" w:hAnsi="Verdana" w:cs="Arial"/>
          <w:sz w:val="18"/>
          <w:szCs w:val="18"/>
        </w:rPr>
        <w:t>l</w:t>
      </w:r>
      <w:r w:rsidR="008A7F38" w:rsidRPr="00C66C7E">
        <w:rPr>
          <w:rFonts w:ascii="Verdana" w:hAnsi="Verdana" w:cs="Arial"/>
          <w:sz w:val="18"/>
          <w:szCs w:val="18"/>
        </w:rPr>
        <w:t>orsque</w:t>
      </w:r>
      <w:proofErr w:type="gramEnd"/>
      <w:r w:rsidR="008A7F38" w:rsidRPr="00C66C7E">
        <w:rPr>
          <w:rFonts w:ascii="Verdana" w:hAnsi="Verdana" w:cs="Arial"/>
          <w:sz w:val="18"/>
          <w:szCs w:val="18"/>
        </w:rPr>
        <w:t xml:space="preserve"> </w:t>
      </w:r>
      <w:r w:rsidR="00211E2F" w:rsidRPr="00C66C7E">
        <w:rPr>
          <w:rFonts w:ascii="Verdana" w:hAnsi="Verdana" w:cs="Arial"/>
          <w:sz w:val="18"/>
          <w:szCs w:val="18"/>
        </w:rPr>
        <w:t>le titulaire</w:t>
      </w:r>
      <w:r w:rsidR="008A7F38" w:rsidRPr="00C66C7E">
        <w:rPr>
          <w:rFonts w:ascii="Verdana" w:hAnsi="Verdana" w:cs="Arial"/>
          <w:sz w:val="18"/>
          <w:szCs w:val="18"/>
        </w:rPr>
        <w:t xml:space="preserve"> procède à la cession du </w:t>
      </w:r>
      <w:r w:rsidR="00EA3E37" w:rsidRPr="00C66C7E">
        <w:rPr>
          <w:rFonts w:ascii="Verdana" w:hAnsi="Verdana" w:cs="Arial"/>
          <w:sz w:val="18"/>
          <w:szCs w:val="18"/>
        </w:rPr>
        <w:t>m</w:t>
      </w:r>
      <w:r w:rsidR="009E1C73" w:rsidRPr="00C66C7E">
        <w:rPr>
          <w:rFonts w:ascii="Verdana" w:hAnsi="Verdana" w:cs="Arial"/>
          <w:sz w:val="18"/>
          <w:szCs w:val="18"/>
        </w:rPr>
        <w:t>arché</w:t>
      </w:r>
      <w:r w:rsidR="008A7F38" w:rsidRPr="00C66C7E">
        <w:rPr>
          <w:rFonts w:ascii="Verdana" w:hAnsi="Verdana" w:cs="Arial"/>
          <w:sz w:val="18"/>
          <w:szCs w:val="18"/>
        </w:rPr>
        <w:t xml:space="preserve"> sans autorisation ;</w:t>
      </w:r>
    </w:p>
    <w:p w14:paraId="33399C8B" w14:textId="3920C98D"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r w:rsidRPr="00C66C7E">
        <w:rPr>
          <w:rFonts w:ascii="Verdana" w:hAnsi="Verdana" w:cs="Arial"/>
          <w:sz w:val="18"/>
          <w:szCs w:val="18"/>
        </w:rPr>
        <w:t>l</w:t>
      </w:r>
      <w:r w:rsidR="008A7F38" w:rsidRPr="00C66C7E">
        <w:rPr>
          <w:rFonts w:ascii="Verdana" w:hAnsi="Verdana" w:cs="Arial"/>
          <w:sz w:val="18"/>
          <w:szCs w:val="18"/>
        </w:rPr>
        <w:t xml:space="preserve">orsque </w:t>
      </w:r>
      <w:r w:rsidR="00211E2F" w:rsidRPr="00C66C7E">
        <w:rPr>
          <w:rFonts w:ascii="Verdana" w:hAnsi="Verdana" w:cs="Arial"/>
          <w:sz w:val="18"/>
          <w:szCs w:val="18"/>
        </w:rPr>
        <w:t>le titulaire</w:t>
      </w:r>
      <w:r w:rsidR="008A7F38" w:rsidRPr="00C66C7E">
        <w:rPr>
          <w:rFonts w:ascii="Verdana" w:hAnsi="Verdana" w:cs="Arial"/>
          <w:sz w:val="18"/>
          <w:szCs w:val="18"/>
        </w:rPr>
        <w:t xml:space="preserve"> ne se conforme pas à ses obligations contractuelles et notamment à celles prévues à </w:t>
      </w:r>
      <w:hyperlink r:id="rId18" w:anchor="_Obligations_des_Parties" w:history="1">
        <w:r w:rsidR="008A7F38" w:rsidRPr="00C66C7E">
          <w:rPr>
            <w:rStyle w:val="Lienhypertexte"/>
            <w:rFonts w:ascii="Verdana" w:hAnsi="Verdana" w:cs="Arial"/>
            <w:sz w:val="18"/>
            <w:szCs w:val="18"/>
            <w:u w:val="none"/>
          </w:rPr>
          <w:t>l’</w:t>
        </w:r>
        <w:r w:rsidR="00473AC1" w:rsidRPr="00C66C7E">
          <w:rPr>
            <w:rStyle w:val="Lienhypertexte"/>
            <w:rFonts w:ascii="Verdana" w:hAnsi="Verdana" w:cs="Arial"/>
            <w:sz w:val="18"/>
            <w:szCs w:val="18"/>
            <w:u w:val="none"/>
          </w:rPr>
          <w:t>a</w:t>
        </w:r>
        <w:r w:rsidR="008A7F38" w:rsidRPr="00C66C7E">
          <w:rPr>
            <w:rStyle w:val="Lienhypertexte"/>
            <w:rFonts w:ascii="Verdana" w:hAnsi="Verdana" w:cs="Arial"/>
            <w:sz w:val="18"/>
            <w:szCs w:val="18"/>
            <w:u w:val="none"/>
          </w:rPr>
          <w:t xml:space="preserve">rticle </w:t>
        </w:r>
        <w:r w:rsidR="00473AC1" w:rsidRPr="00C66C7E">
          <w:rPr>
            <w:rStyle w:val="Lienhypertexte"/>
            <w:rFonts w:ascii="Verdana" w:hAnsi="Verdana" w:cs="Arial"/>
            <w:sz w:val="18"/>
            <w:szCs w:val="18"/>
            <w:u w:val="none"/>
          </w:rPr>
          <w:t>3</w:t>
        </w:r>
        <w:r w:rsidR="008A7F38" w:rsidRPr="00C66C7E">
          <w:rPr>
            <w:rStyle w:val="Lienhypertexte"/>
            <w:rFonts w:ascii="Verdana" w:hAnsi="Verdana" w:cs="Arial"/>
            <w:sz w:val="18"/>
            <w:szCs w:val="18"/>
            <w:u w:val="none"/>
          </w:rPr>
          <w:t> </w:t>
        </w:r>
      </w:hyperlink>
      <w:r w:rsidR="0089544B">
        <w:rPr>
          <w:rStyle w:val="Lienhypertexte"/>
          <w:rFonts w:ascii="Verdana" w:hAnsi="Verdana" w:cs="Arial"/>
          <w:sz w:val="18"/>
          <w:szCs w:val="18"/>
          <w:u w:val="none"/>
        </w:rPr>
        <w:t xml:space="preserve">et suivants </w:t>
      </w:r>
      <w:r w:rsidR="008A7F38" w:rsidRPr="00C66C7E">
        <w:rPr>
          <w:rFonts w:ascii="Verdana" w:hAnsi="Verdana" w:cs="Arial"/>
          <w:sz w:val="18"/>
          <w:szCs w:val="18"/>
        </w:rPr>
        <w:t xml:space="preserve">; </w:t>
      </w:r>
    </w:p>
    <w:p w14:paraId="443747D4" w14:textId="2FF02421" w:rsidR="008A7F38"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proofErr w:type="gramStart"/>
      <w:r w:rsidRPr="00C66C7E">
        <w:rPr>
          <w:rFonts w:ascii="Verdana" w:hAnsi="Verdana" w:cs="Arial"/>
          <w:sz w:val="18"/>
          <w:szCs w:val="18"/>
        </w:rPr>
        <w:t>e</w:t>
      </w:r>
      <w:r w:rsidR="008A7F38" w:rsidRPr="00C66C7E">
        <w:rPr>
          <w:rFonts w:ascii="Verdana" w:hAnsi="Verdana" w:cs="Arial"/>
          <w:sz w:val="18"/>
          <w:szCs w:val="18"/>
        </w:rPr>
        <w:t>n</w:t>
      </w:r>
      <w:proofErr w:type="gramEnd"/>
      <w:r w:rsidR="008A7F38" w:rsidRPr="00C66C7E">
        <w:rPr>
          <w:rFonts w:ascii="Verdana" w:hAnsi="Verdana" w:cs="Arial"/>
          <w:sz w:val="18"/>
          <w:szCs w:val="18"/>
        </w:rPr>
        <w:t xml:space="preserve"> cas d’inexactitude des documents et renseignements mentionnés aux articles R. 2142-3 et suivants, R. 2143-3 et R. 2143-16 du code de la commande publique ou de refus du </w:t>
      </w:r>
      <w:r w:rsidR="00EA3E37" w:rsidRPr="00C66C7E">
        <w:rPr>
          <w:rFonts w:ascii="Verdana" w:hAnsi="Verdana" w:cs="Arial"/>
          <w:sz w:val="18"/>
          <w:szCs w:val="18"/>
        </w:rPr>
        <w:t>t</w:t>
      </w:r>
      <w:r w:rsidR="00C271E6" w:rsidRPr="00C66C7E">
        <w:rPr>
          <w:rFonts w:ascii="Verdana" w:hAnsi="Verdana" w:cs="Arial"/>
          <w:sz w:val="18"/>
          <w:szCs w:val="18"/>
        </w:rPr>
        <w:t>itulaire</w:t>
      </w:r>
      <w:r w:rsidR="008A7F38" w:rsidRPr="00C66C7E">
        <w:rPr>
          <w:rFonts w:ascii="Verdana" w:hAnsi="Verdana" w:cs="Arial"/>
          <w:sz w:val="18"/>
          <w:szCs w:val="18"/>
        </w:rPr>
        <w:t xml:space="preserve"> de produire les pièces prévues aux articles D. 8222-5 ou D. 8222-7 à </w:t>
      </w:r>
      <w:r w:rsidRPr="00C66C7E">
        <w:rPr>
          <w:rFonts w:ascii="Verdana" w:hAnsi="Verdana" w:cs="Arial"/>
          <w:sz w:val="18"/>
          <w:szCs w:val="18"/>
        </w:rPr>
        <w:t>D. 8222-</w:t>
      </w:r>
      <w:r w:rsidR="008A7F38" w:rsidRPr="00C66C7E">
        <w:rPr>
          <w:rFonts w:ascii="Verdana" w:hAnsi="Verdana" w:cs="Arial"/>
          <w:sz w:val="18"/>
          <w:szCs w:val="18"/>
        </w:rPr>
        <w:t>8 du code du travail, conformément aux articles R. 2143-6, R. 2143-7, R. 2143-8, R. 2143-9, R. 2143-10 et R. 2143-16 du code de la commande publique</w:t>
      </w:r>
      <w:r w:rsidR="00EA3E37" w:rsidRPr="00C66C7E">
        <w:rPr>
          <w:rFonts w:ascii="Verdana" w:hAnsi="Verdana" w:cs="Arial"/>
          <w:sz w:val="18"/>
          <w:szCs w:val="18"/>
        </w:rPr>
        <w:t> ;</w:t>
      </w:r>
    </w:p>
    <w:p w14:paraId="68E564E2" w14:textId="24354EFA" w:rsidR="00EA3E37" w:rsidRPr="00C66C7E" w:rsidRDefault="00B92029" w:rsidP="003500E5">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e</w:t>
      </w:r>
      <w:r w:rsidR="00EA3E37" w:rsidRPr="00C66C7E">
        <w:rPr>
          <w:rFonts w:ascii="Verdana" w:hAnsi="Verdana" w:cs="Arial"/>
          <w:sz w:val="18"/>
          <w:szCs w:val="18"/>
        </w:rPr>
        <w:t>n</w:t>
      </w:r>
      <w:proofErr w:type="gramEnd"/>
      <w:r w:rsidR="00EA3E37" w:rsidRPr="00C66C7E">
        <w:rPr>
          <w:rFonts w:ascii="Verdana" w:hAnsi="Verdana" w:cs="Arial"/>
          <w:sz w:val="18"/>
          <w:szCs w:val="18"/>
        </w:rPr>
        <w:t xml:space="preserve"> cas d’impossibilité de proposer des </w:t>
      </w:r>
      <w:commentRangeStart w:id="261"/>
      <w:commentRangeStart w:id="262"/>
      <w:r w:rsidR="00EA3E37" w:rsidRPr="00C66C7E">
        <w:rPr>
          <w:rFonts w:ascii="Verdana" w:hAnsi="Verdana" w:cs="Arial"/>
          <w:sz w:val="18"/>
          <w:szCs w:val="18"/>
        </w:rPr>
        <w:t xml:space="preserve">fournitures </w:t>
      </w:r>
      <w:commentRangeEnd w:id="261"/>
      <w:r w:rsidR="00077578">
        <w:rPr>
          <w:rStyle w:val="Marquedecommentaire"/>
          <w:rFonts w:ascii="Verdana" w:eastAsia="Times New Roman" w:hAnsi="Verdana"/>
          <w:bdr w:val="none" w:sz="0" w:space="0" w:color="auto"/>
          <w:lang w:eastAsia="ja-JP"/>
        </w:rPr>
        <w:commentReference w:id="261"/>
      </w:r>
      <w:commentRangeEnd w:id="262"/>
      <w:r w:rsidR="0036580F">
        <w:rPr>
          <w:rStyle w:val="Marquedecommentaire"/>
          <w:rFonts w:ascii="Verdana" w:eastAsia="Times New Roman" w:hAnsi="Verdana"/>
          <w:bdr w:val="none" w:sz="0" w:space="0" w:color="auto"/>
          <w:lang w:eastAsia="ja-JP"/>
        </w:rPr>
        <w:commentReference w:id="262"/>
      </w:r>
      <w:r w:rsidR="00EA3E37" w:rsidRPr="00C66C7E">
        <w:rPr>
          <w:rFonts w:ascii="Verdana" w:hAnsi="Verdana" w:cs="Arial"/>
          <w:sz w:val="18"/>
          <w:szCs w:val="18"/>
        </w:rPr>
        <w:t xml:space="preserve">en conformité avec le standard international </w:t>
      </w:r>
      <w:r w:rsidR="00077578">
        <w:rPr>
          <w:rFonts w:ascii="Verdana" w:hAnsi="Verdana" w:cs="Arial"/>
          <w:sz w:val="18"/>
          <w:szCs w:val="18"/>
        </w:rPr>
        <w:t xml:space="preserve">des laboratoires (SIL) </w:t>
      </w:r>
      <w:r w:rsidRPr="00C66C7E">
        <w:rPr>
          <w:rFonts w:ascii="Verdana" w:hAnsi="Verdana" w:cs="Arial"/>
          <w:sz w:val="18"/>
          <w:szCs w:val="18"/>
        </w:rPr>
        <w:t xml:space="preserve">alors </w:t>
      </w:r>
      <w:r w:rsidR="00EA3E37" w:rsidRPr="00C66C7E">
        <w:rPr>
          <w:rFonts w:ascii="Verdana" w:hAnsi="Verdana" w:cs="Arial"/>
          <w:sz w:val="18"/>
          <w:szCs w:val="18"/>
        </w:rPr>
        <w:t xml:space="preserve">en vigueur. </w:t>
      </w:r>
    </w:p>
    <w:p w14:paraId="437951ED" w14:textId="77777777" w:rsidR="00E22F75" w:rsidRPr="00C66C7E" w:rsidRDefault="00E22F75"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20"/>
        <w:jc w:val="both"/>
        <w:rPr>
          <w:rFonts w:ascii="Verdana" w:hAnsi="Verdana" w:cs="Arial"/>
          <w:sz w:val="18"/>
          <w:szCs w:val="18"/>
        </w:rPr>
      </w:pPr>
    </w:p>
    <w:p w14:paraId="136A80ED" w14:textId="188E46EB" w:rsidR="008A7F38" w:rsidRPr="00C66C7E" w:rsidRDefault="00E22F75" w:rsidP="003500E5">
      <w:pPr>
        <w:keepNext/>
        <w:spacing w:line="288" w:lineRule="auto"/>
        <w:jc w:val="both"/>
        <w:outlineLvl w:val="1"/>
        <w:rPr>
          <w:rFonts w:ascii="Verdana" w:eastAsia="SimSun" w:hAnsi="Verdana"/>
          <w:sz w:val="18"/>
          <w:szCs w:val="18"/>
          <w:u w:val="single"/>
        </w:rPr>
      </w:pPr>
      <w:bookmarkStart w:id="263" w:name="_Toc197964663"/>
      <w:r w:rsidRPr="00C66C7E">
        <w:rPr>
          <w:rFonts w:ascii="Verdana" w:eastAsia="SimSun" w:hAnsi="Verdana"/>
          <w:sz w:val="18"/>
          <w:szCs w:val="18"/>
          <w:u w:val="single"/>
        </w:rPr>
        <w:t>13.</w:t>
      </w:r>
      <w:r w:rsidR="00EC563E" w:rsidRPr="00C66C7E">
        <w:rPr>
          <w:rFonts w:ascii="Verdana" w:eastAsia="SimSun" w:hAnsi="Verdana"/>
          <w:sz w:val="18"/>
          <w:szCs w:val="18"/>
          <w:u w:val="single"/>
        </w:rPr>
        <w:t>3</w:t>
      </w:r>
      <w:r w:rsidRPr="00C66C7E">
        <w:rPr>
          <w:rFonts w:ascii="Verdana" w:eastAsia="SimSun" w:hAnsi="Verdana"/>
          <w:sz w:val="18"/>
          <w:szCs w:val="18"/>
          <w:u w:val="single"/>
        </w:rPr>
        <w:t xml:space="preserve">. </w:t>
      </w:r>
      <w:r w:rsidR="008A7F38" w:rsidRPr="00C66C7E">
        <w:rPr>
          <w:rFonts w:ascii="Verdana" w:eastAsia="SimSun" w:hAnsi="Verdana"/>
          <w:sz w:val="18"/>
          <w:szCs w:val="18"/>
          <w:u w:val="single"/>
        </w:rPr>
        <w:t>Effets de la résiliation</w:t>
      </w:r>
      <w:bookmarkEnd w:id="263"/>
    </w:p>
    <w:p w14:paraId="77E0BFF6" w14:textId="77777777" w:rsidR="008A7F38" w:rsidRPr="00C66C7E" w:rsidRDefault="008A7F38" w:rsidP="003500E5">
      <w:pPr>
        <w:spacing w:line="288" w:lineRule="auto"/>
        <w:jc w:val="both"/>
        <w:rPr>
          <w:rFonts w:ascii="Verdana" w:hAnsi="Verdana" w:cs="Arial"/>
          <w:sz w:val="18"/>
          <w:szCs w:val="18"/>
          <w:u w:val="single"/>
        </w:rPr>
      </w:pPr>
    </w:p>
    <w:p w14:paraId="04314598" w14:textId="77777777" w:rsidR="008A7F38" w:rsidRPr="00C66C7E" w:rsidRDefault="008A7F38" w:rsidP="003500E5">
      <w:pPr>
        <w:spacing w:after="120" w:line="288" w:lineRule="auto"/>
        <w:jc w:val="both"/>
        <w:rPr>
          <w:rFonts w:ascii="Verdana" w:hAnsi="Verdana" w:cs="Arial"/>
          <w:sz w:val="18"/>
          <w:szCs w:val="18"/>
        </w:rPr>
      </w:pPr>
      <w:r w:rsidRPr="00C66C7E">
        <w:rPr>
          <w:rFonts w:ascii="Verdana" w:hAnsi="Verdana" w:cs="Arial"/>
          <w:sz w:val="18"/>
          <w:szCs w:val="18"/>
        </w:rPr>
        <w:t>Sauf stipulation particulière dans le CCAP :</w:t>
      </w:r>
    </w:p>
    <w:p w14:paraId="71478A31" w14:textId="07C02E80" w:rsidR="008A7F38" w:rsidRPr="00C66C7E" w:rsidRDefault="008A7F38" w:rsidP="003500E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Arial"/>
          <w:sz w:val="18"/>
          <w:szCs w:val="18"/>
        </w:rPr>
      </w:pPr>
      <w:r w:rsidRPr="00C66C7E">
        <w:rPr>
          <w:rFonts w:ascii="Verdana" w:hAnsi="Verdana" w:cs="Arial"/>
          <w:sz w:val="18"/>
          <w:szCs w:val="18"/>
        </w:rPr>
        <w:t xml:space="preserve">dans tous les cas de résiliation du </w:t>
      </w:r>
      <w:r w:rsidR="00EA3E3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la décision de résiliation du </w:t>
      </w:r>
      <w:r w:rsidR="00EA3E37" w:rsidRPr="00C66C7E">
        <w:rPr>
          <w:rFonts w:ascii="Verdana" w:hAnsi="Verdana" w:cs="Arial"/>
          <w:sz w:val="18"/>
          <w:szCs w:val="18"/>
        </w:rPr>
        <w:t>m</w:t>
      </w:r>
      <w:r w:rsidR="009E1C73" w:rsidRPr="00C66C7E">
        <w:rPr>
          <w:rFonts w:ascii="Verdana" w:hAnsi="Verdana" w:cs="Arial"/>
          <w:sz w:val="18"/>
          <w:szCs w:val="18"/>
        </w:rPr>
        <w:t>arché</w:t>
      </w:r>
      <w:r w:rsidRPr="00C66C7E">
        <w:rPr>
          <w:rFonts w:ascii="Verdana" w:hAnsi="Verdana" w:cs="Arial"/>
          <w:sz w:val="18"/>
          <w:szCs w:val="18"/>
        </w:rPr>
        <w:t xml:space="preserve"> est notifiée au </w:t>
      </w:r>
      <w:r w:rsidR="00EA3E3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 xml:space="preserve"> par le </w:t>
      </w:r>
      <w:r w:rsidR="00EA3E37" w:rsidRPr="00C66C7E">
        <w:rPr>
          <w:rFonts w:ascii="Verdana" w:hAnsi="Verdana" w:cs="Arial"/>
          <w:sz w:val="18"/>
          <w:szCs w:val="18"/>
        </w:rPr>
        <w:t>p</w:t>
      </w:r>
      <w:r w:rsidR="00C271E6" w:rsidRPr="00C66C7E">
        <w:rPr>
          <w:rFonts w:ascii="Verdana" w:hAnsi="Verdana" w:cs="Arial"/>
          <w:sz w:val="18"/>
          <w:szCs w:val="18"/>
        </w:rPr>
        <w:t>ouvoir adjudicateur</w:t>
      </w:r>
      <w:r w:rsidRPr="00C66C7E">
        <w:rPr>
          <w:rFonts w:ascii="Verdana" w:hAnsi="Verdana" w:cs="Arial"/>
          <w:sz w:val="18"/>
          <w:szCs w:val="18"/>
        </w:rPr>
        <w:t xml:space="preserve"> par lettre </w:t>
      </w:r>
      <w:r w:rsidR="0089544B">
        <w:rPr>
          <w:rFonts w:ascii="Verdana" w:hAnsi="Verdana" w:cs="Arial"/>
          <w:sz w:val="18"/>
          <w:szCs w:val="18"/>
        </w:rPr>
        <w:t>envoyée par tout moyen</w:t>
      </w:r>
      <w:r w:rsidRPr="00C66C7E">
        <w:rPr>
          <w:rFonts w:ascii="Verdana" w:hAnsi="Verdana" w:cs="Arial"/>
          <w:sz w:val="18"/>
          <w:szCs w:val="18"/>
        </w:rPr>
        <w:t> ; et</w:t>
      </w:r>
    </w:p>
    <w:p w14:paraId="608D7FEC" w14:textId="3D5B3CB3" w:rsidR="008A7F38" w:rsidRPr="00C66C7E" w:rsidRDefault="008A7F38" w:rsidP="003500E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Arial"/>
          <w:sz w:val="18"/>
          <w:szCs w:val="18"/>
        </w:rPr>
      </w:pPr>
      <w:proofErr w:type="gramStart"/>
      <w:r w:rsidRPr="00C66C7E">
        <w:rPr>
          <w:rFonts w:ascii="Verdana" w:hAnsi="Verdana" w:cs="Arial"/>
          <w:sz w:val="18"/>
          <w:szCs w:val="18"/>
        </w:rPr>
        <w:t>sous</w:t>
      </w:r>
      <w:proofErr w:type="gramEnd"/>
      <w:r w:rsidRPr="00C66C7E">
        <w:rPr>
          <w:rFonts w:ascii="Verdana" w:hAnsi="Verdana" w:cs="Arial"/>
          <w:sz w:val="18"/>
          <w:szCs w:val="18"/>
        </w:rPr>
        <w:t xml:space="preserve"> réserve des dispositions particulières mentionnées au chapitre 7 du CCAG-FCS, la résiliation prend effet à la date fixée dans la décision de résiliation ou, à défaut, à la date de sa notification au </w:t>
      </w:r>
      <w:r w:rsidR="00EA3E37" w:rsidRPr="00C66C7E">
        <w:rPr>
          <w:rFonts w:ascii="Verdana" w:hAnsi="Verdana" w:cs="Arial"/>
          <w:sz w:val="18"/>
          <w:szCs w:val="18"/>
        </w:rPr>
        <w:t>t</w:t>
      </w:r>
      <w:r w:rsidR="00C271E6" w:rsidRPr="00C66C7E">
        <w:rPr>
          <w:rFonts w:ascii="Verdana" w:hAnsi="Verdana" w:cs="Arial"/>
          <w:sz w:val="18"/>
          <w:szCs w:val="18"/>
        </w:rPr>
        <w:t>itulaire</w:t>
      </w:r>
      <w:r w:rsidRPr="00C66C7E">
        <w:rPr>
          <w:rFonts w:ascii="Verdana" w:hAnsi="Verdana" w:cs="Arial"/>
          <w:sz w:val="18"/>
          <w:szCs w:val="18"/>
        </w:rPr>
        <w:t>.</w:t>
      </w:r>
    </w:p>
    <w:p w14:paraId="2F715FF8" w14:textId="77777777" w:rsidR="008A7F38" w:rsidRPr="00C66C7E" w:rsidRDefault="008A7F38" w:rsidP="003500E5">
      <w:pPr>
        <w:spacing w:line="288" w:lineRule="auto"/>
        <w:jc w:val="both"/>
        <w:rPr>
          <w:rFonts w:ascii="Verdana" w:hAnsi="Verdana" w:cs="Arial"/>
          <w:sz w:val="18"/>
          <w:szCs w:val="18"/>
        </w:rPr>
      </w:pPr>
    </w:p>
    <w:p w14:paraId="2B7B81C4" w14:textId="28CE45A8" w:rsidR="008A7F38" w:rsidRPr="00C66C7E" w:rsidRDefault="008A7F38" w:rsidP="003500E5">
      <w:pPr>
        <w:spacing w:line="288" w:lineRule="auto"/>
        <w:jc w:val="both"/>
        <w:rPr>
          <w:rFonts w:ascii="Verdana" w:hAnsi="Verdana" w:cs="Calibri"/>
          <w:sz w:val="18"/>
          <w:szCs w:val="18"/>
        </w:rPr>
      </w:pPr>
      <w:r w:rsidRPr="00C66C7E">
        <w:rPr>
          <w:rFonts w:ascii="Verdana" w:hAnsi="Verdana" w:cs="Calibri"/>
          <w:sz w:val="18"/>
          <w:szCs w:val="18"/>
        </w:rPr>
        <w:t xml:space="preserve">Dans tous les cas de résiliation du </w:t>
      </w:r>
      <w:r w:rsidR="00EA3E37"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 xml:space="preserve">, </w:t>
      </w:r>
      <w:r w:rsidR="00211E2F" w:rsidRPr="00C66C7E">
        <w:rPr>
          <w:rFonts w:ascii="Verdana" w:hAnsi="Verdana" w:cs="Calibri"/>
          <w:sz w:val="18"/>
          <w:szCs w:val="18"/>
        </w:rPr>
        <w:t>le titulaire</w:t>
      </w:r>
      <w:r w:rsidRPr="00C66C7E">
        <w:rPr>
          <w:rFonts w:ascii="Verdana" w:hAnsi="Verdana" w:cs="Calibri"/>
          <w:sz w:val="18"/>
          <w:szCs w:val="18"/>
        </w:rPr>
        <w:t xml:space="preserve"> présente sa facture éventuelle et l’ensemble des justificatifs dans les quinze (15) jours </w:t>
      </w:r>
      <w:r w:rsidRPr="00C66C7E">
        <w:rPr>
          <w:rFonts w:ascii="Verdana" w:hAnsi="Verdana" w:cs="Arial"/>
          <w:sz w:val="18"/>
          <w:szCs w:val="18"/>
        </w:rPr>
        <w:t>calendaires</w:t>
      </w:r>
      <w:r w:rsidRPr="00C66C7E">
        <w:rPr>
          <w:rFonts w:ascii="Verdana" w:hAnsi="Verdana" w:cs="Calibri"/>
          <w:sz w:val="18"/>
          <w:szCs w:val="18"/>
        </w:rPr>
        <w:t xml:space="preserve"> suivant la date de notification de la décision de résiliation.</w:t>
      </w:r>
    </w:p>
    <w:p w14:paraId="3C2DF96C" w14:textId="77777777" w:rsidR="008A7F38" w:rsidRPr="00C66C7E" w:rsidRDefault="008A7F38" w:rsidP="003500E5">
      <w:pPr>
        <w:spacing w:line="288" w:lineRule="auto"/>
        <w:jc w:val="both"/>
        <w:rPr>
          <w:rFonts w:ascii="Verdana" w:hAnsi="Verdana" w:cs="Calibri"/>
          <w:sz w:val="18"/>
          <w:szCs w:val="18"/>
        </w:rPr>
      </w:pPr>
    </w:p>
    <w:p w14:paraId="4AC66712" w14:textId="5D37680A" w:rsidR="008A7F38" w:rsidRPr="00C66C7E" w:rsidRDefault="008A7F38" w:rsidP="003500E5">
      <w:pPr>
        <w:spacing w:line="288" w:lineRule="auto"/>
        <w:jc w:val="both"/>
        <w:rPr>
          <w:rFonts w:ascii="Verdana" w:hAnsi="Verdana" w:cs="Calibri"/>
          <w:sz w:val="18"/>
          <w:szCs w:val="18"/>
        </w:rPr>
      </w:pPr>
      <w:r w:rsidRPr="00C66C7E">
        <w:rPr>
          <w:rFonts w:ascii="Verdana" w:hAnsi="Verdana" w:cs="Calibri"/>
          <w:sz w:val="18"/>
          <w:szCs w:val="18"/>
        </w:rPr>
        <w:t xml:space="preserve">Sur la base des éléments transmis par </w:t>
      </w:r>
      <w:r w:rsidR="00211E2F" w:rsidRPr="00C66C7E">
        <w:rPr>
          <w:rFonts w:ascii="Verdana" w:hAnsi="Verdana" w:cs="Calibri"/>
          <w:sz w:val="18"/>
          <w:szCs w:val="18"/>
        </w:rPr>
        <w:t>le titulaire</w:t>
      </w:r>
      <w:r w:rsidRPr="00C66C7E">
        <w:rPr>
          <w:rFonts w:ascii="Verdana" w:hAnsi="Verdana" w:cs="Calibri"/>
          <w:sz w:val="18"/>
          <w:szCs w:val="18"/>
        </w:rPr>
        <w:t xml:space="preserve">, </w:t>
      </w:r>
      <w:r w:rsidR="00EA3E37" w:rsidRPr="00C66C7E">
        <w:rPr>
          <w:rFonts w:ascii="Verdana" w:hAnsi="Verdana" w:cs="Calibri"/>
          <w:sz w:val="18"/>
          <w:szCs w:val="18"/>
        </w:rPr>
        <w:t>le pouvoir adjudicateur</w:t>
      </w:r>
      <w:r w:rsidRPr="00C66C7E">
        <w:rPr>
          <w:rFonts w:ascii="Verdana" w:hAnsi="Verdana" w:cs="Calibri"/>
          <w:sz w:val="18"/>
          <w:szCs w:val="18"/>
        </w:rPr>
        <w:t xml:space="preserve"> procède au décompte de résiliation du </w:t>
      </w:r>
      <w:r w:rsidR="00EA3E37"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 xml:space="preserve"> </w:t>
      </w:r>
      <w:r w:rsidRPr="00C66C7E">
        <w:rPr>
          <w:rFonts w:ascii="Verdana" w:eastAsia="Calibri" w:hAnsi="Verdana" w:cs="Calibri"/>
          <w:sz w:val="18"/>
          <w:szCs w:val="18"/>
        </w:rPr>
        <w:t xml:space="preserve">et le notifie au </w:t>
      </w:r>
      <w:r w:rsidR="00EA3E37" w:rsidRPr="00C66C7E">
        <w:rPr>
          <w:rFonts w:ascii="Verdana" w:eastAsia="Calibri" w:hAnsi="Verdana" w:cs="Calibri"/>
          <w:sz w:val="18"/>
          <w:szCs w:val="18"/>
        </w:rPr>
        <w:t>t</w:t>
      </w:r>
      <w:r w:rsidR="00C271E6" w:rsidRPr="00C66C7E">
        <w:rPr>
          <w:rFonts w:ascii="Verdana" w:eastAsia="Calibri" w:hAnsi="Verdana" w:cs="Calibri"/>
          <w:sz w:val="18"/>
          <w:szCs w:val="18"/>
        </w:rPr>
        <w:t>itulaire</w:t>
      </w:r>
      <w:r w:rsidRPr="00C66C7E">
        <w:rPr>
          <w:rFonts w:ascii="Verdana" w:eastAsia="Calibri" w:hAnsi="Verdana" w:cs="Calibri"/>
          <w:sz w:val="18"/>
          <w:szCs w:val="18"/>
        </w:rPr>
        <w:t xml:space="preserve"> dans un délai de deux (2) mois à compter de la date de réception de l’ensemble des justificatifs.</w:t>
      </w:r>
    </w:p>
    <w:p w14:paraId="386CF847" w14:textId="77777777" w:rsidR="008A7F38" w:rsidRPr="00C66C7E" w:rsidRDefault="008A7F38" w:rsidP="003500E5">
      <w:pPr>
        <w:spacing w:line="288" w:lineRule="auto"/>
        <w:jc w:val="both"/>
        <w:rPr>
          <w:rFonts w:ascii="Verdana" w:hAnsi="Verdana" w:cs="Calibri"/>
          <w:sz w:val="18"/>
          <w:szCs w:val="18"/>
        </w:rPr>
      </w:pPr>
    </w:p>
    <w:p w14:paraId="477D945C" w14:textId="77777777" w:rsidR="008A7F38" w:rsidRPr="00C66C7E" w:rsidRDefault="008A7F38" w:rsidP="003500E5">
      <w:pPr>
        <w:spacing w:after="120" w:line="288" w:lineRule="auto"/>
        <w:jc w:val="both"/>
        <w:rPr>
          <w:rFonts w:ascii="Verdana" w:hAnsi="Verdana" w:cs="Calibri"/>
          <w:sz w:val="18"/>
          <w:szCs w:val="18"/>
        </w:rPr>
      </w:pPr>
      <w:r w:rsidRPr="00C66C7E">
        <w:rPr>
          <w:rFonts w:ascii="Verdana" w:hAnsi="Verdana" w:cs="Calibri"/>
          <w:sz w:val="18"/>
          <w:szCs w:val="18"/>
        </w:rPr>
        <w:t>Une fois le décompte de résiliation effectué :</w:t>
      </w:r>
    </w:p>
    <w:p w14:paraId="37B15BB9" w14:textId="5551B668" w:rsidR="008A7F38" w:rsidRPr="00C66C7E" w:rsidRDefault="008A7F38" w:rsidP="003500E5">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cs="Calibri"/>
          <w:sz w:val="18"/>
          <w:szCs w:val="18"/>
        </w:rPr>
      </w:pPr>
      <w:proofErr w:type="gramStart"/>
      <w:r w:rsidRPr="00C66C7E">
        <w:rPr>
          <w:rFonts w:ascii="Verdana" w:hAnsi="Verdana" w:cs="Calibri"/>
          <w:sz w:val="18"/>
          <w:szCs w:val="18"/>
        </w:rPr>
        <w:t>en</w:t>
      </w:r>
      <w:proofErr w:type="gramEnd"/>
      <w:r w:rsidRPr="00C66C7E">
        <w:rPr>
          <w:rFonts w:ascii="Verdana" w:hAnsi="Verdana" w:cs="Calibri"/>
          <w:sz w:val="18"/>
          <w:szCs w:val="18"/>
        </w:rPr>
        <w:t xml:space="preserve"> cas de solde positif, </w:t>
      </w:r>
      <w:r w:rsidR="00EA3E37" w:rsidRPr="00C66C7E">
        <w:rPr>
          <w:rFonts w:ascii="Verdana" w:hAnsi="Verdana" w:cs="Calibri"/>
          <w:sz w:val="18"/>
          <w:szCs w:val="18"/>
        </w:rPr>
        <w:t>le pouvoir adjudicateur</w:t>
      </w:r>
      <w:r w:rsidRPr="00C66C7E">
        <w:rPr>
          <w:rFonts w:ascii="Verdana" w:hAnsi="Verdana" w:cs="Calibri"/>
          <w:sz w:val="18"/>
          <w:szCs w:val="18"/>
        </w:rPr>
        <w:t xml:space="preserve"> verse le montant au </w:t>
      </w:r>
      <w:r w:rsidR="004D2BA0" w:rsidRPr="00C66C7E">
        <w:rPr>
          <w:rFonts w:ascii="Verdana" w:hAnsi="Verdana" w:cs="Calibri"/>
          <w:sz w:val="18"/>
          <w:szCs w:val="18"/>
        </w:rPr>
        <w:t>t</w:t>
      </w:r>
      <w:r w:rsidR="00C271E6" w:rsidRPr="00C66C7E">
        <w:rPr>
          <w:rFonts w:ascii="Verdana" w:hAnsi="Verdana" w:cs="Calibri"/>
          <w:sz w:val="18"/>
          <w:szCs w:val="18"/>
        </w:rPr>
        <w:t>itulaire</w:t>
      </w:r>
      <w:r w:rsidRPr="00C66C7E">
        <w:rPr>
          <w:rFonts w:ascii="Verdana" w:hAnsi="Verdana" w:cs="Calibri"/>
          <w:sz w:val="18"/>
          <w:szCs w:val="18"/>
        </w:rPr>
        <w:t xml:space="preserve"> ; </w:t>
      </w:r>
    </w:p>
    <w:p w14:paraId="2A189AEE" w14:textId="17856D7F" w:rsidR="008A7F38" w:rsidRPr="00C66C7E" w:rsidRDefault="008A7F38" w:rsidP="003500E5">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cs="Calibri"/>
          <w:sz w:val="18"/>
          <w:szCs w:val="18"/>
        </w:rPr>
      </w:pPr>
      <w:proofErr w:type="gramStart"/>
      <w:r w:rsidRPr="00C66C7E">
        <w:rPr>
          <w:rFonts w:ascii="Verdana" w:hAnsi="Verdana" w:cs="Calibri"/>
          <w:sz w:val="18"/>
          <w:szCs w:val="18"/>
        </w:rPr>
        <w:t>en</w:t>
      </w:r>
      <w:proofErr w:type="gramEnd"/>
      <w:r w:rsidRPr="00C66C7E">
        <w:rPr>
          <w:rFonts w:ascii="Verdana" w:hAnsi="Verdana" w:cs="Calibri"/>
          <w:sz w:val="18"/>
          <w:szCs w:val="18"/>
        </w:rPr>
        <w:t xml:space="preserve"> cas de solde négatif, </w:t>
      </w:r>
      <w:r w:rsidR="00211E2F" w:rsidRPr="00C66C7E">
        <w:rPr>
          <w:rFonts w:ascii="Verdana" w:hAnsi="Verdana" w:cs="Calibri"/>
          <w:sz w:val="18"/>
          <w:szCs w:val="18"/>
        </w:rPr>
        <w:t>le titulaire</w:t>
      </w:r>
      <w:r w:rsidRPr="00C66C7E">
        <w:rPr>
          <w:rFonts w:ascii="Verdana" w:hAnsi="Verdana" w:cs="Calibri"/>
          <w:sz w:val="18"/>
          <w:szCs w:val="18"/>
        </w:rPr>
        <w:t xml:space="preserve"> verse le montant </w:t>
      </w:r>
      <w:r w:rsidR="00EA3E37" w:rsidRPr="00C66C7E">
        <w:rPr>
          <w:rFonts w:ascii="Verdana" w:hAnsi="Verdana" w:cs="Calibri"/>
          <w:sz w:val="18"/>
          <w:szCs w:val="18"/>
        </w:rPr>
        <w:t>au pouvoir adjudicateur</w:t>
      </w:r>
      <w:r w:rsidRPr="00C66C7E">
        <w:rPr>
          <w:rFonts w:ascii="Verdana" w:hAnsi="Verdana" w:cs="Calibri"/>
          <w:sz w:val="18"/>
          <w:szCs w:val="18"/>
        </w:rPr>
        <w:t>.</w:t>
      </w:r>
    </w:p>
    <w:p w14:paraId="0CFC6452" w14:textId="77777777" w:rsidR="008A7F38" w:rsidRPr="00C66C7E" w:rsidRDefault="008A7F38" w:rsidP="003500E5">
      <w:pPr>
        <w:spacing w:line="288" w:lineRule="auto"/>
        <w:jc w:val="both"/>
        <w:rPr>
          <w:rFonts w:ascii="Verdana" w:hAnsi="Verdana" w:cs="Calibri"/>
          <w:sz w:val="18"/>
          <w:szCs w:val="18"/>
        </w:rPr>
      </w:pPr>
    </w:p>
    <w:p w14:paraId="49A158AF" w14:textId="6D43AEEC" w:rsidR="008A7F38" w:rsidRPr="00C66C7E" w:rsidRDefault="008A7F38" w:rsidP="003500E5">
      <w:pPr>
        <w:spacing w:line="288" w:lineRule="auto"/>
        <w:jc w:val="both"/>
        <w:rPr>
          <w:rFonts w:ascii="Verdana" w:hAnsi="Verdana" w:cs="Calibri"/>
          <w:sz w:val="18"/>
          <w:szCs w:val="18"/>
        </w:rPr>
      </w:pPr>
      <w:r w:rsidRPr="00C66C7E">
        <w:rPr>
          <w:rFonts w:ascii="Verdana" w:hAnsi="Verdana" w:cs="Calibri"/>
          <w:sz w:val="18"/>
          <w:szCs w:val="18"/>
        </w:rPr>
        <w:t xml:space="preserve">La </w:t>
      </w:r>
      <w:r w:rsidR="00B92029" w:rsidRPr="00C66C7E">
        <w:rPr>
          <w:rFonts w:ascii="Verdana" w:hAnsi="Verdana" w:cs="Calibri"/>
          <w:sz w:val="18"/>
          <w:szCs w:val="18"/>
        </w:rPr>
        <w:t>p</w:t>
      </w:r>
      <w:r w:rsidRPr="00C66C7E">
        <w:rPr>
          <w:rFonts w:ascii="Verdana" w:hAnsi="Verdana" w:cs="Calibri"/>
          <w:sz w:val="18"/>
          <w:szCs w:val="18"/>
        </w:rPr>
        <w:t>artie débitrice verse le montant dû dans un délai de trente (30) jours calendaires, ce délai débutant à la fin du mois de notification au </w:t>
      </w:r>
      <w:r w:rsidR="00EA3E37" w:rsidRPr="00C66C7E">
        <w:rPr>
          <w:rFonts w:ascii="Verdana" w:hAnsi="Verdana" w:cs="Calibri"/>
          <w:sz w:val="18"/>
          <w:szCs w:val="18"/>
        </w:rPr>
        <w:t>t</w:t>
      </w:r>
      <w:r w:rsidR="00C271E6" w:rsidRPr="00C66C7E">
        <w:rPr>
          <w:rFonts w:ascii="Verdana" w:hAnsi="Verdana" w:cs="Calibri"/>
          <w:sz w:val="18"/>
          <w:szCs w:val="18"/>
        </w:rPr>
        <w:t>itulaire</w:t>
      </w:r>
      <w:r w:rsidRPr="00C66C7E">
        <w:rPr>
          <w:rFonts w:ascii="Verdana" w:hAnsi="Verdana" w:cs="Calibri"/>
          <w:sz w:val="18"/>
          <w:szCs w:val="18"/>
        </w:rPr>
        <w:t xml:space="preserve"> du décompte de résiliation du </w:t>
      </w:r>
      <w:r w:rsidR="00EA3E37"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w:t>
      </w:r>
    </w:p>
    <w:p w14:paraId="4DD40292" w14:textId="77777777" w:rsidR="008A7F38" w:rsidRPr="00C66C7E" w:rsidRDefault="008A7F38" w:rsidP="003500E5">
      <w:pPr>
        <w:spacing w:line="288" w:lineRule="auto"/>
        <w:jc w:val="both"/>
        <w:rPr>
          <w:rFonts w:ascii="Verdana" w:hAnsi="Verdana" w:cs="Calibri"/>
          <w:sz w:val="18"/>
          <w:szCs w:val="18"/>
        </w:rPr>
      </w:pPr>
    </w:p>
    <w:p w14:paraId="59738270" w14:textId="7073BB4D" w:rsidR="008A7F38" w:rsidRPr="00C66C7E" w:rsidRDefault="008A7F38" w:rsidP="003500E5">
      <w:pPr>
        <w:spacing w:line="288" w:lineRule="auto"/>
        <w:jc w:val="both"/>
        <w:rPr>
          <w:rFonts w:ascii="Verdana" w:hAnsi="Verdana" w:cs="Calibri"/>
          <w:sz w:val="18"/>
          <w:szCs w:val="18"/>
        </w:rPr>
      </w:pPr>
      <w:r w:rsidRPr="00C66C7E">
        <w:rPr>
          <w:rFonts w:ascii="Verdana" w:hAnsi="Verdana" w:cs="Calibri"/>
          <w:sz w:val="18"/>
          <w:szCs w:val="18"/>
        </w:rPr>
        <w:t xml:space="preserve">Dans l’ensemble des cas susvisés, </w:t>
      </w:r>
      <w:r w:rsidR="00211E2F" w:rsidRPr="00C66C7E">
        <w:rPr>
          <w:rFonts w:ascii="Verdana" w:hAnsi="Verdana" w:cs="Calibri"/>
          <w:sz w:val="18"/>
          <w:szCs w:val="18"/>
        </w:rPr>
        <w:t>le titulaire</w:t>
      </w:r>
      <w:r w:rsidRPr="00C66C7E">
        <w:rPr>
          <w:rFonts w:ascii="Verdana" w:hAnsi="Verdana" w:cs="Calibri"/>
          <w:sz w:val="18"/>
          <w:szCs w:val="18"/>
        </w:rPr>
        <w:t xml:space="preserve"> renonce expressément à toute autre indemnisation que le paiement du montant calculé dans les conditions du présent </w:t>
      </w:r>
      <w:r w:rsidR="00EA3E37" w:rsidRPr="00C66C7E">
        <w:rPr>
          <w:rFonts w:ascii="Verdana" w:hAnsi="Verdana" w:cs="Calibri"/>
          <w:sz w:val="18"/>
          <w:szCs w:val="18"/>
        </w:rPr>
        <w:t>a</w:t>
      </w:r>
      <w:r w:rsidRPr="00C66C7E">
        <w:rPr>
          <w:rFonts w:ascii="Verdana" w:hAnsi="Verdana" w:cs="Calibri"/>
          <w:sz w:val="18"/>
          <w:szCs w:val="18"/>
        </w:rPr>
        <w:t xml:space="preserve">rticle et renonce à tout recours contre </w:t>
      </w:r>
      <w:r w:rsidR="00EA3E37" w:rsidRPr="00C66C7E">
        <w:rPr>
          <w:rFonts w:ascii="Verdana" w:hAnsi="Verdana" w:cs="Calibri"/>
          <w:sz w:val="18"/>
          <w:szCs w:val="18"/>
        </w:rPr>
        <w:t>le pouvoir adjudicateur</w:t>
      </w:r>
      <w:r w:rsidRPr="00C66C7E">
        <w:rPr>
          <w:rFonts w:ascii="Verdana" w:hAnsi="Verdana" w:cs="Calibri"/>
          <w:sz w:val="18"/>
          <w:szCs w:val="18"/>
        </w:rPr>
        <w:t xml:space="preserve"> du fait de la résiliation totale ou partielle du </w:t>
      </w:r>
      <w:r w:rsidR="00EA3E37"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w:t>
      </w:r>
    </w:p>
    <w:p w14:paraId="3F5FF601" w14:textId="77777777" w:rsidR="008A7F38" w:rsidRPr="00C66C7E" w:rsidRDefault="008A7F38" w:rsidP="003500E5">
      <w:pPr>
        <w:spacing w:line="288" w:lineRule="auto"/>
        <w:jc w:val="both"/>
        <w:rPr>
          <w:rFonts w:ascii="Verdana" w:hAnsi="Verdana" w:cs="Calibri"/>
          <w:sz w:val="18"/>
          <w:szCs w:val="18"/>
        </w:rPr>
      </w:pPr>
    </w:p>
    <w:p w14:paraId="5F6D4CBE" w14:textId="589A8A7F" w:rsidR="008A7F38" w:rsidRPr="00C66C7E" w:rsidRDefault="008A7F38" w:rsidP="003500E5">
      <w:pPr>
        <w:spacing w:after="120" w:line="288" w:lineRule="auto"/>
        <w:jc w:val="both"/>
        <w:rPr>
          <w:rFonts w:ascii="Verdana" w:hAnsi="Verdana" w:cs="Calibri"/>
          <w:sz w:val="18"/>
          <w:szCs w:val="18"/>
        </w:rPr>
      </w:pPr>
      <w:r w:rsidRPr="00C66C7E">
        <w:rPr>
          <w:rFonts w:ascii="Verdana" w:hAnsi="Verdana" w:cs="Calibri"/>
          <w:sz w:val="18"/>
          <w:szCs w:val="18"/>
        </w:rPr>
        <w:t xml:space="preserve">Pour les cas de résiliation prévues et par dérogation à </w:t>
      </w:r>
      <w:bookmarkStart w:id="264" w:name="_Hlk141127027"/>
      <w:r w:rsidRPr="00C66C7E">
        <w:rPr>
          <w:rFonts w:ascii="Verdana" w:hAnsi="Verdana" w:cs="Calibri"/>
          <w:sz w:val="18"/>
          <w:szCs w:val="18"/>
        </w:rPr>
        <w:t>l’article 43.2 du CCAG-FCS</w:t>
      </w:r>
      <w:bookmarkEnd w:id="264"/>
      <w:r w:rsidRPr="00C66C7E">
        <w:rPr>
          <w:rFonts w:ascii="Verdana" w:hAnsi="Verdana" w:cs="Calibri"/>
          <w:sz w:val="18"/>
          <w:szCs w:val="18"/>
        </w:rPr>
        <w:t xml:space="preserve">, les </w:t>
      </w:r>
      <w:r w:rsidR="00B92029" w:rsidRPr="00C66C7E">
        <w:rPr>
          <w:rFonts w:ascii="Verdana" w:hAnsi="Verdana" w:cs="Calibri"/>
          <w:sz w:val="18"/>
          <w:szCs w:val="18"/>
        </w:rPr>
        <w:t>p</w:t>
      </w:r>
      <w:r w:rsidRPr="00C66C7E">
        <w:rPr>
          <w:rFonts w:ascii="Verdana" w:hAnsi="Verdana" w:cs="Calibri"/>
          <w:sz w:val="18"/>
          <w:szCs w:val="18"/>
        </w:rPr>
        <w:t>arties procéderont au décompte de résiliation de la manière suivante :</w:t>
      </w:r>
    </w:p>
    <w:p w14:paraId="6FF5872D" w14:textId="60B54897" w:rsidR="008A7F38" w:rsidRPr="00C66C7E" w:rsidRDefault="008A7F38" w:rsidP="003500E5">
      <w:pPr>
        <w:pStyle w:val="NormalWeb"/>
        <w:shd w:val="clear" w:color="auto" w:fill="FFFFFF"/>
        <w:spacing w:after="0" w:line="288" w:lineRule="auto"/>
        <w:ind w:firstLine="283"/>
        <w:jc w:val="both"/>
        <w:rPr>
          <w:rFonts w:ascii="Verdana" w:eastAsia="Calibri" w:hAnsi="Verdana" w:cs="Calibri"/>
          <w:sz w:val="18"/>
          <w:szCs w:val="18"/>
          <w:lang w:eastAsia="en-US"/>
        </w:rPr>
      </w:pPr>
      <w:r w:rsidRPr="00C66C7E">
        <w:rPr>
          <w:rFonts w:ascii="Verdana" w:eastAsia="Calibri" w:hAnsi="Verdana" w:cs="Calibri"/>
          <w:sz w:val="18"/>
          <w:szCs w:val="18"/>
          <w:lang w:eastAsia="en-US"/>
        </w:rPr>
        <w:t xml:space="preserve">Au crédit du </w:t>
      </w:r>
      <w:r w:rsidR="00EA3E37" w:rsidRPr="00C66C7E">
        <w:rPr>
          <w:rFonts w:ascii="Verdana" w:eastAsia="Calibri" w:hAnsi="Verdana" w:cs="Calibri"/>
          <w:sz w:val="18"/>
          <w:szCs w:val="18"/>
          <w:lang w:eastAsia="en-US"/>
        </w:rPr>
        <w:t>ti</w:t>
      </w:r>
      <w:r w:rsidR="00C271E6" w:rsidRPr="00C66C7E">
        <w:rPr>
          <w:rFonts w:ascii="Verdana" w:eastAsia="Calibri" w:hAnsi="Verdana" w:cs="Calibri"/>
          <w:sz w:val="18"/>
          <w:szCs w:val="18"/>
          <w:lang w:eastAsia="en-US"/>
        </w:rPr>
        <w:t>tulaire</w:t>
      </w:r>
      <w:r w:rsidRPr="00C66C7E">
        <w:rPr>
          <w:rFonts w:ascii="Verdana" w:eastAsia="Calibri" w:hAnsi="Verdana" w:cs="Calibri"/>
          <w:sz w:val="18"/>
          <w:szCs w:val="18"/>
          <w:lang w:eastAsia="en-US"/>
        </w:rPr>
        <w:t xml:space="preserve"> :</w:t>
      </w:r>
    </w:p>
    <w:p w14:paraId="394FB35F" w14:textId="3BC0003B" w:rsidR="008A7F38" w:rsidRPr="00C66C7E" w:rsidRDefault="00B92029" w:rsidP="003500E5">
      <w:pPr>
        <w:pStyle w:val="NormalWeb"/>
        <w:numPr>
          <w:ilvl w:val="0"/>
          <w:numId w:val="39"/>
        </w:numPr>
        <w:shd w:val="clear" w:color="auto" w:fill="FFFFFF"/>
        <w:spacing w:before="0" w:beforeAutospacing="0" w:after="0" w:afterAutospacing="0" w:line="288" w:lineRule="auto"/>
        <w:ind w:left="720"/>
        <w:jc w:val="both"/>
        <w:rPr>
          <w:rFonts w:ascii="Verdana" w:eastAsia="Calibri" w:hAnsi="Verdana" w:cs="Calibri"/>
          <w:sz w:val="18"/>
          <w:szCs w:val="18"/>
          <w:lang w:eastAsia="en-US"/>
        </w:rPr>
      </w:pPr>
      <w:proofErr w:type="gramStart"/>
      <w:r w:rsidRPr="00C66C7E">
        <w:rPr>
          <w:rFonts w:ascii="Verdana" w:eastAsia="Calibri" w:hAnsi="Verdana" w:cs="Calibri"/>
          <w:sz w:val="18"/>
          <w:szCs w:val="18"/>
          <w:lang w:eastAsia="en-US"/>
        </w:rPr>
        <w:t>l</w:t>
      </w:r>
      <w:r w:rsidR="008A7F38" w:rsidRPr="00C66C7E">
        <w:rPr>
          <w:rFonts w:ascii="Verdana" w:eastAsia="Calibri" w:hAnsi="Verdana" w:cs="Calibri"/>
          <w:sz w:val="18"/>
          <w:szCs w:val="18"/>
          <w:lang w:eastAsia="en-US"/>
        </w:rPr>
        <w:t>a</w:t>
      </w:r>
      <w:proofErr w:type="gramEnd"/>
      <w:r w:rsidR="008A7F38" w:rsidRPr="00C66C7E">
        <w:rPr>
          <w:rFonts w:ascii="Verdana" w:eastAsia="Calibri" w:hAnsi="Verdana" w:cs="Calibri"/>
          <w:sz w:val="18"/>
          <w:szCs w:val="18"/>
          <w:lang w:eastAsia="en-US"/>
        </w:rPr>
        <w:t xml:space="preserve"> valeur contractuelle des prestations reçues et réceptionnées par </w:t>
      </w:r>
      <w:r w:rsidR="00EA3E37" w:rsidRPr="00C66C7E">
        <w:rPr>
          <w:rFonts w:ascii="Verdana" w:eastAsia="Calibri" w:hAnsi="Verdana" w:cs="Calibri"/>
          <w:sz w:val="18"/>
          <w:szCs w:val="18"/>
          <w:lang w:eastAsia="en-US"/>
        </w:rPr>
        <w:t>le pouvoir adjudicateur</w:t>
      </w:r>
      <w:r w:rsidR="008A7F38" w:rsidRPr="00C66C7E">
        <w:rPr>
          <w:rFonts w:ascii="Verdana" w:eastAsia="Calibri" w:hAnsi="Verdana" w:cs="Calibri"/>
          <w:sz w:val="18"/>
          <w:szCs w:val="18"/>
          <w:lang w:eastAsia="en-US"/>
        </w:rPr>
        <w:t>, y compris, s'il y a lieu, les intérêts moratoires ;</w:t>
      </w:r>
    </w:p>
    <w:p w14:paraId="5D1255D0" w14:textId="4FD5A5F5" w:rsidR="008A7F38" w:rsidRPr="00C66C7E" w:rsidRDefault="00B92029"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lastRenderedPageBreak/>
        <w:t>l</w:t>
      </w:r>
      <w:r w:rsidR="008A7F38" w:rsidRPr="00C66C7E">
        <w:rPr>
          <w:rFonts w:ascii="Verdana" w:hAnsi="Verdana" w:cs="Calibri"/>
          <w:sz w:val="18"/>
          <w:szCs w:val="18"/>
        </w:rPr>
        <w:t>e</w:t>
      </w:r>
      <w:proofErr w:type="gramEnd"/>
      <w:r w:rsidR="008A7F38" w:rsidRPr="00C66C7E">
        <w:rPr>
          <w:rFonts w:ascii="Verdana" w:hAnsi="Verdana" w:cs="Calibri"/>
          <w:sz w:val="18"/>
          <w:szCs w:val="18"/>
        </w:rPr>
        <w:t xml:space="preserve"> montant des </w:t>
      </w:r>
      <w:r w:rsidR="008A7F38" w:rsidRPr="00C66C7E">
        <w:rPr>
          <w:rFonts w:ascii="Verdana" w:eastAsia="Calibri" w:hAnsi="Verdana" w:cs="Calibri"/>
          <w:sz w:val="18"/>
          <w:szCs w:val="18"/>
          <w:lang w:eastAsia="en-US"/>
        </w:rPr>
        <w:t xml:space="preserve">dépenses éventuellement engagées par </w:t>
      </w:r>
      <w:r w:rsidR="00211E2F" w:rsidRPr="00C66C7E">
        <w:rPr>
          <w:rFonts w:ascii="Verdana" w:eastAsia="Calibri" w:hAnsi="Verdana" w:cs="Calibri"/>
          <w:sz w:val="18"/>
          <w:szCs w:val="18"/>
          <w:lang w:eastAsia="en-US"/>
        </w:rPr>
        <w:t>le titulaire</w:t>
      </w:r>
      <w:r w:rsidR="008A7F38" w:rsidRPr="00C66C7E">
        <w:rPr>
          <w:rFonts w:ascii="Verdana" w:eastAsia="Calibri" w:hAnsi="Verdana" w:cs="Calibri"/>
          <w:sz w:val="18"/>
          <w:szCs w:val="18"/>
          <w:lang w:eastAsia="en-US"/>
        </w:rPr>
        <w:t xml:space="preserve"> qui sont strictement nécessaires à l'exécution des prestations qui n'ont pas été fournies</w:t>
      </w:r>
      <w:r w:rsidR="00EA3E37" w:rsidRPr="00C66C7E">
        <w:rPr>
          <w:rFonts w:ascii="Verdana" w:eastAsia="Calibri" w:hAnsi="Verdana" w:cs="Calibri"/>
          <w:sz w:val="18"/>
          <w:szCs w:val="18"/>
          <w:lang w:eastAsia="en-US"/>
        </w:rPr>
        <w:t xml:space="preserve"> au pouvoir adjudicateur</w:t>
      </w:r>
      <w:r w:rsidR="008A7F38" w:rsidRPr="00C66C7E">
        <w:rPr>
          <w:rFonts w:ascii="Verdana" w:eastAsia="Calibri" w:hAnsi="Verdana" w:cs="Calibri"/>
          <w:sz w:val="18"/>
          <w:szCs w:val="18"/>
          <w:lang w:eastAsia="en-US"/>
        </w:rPr>
        <w:t xml:space="preserve">, </w:t>
      </w:r>
      <w:r w:rsidR="008A7F38" w:rsidRPr="00C66C7E">
        <w:rPr>
          <w:rFonts w:ascii="Verdana" w:hAnsi="Verdana" w:cs="Calibri"/>
          <w:sz w:val="18"/>
          <w:szCs w:val="18"/>
        </w:rPr>
        <w:t xml:space="preserve">sous réserve de la satisfaction de conditions cumulatives suivantes : </w:t>
      </w:r>
    </w:p>
    <w:p w14:paraId="2373013A" w14:textId="524C8FA1" w:rsidR="008A7F38" w:rsidRPr="00C66C7E" w:rsidRDefault="00B92029" w:rsidP="003500E5">
      <w:pPr>
        <w:pStyle w:val="Default"/>
        <w:numPr>
          <w:ilvl w:val="0"/>
          <w:numId w:val="40"/>
        </w:numPr>
        <w:adjustRightInd/>
        <w:spacing w:after="120" w:line="288" w:lineRule="auto"/>
        <w:jc w:val="both"/>
        <w:rPr>
          <w:rFonts w:ascii="Verdana" w:hAnsi="Verdana"/>
          <w:color w:val="auto"/>
          <w:sz w:val="18"/>
          <w:szCs w:val="18"/>
        </w:rPr>
      </w:pPr>
      <w:proofErr w:type="gramStart"/>
      <w:r w:rsidRPr="00C66C7E">
        <w:rPr>
          <w:rFonts w:ascii="Verdana" w:hAnsi="Verdana"/>
          <w:color w:val="auto"/>
          <w:sz w:val="18"/>
          <w:szCs w:val="18"/>
        </w:rPr>
        <w:t>ces</w:t>
      </w:r>
      <w:proofErr w:type="gramEnd"/>
      <w:r w:rsidRPr="00C66C7E">
        <w:rPr>
          <w:rFonts w:ascii="Verdana" w:hAnsi="Verdana"/>
          <w:color w:val="auto"/>
          <w:sz w:val="18"/>
          <w:szCs w:val="18"/>
        </w:rPr>
        <w:t xml:space="preserve"> </w:t>
      </w:r>
      <w:r w:rsidR="008A7F38" w:rsidRPr="00C66C7E">
        <w:rPr>
          <w:rFonts w:ascii="Verdana" w:hAnsi="Verdana"/>
          <w:color w:val="auto"/>
          <w:sz w:val="18"/>
          <w:szCs w:val="18"/>
        </w:rPr>
        <w:t xml:space="preserve">dépenses n'ont pas été amorties antérieurement ou ne peuvent pas l'être ultérieurement par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dans le cadre d’autres prestations à réaliser pour </w:t>
      </w:r>
      <w:r w:rsidR="00EA3E37" w:rsidRPr="00C66C7E">
        <w:rPr>
          <w:rFonts w:ascii="Verdana" w:hAnsi="Verdana"/>
          <w:color w:val="auto"/>
          <w:sz w:val="18"/>
          <w:szCs w:val="18"/>
        </w:rPr>
        <w:t>le pouvoir adjudicateur</w:t>
      </w:r>
      <w:r w:rsidR="008A7F38" w:rsidRPr="00C66C7E">
        <w:rPr>
          <w:rFonts w:ascii="Verdana" w:hAnsi="Verdana"/>
          <w:color w:val="auto"/>
          <w:sz w:val="18"/>
          <w:szCs w:val="18"/>
        </w:rPr>
        <w:t xml:space="preserve"> ou pour des tiers ; </w:t>
      </w:r>
    </w:p>
    <w:p w14:paraId="0E02E0CB" w14:textId="5E2EF558" w:rsidR="008A7F38" w:rsidRPr="00C66C7E" w:rsidRDefault="00B92029" w:rsidP="003500E5">
      <w:pPr>
        <w:pStyle w:val="Default"/>
        <w:numPr>
          <w:ilvl w:val="0"/>
          <w:numId w:val="40"/>
        </w:numPr>
        <w:adjustRightInd/>
        <w:spacing w:after="120" w:line="288" w:lineRule="auto"/>
        <w:jc w:val="both"/>
        <w:rPr>
          <w:rFonts w:ascii="Verdana" w:hAnsi="Verdana"/>
          <w:color w:val="auto"/>
          <w:sz w:val="18"/>
          <w:szCs w:val="18"/>
        </w:rPr>
      </w:pPr>
      <w:proofErr w:type="gramStart"/>
      <w:r w:rsidRPr="00C66C7E">
        <w:rPr>
          <w:rFonts w:ascii="Verdana" w:hAnsi="Verdana"/>
          <w:color w:val="auto"/>
          <w:sz w:val="18"/>
          <w:szCs w:val="18"/>
        </w:rPr>
        <w:t>ces</w:t>
      </w:r>
      <w:proofErr w:type="gramEnd"/>
      <w:r w:rsidRPr="00C66C7E">
        <w:rPr>
          <w:rFonts w:ascii="Verdana" w:hAnsi="Verdana"/>
          <w:color w:val="auto"/>
          <w:sz w:val="18"/>
          <w:szCs w:val="18"/>
        </w:rPr>
        <w:t xml:space="preserve"> </w:t>
      </w:r>
      <w:r w:rsidR="008A7F38" w:rsidRPr="00C66C7E">
        <w:rPr>
          <w:rFonts w:ascii="Verdana" w:hAnsi="Verdana"/>
          <w:color w:val="auto"/>
          <w:sz w:val="18"/>
          <w:szCs w:val="18"/>
        </w:rPr>
        <w:t xml:space="preserve">dépenses sont externes, raisonnables et strictement nécessaires à l'exécution du </w:t>
      </w:r>
      <w:r w:rsidR="00EA3E37" w:rsidRPr="00C66C7E">
        <w:rPr>
          <w:rFonts w:ascii="Verdana" w:hAnsi="Verdana"/>
          <w:color w:val="auto"/>
          <w:sz w:val="18"/>
          <w:szCs w:val="18"/>
        </w:rPr>
        <w:t>m</w:t>
      </w:r>
      <w:r w:rsidR="009E1C73" w:rsidRPr="00C66C7E">
        <w:rPr>
          <w:rFonts w:ascii="Verdana" w:hAnsi="Verdana"/>
          <w:color w:val="auto"/>
          <w:sz w:val="18"/>
          <w:szCs w:val="18"/>
        </w:rPr>
        <w:t>arché</w:t>
      </w:r>
      <w:r w:rsidR="008A7F38" w:rsidRPr="00C66C7E">
        <w:rPr>
          <w:rFonts w:ascii="Verdana" w:hAnsi="Verdana"/>
          <w:color w:val="auto"/>
          <w:sz w:val="18"/>
          <w:szCs w:val="18"/>
        </w:rPr>
        <w:t> ;</w:t>
      </w:r>
    </w:p>
    <w:p w14:paraId="1F76939B" w14:textId="4A871359" w:rsidR="008A7F38" w:rsidRPr="00C66C7E" w:rsidRDefault="00B92029" w:rsidP="003500E5">
      <w:pPr>
        <w:pStyle w:val="Default"/>
        <w:numPr>
          <w:ilvl w:val="0"/>
          <w:numId w:val="40"/>
        </w:numPr>
        <w:adjustRightInd/>
        <w:spacing w:after="120" w:line="288" w:lineRule="auto"/>
        <w:jc w:val="both"/>
        <w:rPr>
          <w:rFonts w:ascii="Verdana" w:hAnsi="Verdana"/>
          <w:color w:val="auto"/>
          <w:sz w:val="18"/>
          <w:szCs w:val="18"/>
        </w:rPr>
      </w:pPr>
      <w:proofErr w:type="gramStart"/>
      <w:r w:rsidRPr="00C66C7E">
        <w:rPr>
          <w:rFonts w:ascii="Verdana" w:hAnsi="Verdana"/>
          <w:color w:val="auto"/>
          <w:sz w:val="18"/>
          <w:szCs w:val="18"/>
        </w:rPr>
        <w:t>elles</w:t>
      </w:r>
      <w:proofErr w:type="gramEnd"/>
      <w:r w:rsidRPr="00C66C7E">
        <w:rPr>
          <w:rFonts w:ascii="Verdana" w:hAnsi="Verdana"/>
          <w:color w:val="auto"/>
          <w:sz w:val="18"/>
          <w:szCs w:val="18"/>
        </w:rPr>
        <w:t xml:space="preserve"> </w:t>
      </w:r>
      <w:r w:rsidR="008A7F38" w:rsidRPr="00C66C7E">
        <w:rPr>
          <w:rFonts w:ascii="Verdana" w:hAnsi="Verdana"/>
          <w:color w:val="auto"/>
          <w:sz w:val="18"/>
          <w:szCs w:val="18"/>
        </w:rPr>
        <w:t xml:space="preserve">n’ont pas été prises en compte dans le montant éventuellement déjà versé (avance, acompte, règlement partiel définitif et solde notamment) ; </w:t>
      </w:r>
    </w:p>
    <w:p w14:paraId="23095C34" w14:textId="391165F0" w:rsidR="008A7F38" w:rsidRPr="00C66C7E" w:rsidRDefault="00B92029" w:rsidP="003500E5">
      <w:pPr>
        <w:pStyle w:val="Default"/>
        <w:numPr>
          <w:ilvl w:val="0"/>
          <w:numId w:val="40"/>
        </w:numPr>
        <w:adjustRightInd/>
        <w:spacing w:after="120" w:line="288" w:lineRule="auto"/>
        <w:jc w:val="both"/>
        <w:rPr>
          <w:rFonts w:ascii="Verdana" w:hAnsi="Verdana"/>
          <w:color w:val="auto"/>
          <w:sz w:val="18"/>
          <w:szCs w:val="18"/>
        </w:rPr>
      </w:pPr>
      <w:proofErr w:type="gramStart"/>
      <w:r w:rsidRPr="00C66C7E">
        <w:rPr>
          <w:rFonts w:ascii="Verdana" w:hAnsi="Verdana"/>
          <w:color w:val="auto"/>
          <w:sz w:val="18"/>
          <w:szCs w:val="18"/>
        </w:rPr>
        <w:t>le</w:t>
      </w:r>
      <w:proofErr w:type="gramEnd"/>
      <w:r w:rsidRPr="00C66C7E">
        <w:rPr>
          <w:rFonts w:ascii="Verdana" w:hAnsi="Verdana"/>
          <w:color w:val="auto"/>
          <w:sz w:val="18"/>
          <w:szCs w:val="18"/>
        </w:rPr>
        <w:t xml:space="preserve"> </w:t>
      </w:r>
      <w:r w:rsidR="00211E2F" w:rsidRPr="00C66C7E">
        <w:rPr>
          <w:rFonts w:ascii="Verdana" w:hAnsi="Verdana"/>
          <w:color w:val="auto"/>
          <w:sz w:val="18"/>
          <w:szCs w:val="18"/>
        </w:rPr>
        <w:t>titulaire</w:t>
      </w:r>
      <w:r w:rsidR="008A7F38" w:rsidRPr="00C66C7E">
        <w:rPr>
          <w:rFonts w:ascii="Verdana" w:hAnsi="Verdana"/>
          <w:color w:val="auto"/>
          <w:sz w:val="18"/>
          <w:szCs w:val="18"/>
        </w:rPr>
        <w:t xml:space="preserve"> apporte la preuve de ces dépenses et accepte de se soumettre et faciliter les inspections ou audits, librement décidés par </w:t>
      </w:r>
      <w:r w:rsidR="00EA3E37" w:rsidRPr="00C66C7E">
        <w:rPr>
          <w:rFonts w:ascii="Verdana" w:hAnsi="Verdana"/>
          <w:color w:val="auto"/>
          <w:sz w:val="18"/>
          <w:szCs w:val="18"/>
        </w:rPr>
        <w:t>le pouvoir adjudicateur concerné</w:t>
      </w:r>
      <w:r w:rsidR="008A7F38" w:rsidRPr="00C66C7E">
        <w:rPr>
          <w:rFonts w:ascii="Verdana" w:hAnsi="Verdana"/>
          <w:color w:val="auto"/>
          <w:sz w:val="18"/>
          <w:szCs w:val="18"/>
        </w:rPr>
        <w:t xml:space="preserve"> </w:t>
      </w:r>
      <w:r w:rsidR="00077578">
        <w:rPr>
          <w:rFonts w:ascii="Verdana" w:hAnsi="Verdana"/>
          <w:color w:val="auto"/>
          <w:sz w:val="18"/>
          <w:szCs w:val="18"/>
        </w:rPr>
        <w:t xml:space="preserve">et </w:t>
      </w:r>
      <w:r w:rsidR="008A7F38" w:rsidRPr="00C66C7E">
        <w:rPr>
          <w:rFonts w:ascii="Verdana" w:hAnsi="Verdana"/>
          <w:color w:val="auto"/>
          <w:sz w:val="18"/>
          <w:szCs w:val="18"/>
        </w:rPr>
        <w:t>réalisés par ce derni</w:t>
      </w:r>
      <w:r w:rsidR="00077578">
        <w:rPr>
          <w:rFonts w:ascii="Verdana" w:hAnsi="Verdana"/>
          <w:color w:val="auto"/>
          <w:sz w:val="18"/>
          <w:szCs w:val="18"/>
        </w:rPr>
        <w:t>er</w:t>
      </w:r>
      <w:r w:rsidR="008A7F38" w:rsidRPr="00C66C7E">
        <w:rPr>
          <w:rFonts w:ascii="Verdana" w:hAnsi="Verdana"/>
          <w:color w:val="auto"/>
          <w:sz w:val="18"/>
          <w:szCs w:val="18"/>
        </w:rPr>
        <w:t xml:space="preserve"> ou tout organisme désigné par </w:t>
      </w:r>
      <w:r w:rsidR="00077578">
        <w:rPr>
          <w:rFonts w:ascii="Verdana" w:hAnsi="Verdana"/>
          <w:color w:val="auto"/>
          <w:sz w:val="18"/>
          <w:szCs w:val="18"/>
        </w:rPr>
        <w:t>lui</w:t>
      </w:r>
      <w:r w:rsidR="008A7F38" w:rsidRPr="00C66C7E">
        <w:rPr>
          <w:rFonts w:ascii="Verdana" w:hAnsi="Verdana"/>
          <w:color w:val="auto"/>
          <w:sz w:val="18"/>
          <w:szCs w:val="18"/>
        </w:rPr>
        <w:t xml:space="preserve"> (sous réserve d’informer préalablement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destinés à vérifier la documentation fournie par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 </w:t>
      </w:r>
    </w:p>
    <w:p w14:paraId="392307E4" w14:textId="43A303F0" w:rsidR="008A7F38" w:rsidRPr="00C66C7E" w:rsidRDefault="00B92029" w:rsidP="003500E5">
      <w:pPr>
        <w:pStyle w:val="Default"/>
        <w:numPr>
          <w:ilvl w:val="0"/>
          <w:numId w:val="40"/>
        </w:numPr>
        <w:adjustRightInd/>
        <w:spacing w:line="288" w:lineRule="auto"/>
        <w:jc w:val="both"/>
        <w:rPr>
          <w:rFonts w:ascii="Verdana" w:hAnsi="Verdana"/>
          <w:color w:val="auto"/>
          <w:sz w:val="18"/>
          <w:szCs w:val="18"/>
        </w:rPr>
      </w:pPr>
      <w:proofErr w:type="gramStart"/>
      <w:r w:rsidRPr="00C66C7E">
        <w:rPr>
          <w:rFonts w:ascii="Verdana" w:hAnsi="Verdana"/>
          <w:color w:val="auto"/>
          <w:sz w:val="18"/>
          <w:szCs w:val="18"/>
        </w:rPr>
        <w:t>afin</w:t>
      </w:r>
      <w:proofErr w:type="gramEnd"/>
      <w:r w:rsidRPr="00C66C7E">
        <w:rPr>
          <w:rFonts w:ascii="Verdana" w:hAnsi="Verdana"/>
          <w:color w:val="auto"/>
          <w:sz w:val="18"/>
          <w:szCs w:val="18"/>
        </w:rPr>
        <w:t xml:space="preserve"> </w:t>
      </w:r>
      <w:r w:rsidR="008A7F38" w:rsidRPr="00C66C7E">
        <w:rPr>
          <w:rFonts w:ascii="Verdana" w:hAnsi="Verdana"/>
          <w:color w:val="auto"/>
          <w:sz w:val="18"/>
          <w:szCs w:val="18"/>
        </w:rPr>
        <w:t xml:space="preserve">de limiter les frais d’annulation auxquels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est exposé auprès des prestataires, fournisseurs et sous-traitants auxquels il aura fait appel pour les seuls besoins de l’exécution du </w:t>
      </w:r>
      <w:r w:rsidR="00EA3E37" w:rsidRPr="00C66C7E">
        <w:rPr>
          <w:rFonts w:ascii="Verdana" w:hAnsi="Verdana"/>
          <w:color w:val="auto"/>
          <w:sz w:val="18"/>
          <w:szCs w:val="18"/>
        </w:rPr>
        <w:t>m</w:t>
      </w:r>
      <w:r w:rsidR="009E1C73" w:rsidRPr="00C66C7E">
        <w:rPr>
          <w:rFonts w:ascii="Verdana" w:hAnsi="Verdana"/>
          <w:color w:val="auto"/>
          <w:sz w:val="18"/>
          <w:szCs w:val="18"/>
        </w:rPr>
        <w:t>arché</w:t>
      </w:r>
      <w:r w:rsidR="008A7F38" w:rsidRPr="00C66C7E">
        <w:rPr>
          <w:rFonts w:ascii="Verdana" w:hAnsi="Verdana"/>
          <w:color w:val="auto"/>
          <w:sz w:val="18"/>
          <w:szCs w:val="18"/>
        </w:rPr>
        <w:t xml:space="preserve">,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fera ses meilleurs efforts, pour faire accepter auxdits prestataires, fournisseurs et sous-traitants les conditions d’annulations prévues par la présente clause, et ce sous réserve que les termes définis dans ces conditions d’annulation leur soient opposables. A la demande </w:t>
      </w:r>
      <w:r w:rsidR="00EA3E37" w:rsidRPr="00C66C7E">
        <w:rPr>
          <w:rFonts w:ascii="Verdana" w:hAnsi="Verdana"/>
          <w:color w:val="auto"/>
          <w:sz w:val="18"/>
          <w:szCs w:val="18"/>
        </w:rPr>
        <w:t>du pouvoir adjudicateur</w:t>
      </w:r>
      <w:r w:rsidR="008A7F38" w:rsidRPr="00C66C7E">
        <w:rPr>
          <w:rFonts w:ascii="Verdana" w:hAnsi="Verdana"/>
          <w:color w:val="auto"/>
          <w:sz w:val="18"/>
          <w:szCs w:val="18"/>
        </w:rPr>
        <w:t xml:space="preserve">, </w:t>
      </w:r>
      <w:r w:rsidR="00211E2F" w:rsidRPr="00C66C7E">
        <w:rPr>
          <w:rFonts w:ascii="Verdana" w:hAnsi="Verdana"/>
          <w:color w:val="auto"/>
          <w:sz w:val="18"/>
          <w:szCs w:val="18"/>
        </w:rPr>
        <w:t>le titulaire</w:t>
      </w:r>
      <w:r w:rsidR="008A7F38" w:rsidRPr="00C66C7E">
        <w:rPr>
          <w:rFonts w:ascii="Verdana" w:hAnsi="Verdana"/>
          <w:color w:val="auto"/>
          <w:sz w:val="18"/>
          <w:szCs w:val="18"/>
        </w:rPr>
        <w:t xml:space="preserve"> justifiera avoir engagé cette démarche auprès des tiers précités, par tous moyens appropriés.</w:t>
      </w:r>
    </w:p>
    <w:p w14:paraId="63C6EF99" w14:textId="1D0C3A49" w:rsidR="008A7F38" w:rsidRPr="00C66C7E" w:rsidRDefault="008A7F38" w:rsidP="003500E5">
      <w:pPr>
        <w:pStyle w:val="NormalWeb"/>
        <w:keepNext/>
        <w:keepLines/>
        <w:shd w:val="clear" w:color="auto" w:fill="FFFFFF"/>
        <w:spacing w:line="288" w:lineRule="auto"/>
        <w:ind w:firstLine="360"/>
        <w:jc w:val="both"/>
        <w:rPr>
          <w:rFonts w:ascii="Verdana" w:eastAsia="Calibri" w:hAnsi="Verdana" w:cs="Calibri"/>
          <w:sz w:val="18"/>
          <w:szCs w:val="18"/>
          <w:lang w:eastAsia="en-US"/>
        </w:rPr>
      </w:pPr>
      <w:r w:rsidRPr="00C66C7E">
        <w:rPr>
          <w:rFonts w:ascii="Verdana" w:eastAsia="Calibri" w:hAnsi="Verdana" w:cs="Calibri"/>
          <w:sz w:val="18"/>
          <w:szCs w:val="18"/>
          <w:lang w:eastAsia="en-US"/>
        </w:rPr>
        <w:t xml:space="preserve">Au débit du </w:t>
      </w:r>
      <w:r w:rsidR="00EA3E37" w:rsidRPr="00C66C7E">
        <w:rPr>
          <w:rFonts w:ascii="Verdana" w:eastAsia="Calibri" w:hAnsi="Verdana" w:cs="Calibri"/>
          <w:sz w:val="18"/>
          <w:szCs w:val="18"/>
          <w:lang w:eastAsia="en-US"/>
        </w:rPr>
        <w:t>ti</w:t>
      </w:r>
      <w:r w:rsidR="00C271E6" w:rsidRPr="00C66C7E">
        <w:rPr>
          <w:rFonts w:ascii="Verdana" w:eastAsia="Calibri" w:hAnsi="Verdana" w:cs="Calibri"/>
          <w:sz w:val="18"/>
          <w:szCs w:val="18"/>
          <w:lang w:eastAsia="en-US"/>
        </w:rPr>
        <w:t>tulaire</w:t>
      </w:r>
      <w:r w:rsidRPr="00C66C7E">
        <w:rPr>
          <w:rFonts w:ascii="Verdana" w:eastAsia="Calibri" w:hAnsi="Verdana" w:cs="Calibri"/>
          <w:sz w:val="18"/>
          <w:szCs w:val="18"/>
          <w:lang w:eastAsia="en-US"/>
        </w:rPr>
        <w:t xml:space="preserve"> :</w:t>
      </w:r>
    </w:p>
    <w:p w14:paraId="61E2AF53" w14:textId="5FDAE0C2" w:rsidR="008A7F38" w:rsidRPr="00C66C7E" w:rsidRDefault="00B92029" w:rsidP="003500E5">
      <w:pPr>
        <w:pStyle w:val="NormalWeb"/>
        <w:keepNext/>
        <w:keepLines/>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eastAsia="Calibri" w:hAnsi="Verdana" w:cs="Calibri"/>
          <w:sz w:val="18"/>
          <w:szCs w:val="18"/>
          <w:lang w:eastAsia="en-US"/>
        </w:rPr>
        <w:t>le</w:t>
      </w:r>
      <w:proofErr w:type="gramEnd"/>
      <w:r w:rsidRPr="00C66C7E">
        <w:rPr>
          <w:rFonts w:ascii="Verdana" w:eastAsia="Calibri" w:hAnsi="Verdana" w:cs="Calibri"/>
          <w:sz w:val="18"/>
          <w:szCs w:val="18"/>
          <w:lang w:eastAsia="en-US"/>
        </w:rPr>
        <w:t xml:space="preserve"> </w:t>
      </w:r>
      <w:r w:rsidR="008A7F38" w:rsidRPr="00C66C7E">
        <w:rPr>
          <w:rFonts w:ascii="Verdana" w:hAnsi="Verdana" w:cs="Calibri"/>
          <w:sz w:val="18"/>
          <w:szCs w:val="18"/>
        </w:rPr>
        <w:t>montant des sommes versées à titre d'avance, d'acompte, de règlement partiel définitif et de solde ;</w:t>
      </w:r>
    </w:p>
    <w:p w14:paraId="506CEED3" w14:textId="6AED52C2" w:rsidR="008A7F38" w:rsidRPr="00C66C7E" w:rsidRDefault="00B92029"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t>la</w:t>
      </w:r>
      <w:proofErr w:type="gramEnd"/>
      <w:r w:rsidRPr="00C66C7E">
        <w:rPr>
          <w:rFonts w:ascii="Verdana" w:hAnsi="Verdana" w:cs="Calibri"/>
          <w:sz w:val="18"/>
          <w:szCs w:val="18"/>
        </w:rPr>
        <w:t xml:space="preserve"> </w:t>
      </w:r>
      <w:r w:rsidR="008A7F38" w:rsidRPr="00C66C7E">
        <w:rPr>
          <w:rFonts w:ascii="Verdana" w:hAnsi="Verdana" w:cs="Calibri"/>
          <w:sz w:val="18"/>
          <w:szCs w:val="18"/>
        </w:rPr>
        <w:t xml:space="preserve">valeur, fixée par le </w:t>
      </w:r>
      <w:r w:rsidR="00EA3E37" w:rsidRPr="00C66C7E">
        <w:rPr>
          <w:rFonts w:ascii="Verdana" w:hAnsi="Verdana" w:cs="Calibri"/>
          <w:sz w:val="18"/>
          <w:szCs w:val="18"/>
        </w:rPr>
        <w:t>m</w:t>
      </w:r>
      <w:r w:rsidR="009E1C73" w:rsidRPr="00C66C7E">
        <w:rPr>
          <w:rFonts w:ascii="Verdana" w:hAnsi="Verdana" w:cs="Calibri"/>
          <w:sz w:val="18"/>
          <w:szCs w:val="18"/>
        </w:rPr>
        <w:t>arché</w:t>
      </w:r>
      <w:r w:rsidR="008A7F38" w:rsidRPr="00C66C7E">
        <w:rPr>
          <w:rFonts w:ascii="Verdana" w:hAnsi="Verdana" w:cs="Calibri"/>
          <w:sz w:val="18"/>
          <w:szCs w:val="18"/>
        </w:rPr>
        <w:t xml:space="preserve"> et ses avenants éventuels, des moyens confiés au </w:t>
      </w:r>
      <w:r w:rsidR="008F1DBD" w:rsidRPr="00C66C7E">
        <w:rPr>
          <w:rFonts w:ascii="Verdana" w:hAnsi="Verdana" w:cs="Calibri"/>
          <w:sz w:val="18"/>
          <w:szCs w:val="18"/>
        </w:rPr>
        <w:t>t</w:t>
      </w:r>
      <w:r w:rsidR="00C271E6" w:rsidRPr="00C66C7E">
        <w:rPr>
          <w:rFonts w:ascii="Verdana" w:hAnsi="Verdana" w:cs="Calibri"/>
          <w:sz w:val="18"/>
          <w:szCs w:val="18"/>
        </w:rPr>
        <w:t>itulaire</w:t>
      </w:r>
      <w:r w:rsidR="008A7F38" w:rsidRPr="00C66C7E">
        <w:rPr>
          <w:rFonts w:ascii="Verdana" w:hAnsi="Verdana" w:cs="Calibri"/>
          <w:sz w:val="18"/>
          <w:szCs w:val="18"/>
        </w:rPr>
        <w:t xml:space="preserve"> que celui-ci ne peut restituer, ainsi que la valeur de reprise des moyens que </w:t>
      </w:r>
      <w:r w:rsidR="008F1DBD" w:rsidRPr="00C66C7E">
        <w:rPr>
          <w:rFonts w:ascii="Verdana" w:hAnsi="Verdana" w:cs="Calibri"/>
          <w:sz w:val="18"/>
          <w:szCs w:val="18"/>
        </w:rPr>
        <w:t>le pouvoir adjudicateur</w:t>
      </w:r>
      <w:r w:rsidR="008A7F38" w:rsidRPr="00C66C7E">
        <w:rPr>
          <w:rFonts w:ascii="Verdana" w:hAnsi="Verdana" w:cs="Calibri"/>
          <w:sz w:val="18"/>
          <w:szCs w:val="18"/>
        </w:rPr>
        <w:t xml:space="preserve"> cède à l'amiable au </w:t>
      </w:r>
      <w:r w:rsidR="004D2BA0" w:rsidRPr="00C66C7E">
        <w:rPr>
          <w:rFonts w:ascii="Verdana" w:hAnsi="Verdana" w:cs="Calibri"/>
          <w:sz w:val="18"/>
          <w:szCs w:val="18"/>
        </w:rPr>
        <w:t>t</w:t>
      </w:r>
      <w:r w:rsidR="00C271E6" w:rsidRPr="00C66C7E">
        <w:rPr>
          <w:rFonts w:ascii="Verdana" w:hAnsi="Verdana" w:cs="Calibri"/>
          <w:sz w:val="18"/>
          <w:szCs w:val="18"/>
        </w:rPr>
        <w:t>itulaire</w:t>
      </w:r>
      <w:r w:rsidR="008A7F38" w:rsidRPr="00C66C7E">
        <w:rPr>
          <w:rFonts w:ascii="Verdana" w:hAnsi="Verdana" w:cs="Calibri"/>
          <w:sz w:val="18"/>
          <w:szCs w:val="18"/>
        </w:rPr>
        <w:t xml:space="preserve"> ;</w:t>
      </w:r>
    </w:p>
    <w:p w14:paraId="7E12EF2A" w14:textId="6B806F71" w:rsidR="008A7F38" w:rsidRPr="00C66C7E" w:rsidRDefault="00B92029"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t>les</w:t>
      </w:r>
      <w:proofErr w:type="gramEnd"/>
      <w:r w:rsidRPr="00C66C7E">
        <w:rPr>
          <w:rFonts w:ascii="Verdana" w:hAnsi="Verdana" w:cs="Calibri"/>
          <w:sz w:val="18"/>
          <w:szCs w:val="18"/>
        </w:rPr>
        <w:t xml:space="preserve"> </w:t>
      </w:r>
      <w:r w:rsidR="008A7F38" w:rsidRPr="00C66C7E">
        <w:rPr>
          <w:rFonts w:ascii="Verdana" w:hAnsi="Verdana" w:cs="Calibri"/>
          <w:sz w:val="18"/>
          <w:szCs w:val="18"/>
        </w:rPr>
        <w:t xml:space="preserve">sommes dues par </w:t>
      </w:r>
      <w:r w:rsidR="00211E2F" w:rsidRPr="00C66C7E">
        <w:rPr>
          <w:rFonts w:ascii="Verdana" w:hAnsi="Verdana" w:cs="Calibri"/>
          <w:sz w:val="18"/>
          <w:szCs w:val="18"/>
        </w:rPr>
        <w:t>le titulaire</w:t>
      </w:r>
      <w:r w:rsidR="008A7F38" w:rsidRPr="00C66C7E">
        <w:rPr>
          <w:rFonts w:ascii="Verdana" w:hAnsi="Verdana" w:cs="Calibri"/>
          <w:sz w:val="18"/>
          <w:szCs w:val="18"/>
        </w:rPr>
        <w:t xml:space="preserve"> </w:t>
      </w:r>
      <w:r w:rsidR="008F1DBD" w:rsidRPr="00C66C7E">
        <w:rPr>
          <w:rFonts w:ascii="Verdana" w:hAnsi="Verdana" w:cs="Calibri"/>
          <w:sz w:val="18"/>
          <w:szCs w:val="18"/>
        </w:rPr>
        <w:t xml:space="preserve">au pouvoir adjudicateur </w:t>
      </w:r>
      <w:r w:rsidR="008A7F38" w:rsidRPr="00C66C7E">
        <w:rPr>
          <w:rFonts w:ascii="Verdana" w:hAnsi="Verdana" w:cs="Calibri"/>
          <w:sz w:val="18"/>
          <w:szCs w:val="18"/>
        </w:rPr>
        <w:t xml:space="preserve">à la date de prise d’effet de résiliation; </w:t>
      </w:r>
    </w:p>
    <w:p w14:paraId="376E0848" w14:textId="6FBC3AA2" w:rsidR="008A7F38" w:rsidRPr="00C66C7E" w:rsidRDefault="00524C7E" w:rsidP="003500E5">
      <w:pPr>
        <w:pStyle w:val="NormalWeb"/>
        <w:numPr>
          <w:ilvl w:val="0"/>
          <w:numId w:val="39"/>
        </w:numPr>
        <w:shd w:val="clear" w:color="auto" w:fill="FFFFFF"/>
        <w:spacing w:before="0" w:beforeAutospacing="0" w:after="0" w:afterAutospacing="0" w:line="288" w:lineRule="auto"/>
        <w:ind w:left="720"/>
        <w:jc w:val="both"/>
        <w:rPr>
          <w:rFonts w:ascii="Verdana" w:hAnsi="Verdana" w:cs="Calibri"/>
          <w:sz w:val="18"/>
          <w:szCs w:val="18"/>
        </w:rPr>
      </w:pPr>
      <w:proofErr w:type="gramStart"/>
      <w:r>
        <w:rPr>
          <w:rFonts w:ascii="Verdana" w:hAnsi="Verdana" w:cs="Calibri"/>
          <w:sz w:val="18"/>
          <w:szCs w:val="18"/>
        </w:rPr>
        <w:t>l</w:t>
      </w:r>
      <w:r w:rsidR="008A7F38" w:rsidRPr="00C66C7E">
        <w:rPr>
          <w:rFonts w:ascii="Verdana" w:hAnsi="Verdana" w:cs="Calibri"/>
          <w:sz w:val="18"/>
          <w:szCs w:val="18"/>
        </w:rPr>
        <w:t>es</w:t>
      </w:r>
      <w:proofErr w:type="gramEnd"/>
      <w:r w:rsidR="008A7F38" w:rsidRPr="00C66C7E">
        <w:rPr>
          <w:rFonts w:ascii="Verdana" w:hAnsi="Verdana" w:cs="Calibri"/>
          <w:sz w:val="18"/>
          <w:szCs w:val="18"/>
        </w:rPr>
        <w:t xml:space="preserve"> indemnités des polices d’assurances perçues ou à percevoir par </w:t>
      </w:r>
      <w:r w:rsidR="00211E2F" w:rsidRPr="00C66C7E">
        <w:rPr>
          <w:rFonts w:ascii="Verdana" w:hAnsi="Verdana" w:cs="Calibri"/>
          <w:sz w:val="18"/>
          <w:szCs w:val="18"/>
        </w:rPr>
        <w:t>le titulaire</w:t>
      </w:r>
      <w:r w:rsidR="008A7F38" w:rsidRPr="00C66C7E">
        <w:rPr>
          <w:rFonts w:ascii="Verdana" w:hAnsi="Verdana" w:cs="Calibri"/>
          <w:sz w:val="18"/>
          <w:szCs w:val="18"/>
        </w:rPr>
        <w:t xml:space="preserve">, étant précisé que </w:t>
      </w:r>
      <w:r w:rsidR="00211E2F" w:rsidRPr="00C66C7E">
        <w:rPr>
          <w:rFonts w:ascii="Verdana" w:hAnsi="Verdana" w:cs="Calibri"/>
          <w:sz w:val="18"/>
          <w:szCs w:val="18"/>
        </w:rPr>
        <w:t>le titulaire</w:t>
      </w:r>
      <w:r w:rsidR="008A7F38" w:rsidRPr="00C66C7E">
        <w:rPr>
          <w:rFonts w:ascii="Verdana" w:hAnsi="Verdana" w:cs="Calibri"/>
          <w:sz w:val="18"/>
          <w:szCs w:val="18"/>
        </w:rPr>
        <w:t xml:space="preserve"> s’engage à justifier à première demande d</w:t>
      </w:r>
      <w:r w:rsidR="008F1DBD" w:rsidRPr="00C66C7E">
        <w:rPr>
          <w:rFonts w:ascii="Verdana" w:hAnsi="Verdana" w:cs="Calibri"/>
          <w:sz w:val="18"/>
          <w:szCs w:val="18"/>
        </w:rPr>
        <w:t xml:space="preserve">u pouvoir adjudicateur </w:t>
      </w:r>
      <w:r w:rsidR="008A7F38" w:rsidRPr="00C66C7E">
        <w:rPr>
          <w:rFonts w:ascii="Verdana" w:hAnsi="Verdana" w:cs="Calibri"/>
          <w:sz w:val="18"/>
          <w:szCs w:val="18"/>
        </w:rPr>
        <w:t>les montants en question.</w:t>
      </w:r>
    </w:p>
    <w:p w14:paraId="5C3BF035" w14:textId="77777777" w:rsidR="00AB62E4" w:rsidRPr="00C66C7E" w:rsidRDefault="00AB62E4" w:rsidP="003500E5">
      <w:pPr>
        <w:pStyle w:val="NormalWeb"/>
        <w:shd w:val="clear" w:color="auto" w:fill="FFFFFF"/>
        <w:spacing w:before="0" w:beforeAutospacing="0" w:after="0" w:afterAutospacing="0" w:line="288" w:lineRule="auto"/>
        <w:ind w:left="720"/>
        <w:jc w:val="both"/>
        <w:rPr>
          <w:rFonts w:ascii="Verdana" w:hAnsi="Verdana" w:cs="Calibri"/>
          <w:sz w:val="18"/>
          <w:szCs w:val="18"/>
        </w:rPr>
      </w:pPr>
    </w:p>
    <w:p w14:paraId="2E6A05C2" w14:textId="729DE962" w:rsidR="008A7F38" w:rsidRPr="00C66C7E" w:rsidRDefault="008A7F38" w:rsidP="003500E5">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283" w:hanging="357"/>
        <w:jc w:val="both"/>
        <w:rPr>
          <w:rFonts w:ascii="Verdana" w:eastAsia="Calibri" w:hAnsi="Verdana" w:cs="Calibri"/>
          <w:sz w:val="18"/>
          <w:szCs w:val="18"/>
        </w:rPr>
      </w:pPr>
      <w:r w:rsidRPr="00C66C7E">
        <w:rPr>
          <w:rFonts w:ascii="Verdana" w:hAnsi="Verdana" w:cs="Calibri"/>
          <w:sz w:val="18"/>
          <w:szCs w:val="18"/>
        </w:rPr>
        <w:t xml:space="preserve">Pour les cas de résiliation prévues </w:t>
      </w:r>
      <w:r w:rsidR="0055594A" w:rsidRPr="00C66C7E">
        <w:rPr>
          <w:rFonts w:ascii="Verdana" w:hAnsi="Verdana" w:cs="Calibri"/>
          <w:sz w:val="18"/>
          <w:szCs w:val="18"/>
        </w:rPr>
        <w:t>au présent CCAP</w:t>
      </w:r>
      <w:r w:rsidRPr="00C66C7E">
        <w:rPr>
          <w:rFonts w:ascii="Verdana" w:hAnsi="Verdana" w:cs="Calibri"/>
          <w:sz w:val="18"/>
          <w:szCs w:val="18"/>
        </w:rPr>
        <w:t xml:space="preserve">, </w:t>
      </w:r>
      <w:r w:rsidRPr="00C66C7E">
        <w:rPr>
          <w:rFonts w:ascii="Verdana" w:eastAsia="Calibri" w:hAnsi="Verdana" w:cs="Calibri"/>
          <w:sz w:val="18"/>
          <w:szCs w:val="18"/>
        </w:rPr>
        <w:t xml:space="preserve">les </w:t>
      </w:r>
      <w:r w:rsidR="00B92029" w:rsidRPr="00C66C7E">
        <w:rPr>
          <w:rFonts w:ascii="Verdana" w:eastAsia="Calibri" w:hAnsi="Verdana" w:cs="Calibri"/>
          <w:sz w:val="18"/>
          <w:szCs w:val="18"/>
        </w:rPr>
        <w:t>p</w:t>
      </w:r>
      <w:r w:rsidRPr="00C66C7E">
        <w:rPr>
          <w:rFonts w:ascii="Verdana" w:eastAsia="Calibri" w:hAnsi="Verdana" w:cs="Calibri"/>
          <w:sz w:val="18"/>
          <w:szCs w:val="18"/>
        </w:rPr>
        <w:t>arties procéderont au décompte de résiliation de la manière suivante :</w:t>
      </w:r>
    </w:p>
    <w:p w14:paraId="346BB1C7" w14:textId="0523FF64" w:rsidR="008A7F38" w:rsidRPr="00C66C7E" w:rsidRDefault="008A7F38" w:rsidP="003500E5">
      <w:pPr>
        <w:pStyle w:val="NormalWeb"/>
        <w:keepNext/>
        <w:keepLines/>
        <w:shd w:val="clear" w:color="auto" w:fill="FFFFFF"/>
        <w:spacing w:line="288" w:lineRule="auto"/>
        <w:ind w:firstLine="360"/>
        <w:jc w:val="both"/>
        <w:rPr>
          <w:rFonts w:ascii="Verdana" w:eastAsia="Calibri" w:hAnsi="Verdana" w:cs="Calibri"/>
          <w:sz w:val="18"/>
          <w:szCs w:val="18"/>
          <w:lang w:eastAsia="en-US"/>
        </w:rPr>
      </w:pPr>
      <w:r w:rsidRPr="00C66C7E">
        <w:rPr>
          <w:rFonts w:ascii="Verdana" w:eastAsia="Calibri" w:hAnsi="Verdana" w:cs="Calibri"/>
          <w:sz w:val="18"/>
          <w:szCs w:val="18"/>
          <w:lang w:eastAsia="en-US"/>
        </w:rPr>
        <w:t xml:space="preserve">Au crédit du </w:t>
      </w:r>
      <w:r w:rsidR="008F1DBD" w:rsidRPr="00C66C7E">
        <w:rPr>
          <w:rFonts w:ascii="Verdana" w:eastAsia="Calibri" w:hAnsi="Verdana" w:cs="Calibri"/>
          <w:sz w:val="18"/>
          <w:szCs w:val="18"/>
          <w:lang w:eastAsia="en-US"/>
        </w:rPr>
        <w:t>t</w:t>
      </w:r>
      <w:r w:rsidR="00C271E6" w:rsidRPr="00C66C7E">
        <w:rPr>
          <w:rFonts w:ascii="Verdana" w:eastAsia="Calibri" w:hAnsi="Verdana" w:cs="Calibri"/>
          <w:sz w:val="18"/>
          <w:szCs w:val="18"/>
          <w:lang w:eastAsia="en-US"/>
        </w:rPr>
        <w:t>itulaire</w:t>
      </w:r>
      <w:r w:rsidRPr="00C66C7E">
        <w:rPr>
          <w:rFonts w:ascii="Verdana" w:eastAsia="Calibri" w:hAnsi="Verdana" w:cs="Calibri"/>
          <w:sz w:val="18"/>
          <w:szCs w:val="18"/>
          <w:lang w:eastAsia="en-US"/>
        </w:rPr>
        <w:t xml:space="preserve"> :</w:t>
      </w:r>
    </w:p>
    <w:p w14:paraId="228FF204" w14:textId="66EECD53" w:rsidR="008A7F38" w:rsidRPr="00C66C7E" w:rsidRDefault="008A7F38"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t>la</w:t>
      </w:r>
      <w:proofErr w:type="gramEnd"/>
      <w:r w:rsidRPr="00C66C7E">
        <w:rPr>
          <w:rFonts w:ascii="Verdana" w:hAnsi="Verdana" w:cs="Calibri"/>
          <w:sz w:val="18"/>
          <w:szCs w:val="18"/>
        </w:rPr>
        <w:t xml:space="preserve"> valeur contractuelle des prestations </w:t>
      </w:r>
      <w:r w:rsidRPr="00C66C7E">
        <w:rPr>
          <w:rFonts w:ascii="Verdana" w:eastAsia="Calibri" w:hAnsi="Verdana" w:cs="Calibri"/>
          <w:sz w:val="18"/>
          <w:szCs w:val="18"/>
          <w:lang w:eastAsia="en-US"/>
        </w:rPr>
        <w:t xml:space="preserve">reçues et réceptionnées par </w:t>
      </w:r>
      <w:r w:rsidR="008F1DBD" w:rsidRPr="00C66C7E">
        <w:rPr>
          <w:rFonts w:ascii="Verdana" w:eastAsia="Calibri" w:hAnsi="Verdana" w:cs="Calibri"/>
          <w:sz w:val="18"/>
          <w:szCs w:val="18"/>
          <w:lang w:eastAsia="en-US"/>
        </w:rPr>
        <w:t>le pouvoir adjudicateur</w:t>
      </w:r>
      <w:r w:rsidRPr="00C66C7E">
        <w:rPr>
          <w:rFonts w:ascii="Verdana" w:eastAsia="Calibri" w:hAnsi="Verdana" w:cs="Calibri"/>
          <w:sz w:val="18"/>
          <w:szCs w:val="18"/>
          <w:lang w:eastAsia="en-US"/>
        </w:rPr>
        <w:t>, y compris, s'il y a lieu, les intérêts moratoires</w:t>
      </w:r>
      <w:r w:rsidRPr="00C66C7E">
        <w:rPr>
          <w:rFonts w:ascii="Verdana" w:hAnsi="Verdana" w:cs="Calibri"/>
          <w:sz w:val="18"/>
          <w:szCs w:val="18"/>
        </w:rPr>
        <w:t>.</w:t>
      </w:r>
    </w:p>
    <w:p w14:paraId="07444B50" w14:textId="478BCAE0" w:rsidR="008A7F38" w:rsidRPr="00C66C7E" w:rsidRDefault="008A7F38" w:rsidP="003500E5">
      <w:pPr>
        <w:pStyle w:val="NormalWeb"/>
        <w:shd w:val="clear" w:color="auto" w:fill="FFFFFF"/>
        <w:spacing w:line="288" w:lineRule="auto"/>
        <w:ind w:left="360"/>
        <w:jc w:val="both"/>
        <w:rPr>
          <w:rFonts w:ascii="Verdana" w:hAnsi="Verdana" w:cs="Calibri"/>
          <w:sz w:val="18"/>
          <w:szCs w:val="18"/>
        </w:rPr>
      </w:pPr>
      <w:r w:rsidRPr="00C66C7E">
        <w:rPr>
          <w:rFonts w:ascii="Verdana" w:hAnsi="Verdana" w:cs="Calibri"/>
          <w:sz w:val="18"/>
          <w:szCs w:val="18"/>
        </w:rPr>
        <w:t xml:space="preserve">Au débit du </w:t>
      </w:r>
      <w:r w:rsidR="008F1DBD" w:rsidRPr="00C66C7E">
        <w:rPr>
          <w:rFonts w:ascii="Verdana" w:hAnsi="Verdana" w:cs="Calibri"/>
          <w:sz w:val="18"/>
          <w:szCs w:val="18"/>
        </w:rPr>
        <w:t>t</w:t>
      </w:r>
      <w:r w:rsidR="00C271E6" w:rsidRPr="00C66C7E">
        <w:rPr>
          <w:rFonts w:ascii="Verdana" w:hAnsi="Verdana" w:cs="Calibri"/>
          <w:sz w:val="18"/>
          <w:szCs w:val="18"/>
        </w:rPr>
        <w:t>itulaire</w:t>
      </w:r>
      <w:r w:rsidRPr="00C66C7E">
        <w:rPr>
          <w:rFonts w:ascii="Verdana" w:hAnsi="Verdana" w:cs="Calibri"/>
          <w:sz w:val="18"/>
          <w:szCs w:val="18"/>
        </w:rPr>
        <w:t> :</w:t>
      </w:r>
    </w:p>
    <w:p w14:paraId="6209F6F4" w14:textId="77777777" w:rsidR="008A7F38" w:rsidRPr="00C66C7E" w:rsidRDefault="008A7F38"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t>le</w:t>
      </w:r>
      <w:proofErr w:type="gramEnd"/>
      <w:r w:rsidRPr="00C66C7E">
        <w:rPr>
          <w:rFonts w:ascii="Verdana" w:hAnsi="Verdana" w:cs="Calibri"/>
          <w:sz w:val="18"/>
          <w:szCs w:val="18"/>
        </w:rPr>
        <w:t xml:space="preserve"> montant des sommes versées à titre d'avance, d'acompte, de règlement partiel définitif et de solde ;</w:t>
      </w:r>
    </w:p>
    <w:p w14:paraId="3353E601" w14:textId="47E60A4F" w:rsidR="008A7F38" w:rsidRPr="00C66C7E" w:rsidRDefault="008A7F38"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t>la</w:t>
      </w:r>
      <w:proofErr w:type="gramEnd"/>
      <w:r w:rsidRPr="00C66C7E">
        <w:rPr>
          <w:rFonts w:ascii="Verdana" w:hAnsi="Verdana" w:cs="Calibri"/>
          <w:sz w:val="18"/>
          <w:szCs w:val="18"/>
        </w:rPr>
        <w:t xml:space="preserve"> valeur, fixée par le </w:t>
      </w:r>
      <w:r w:rsidR="008F1DBD"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 xml:space="preserve"> et ses avenants éventuels, des moyens confiés au </w:t>
      </w:r>
      <w:r w:rsidR="008F1DBD" w:rsidRPr="00C66C7E">
        <w:rPr>
          <w:rFonts w:ascii="Verdana" w:hAnsi="Verdana" w:cs="Calibri"/>
          <w:sz w:val="18"/>
          <w:szCs w:val="18"/>
        </w:rPr>
        <w:t>t</w:t>
      </w:r>
      <w:r w:rsidR="00C271E6" w:rsidRPr="00C66C7E">
        <w:rPr>
          <w:rFonts w:ascii="Verdana" w:hAnsi="Verdana" w:cs="Calibri"/>
          <w:sz w:val="18"/>
          <w:szCs w:val="18"/>
        </w:rPr>
        <w:t>itulaire</w:t>
      </w:r>
      <w:r w:rsidRPr="00C66C7E">
        <w:rPr>
          <w:rFonts w:ascii="Verdana" w:hAnsi="Verdana" w:cs="Calibri"/>
          <w:sz w:val="18"/>
          <w:szCs w:val="18"/>
        </w:rPr>
        <w:t xml:space="preserve"> que celui-ci ne peut restituer, ainsi que la valeur de reprise des moyens que </w:t>
      </w:r>
      <w:r w:rsidR="008F1DBD" w:rsidRPr="00C66C7E">
        <w:rPr>
          <w:rFonts w:ascii="Verdana" w:hAnsi="Verdana" w:cs="Calibri"/>
          <w:sz w:val="18"/>
          <w:szCs w:val="18"/>
        </w:rPr>
        <w:t>le pouvoir adjudicateur</w:t>
      </w:r>
      <w:r w:rsidRPr="00C66C7E">
        <w:rPr>
          <w:rFonts w:ascii="Verdana" w:hAnsi="Verdana" w:cs="Calibri"/>
          <w:sz w:val="18"/>
          <w:szCs w:val="18"/>
        </w:rPr>
        <w:t xml:space="preserve"> cède à l'amiable au </w:t>
      </w:r>
      <w:r w:rsidR="008F1DBD" w:rsidRPr="00C66C7E">
        <w:rPr>
          <w:rFonts w:ascii="Verdana" w:hAnsi="Verdana" w:cs="Calibri"/>
          <w:sz w:val="18"/>
          <w:szCs w:val="18"/>
        </w:rPr>
        <w:t>t</w:t>
      </w:r>
      <w:r w:rsidR="00C271E6" w:rsidRPr="00C66C7E">
        <w:rPr>
          <w:rFonts w:ascii="Verdana" w:hAnsi="Verdana" w:cs="Calibri"/>
          <w:sz w:val="18"/>
          <w:szCs w:val="18"/>
        </w:rPr>
        <w:t>itulaire</w:t>
      </w:r>
      <w:r w:rsidRPr="00C66C7E">
        <w:rPr>
          <w:rFonts w:ascii="Verdana" w:hAnsi="Verdana" w:cs="Calibri"/>
          <w:sz w:val="18"/>
          <w:szCs w:val="18"/>
        </w:rPr>
        <w:t> ;</w:t>
      </w:r>
    </w:p>
    <w:p w14:paraId="34AB7567" w14:textId="33EAA877" w:rsidR="008A7F38" w:rsidRPr="00C66C7E" w:rsidRDefault="008A7F38"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Calibri"/>
          <w:sz w:val="18"/>
          <w:szCs w:val="18"/>
        </w:rPr>
      </w:pPr>
      <w:proofErr w:type="gramStart"/>
      <w:r w:rsidRPr="00C66C7E">
        <w:rPr>
          <w:rFonts w:ascii="Verdana" w:hAnsi="Verdana" w:cs="Calibri"/>
          <w:sz w:val="18"/>
          <w:szCs w:val="18"/>
        </w:rPr>
        <w:lastRenderedPageBreak/>
        <w:t>les</w:t>
      </w:r>
      <w:proofErr w:type="gramEnd"/>
      <w:r w:rsidRPr="00C66C7E">
        <w:rPr>
          <w:rFonts w:ascii="Verdana" w:hAnsi="Verdana" w:cs="Calibri"/>
          <w:sz w:val="18"/>
          <w:szCs w:val="18"/>
        </w:rPr>
        <w:t xml:space="preserve"> sommes dues par </w:t>
      </w:r>
      <w:r w:rsidR="00211E2F" w:rsidRPr="00C66C7E">
        <w:rPr>
          <w:rFonts w:ascii="Verdana" w:hAnsi="Verdana" w:cs="Calibri"/>
          <w:sz w:val="18"/>
          <w:szCs w:val="18"/>
        </w:rPr>
        <w:t>le titulaire</w:t>
      </w:r>
      <w:r w:rsidRPr="00C66C7E">
        <w:rPr>
          <w:rFonts w:ascii="Verdana" w:hAnsi="Verdana" w:cs="Calibri"/>
          <w:sz w:val="18"/>
          <w:szCs w:val="18"/>
        </w:rPr>
        <w:t xml:space="preserve"> </w:t>
      </w:r>
      <w:r w:rsidR="008F1DBD" w:rsidRPr="00C66C7E">
        <w:rPr>
          <w:rFonts w:ascii="Verdana" w:hAnsi="Verdana" w:cs="Calibri"/>
          <w:sz w:val="18"/>
          <w:szCs w:val="18"/>
        </w:rPr>
        <w:t>au pouvoir adjudicateur</w:t>
      </w:r>
      <w:r w:rsidRPr="00C66C7E">
        <w:rPr>
          <w:rFonts w:ascii="Verdana" w:hAnsi="Verdana" w:cs="Calibri"/>
          <w:sz w:val="18"/>
          <w:szCs w:val="18"/>
        </w:rPr>
        <w:t xml:space="preserve"> à la date de prise d’effet de résiliation (en </w:t>
      </w:r>
      <w:r w:rsidR="00524C7E">
        <w:rPr>
          <w:rFonts w:ascii="Verdana" w:hAnsi="Verdana" w:cs="Calibri"/>
          <w:sz w:val="18"/>
          <w:szCs w:val="18"/>
        </w:rPr>
        <w:t>incluant</w:t>
      </w:r>
      <w:r w:rsidRPr="00C66C7E">
        <w:rPr>
          <w:rFonts w:ascii="Verdana" w:hAnsi="Verdana" w:cs="Calibri"/>
          <w:sz w:val="18"/>
          <w:szCs w:val="18"/>
        </w:rPr>
        <w:t xml:space="preserve"> notamment les pénalités et les dépenses nécessaires à la remise en état éventuelle du site conformément aux stipulations du </w:t>
      </w:r>
      <w:r w:rsidR="008F1DBD"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 ;</w:t>
      </w:r>
    </w:p>
    <w:p w14:paraId="30C3BD5F" w14:textId="444CD791" w:rsidR="008A7F38" w:rsidRPr="00C66C7E" w:rsidRDefault="008A7F38" w:rsidP="003500E5">
      <w:pPr>
        <w:pStyle w:val="NormalWeb"/>
        <w:numPr>
          <w:ilvl w:val="0"/>
          <w:numId w:val="39"/>
        </w:numPr>
        <w:shd w:val="clear" w:color="auto" w:fill="FFFFFF"/>
        <w:spacing w:before="0" w:beforeAutospacing="0" w:after="120" w:afterAutospacing="0" w:line="288" w:lineRule="auto"/>
        <w:ind w:left="720"/>
        <w:jc w:val="both"/>
        <w:rPr>
          <w:rFonts w:ascii="Verdana" w:hAnsi="Verdana" w:cs="Arial"/>
          <w:sz w:val="18"/>
          <w:szCs w:val="18"/>
        </w:rPr>
      </w:pPr>
      <w:proofErr w:type="gramStart"/>
      <w:r w:rsidRPr="00C66C7E">
        <w:rPr>
          <w:rFonts w:ascii="Verdana" w:hAnsi="Verdana" w:cs="Calibri"/>
          <w:sz w:val="18"/>
          <w:szCs w:val="18"/>
        </w:rPr>
        <w:t>la</w:t>
      </w:r>
      <w:proofErr w:type="gramEnd"/>
      <w:r w:rsidRPr="00C66C7E">
        <w:rPr>
          <w:rFonts w:ascii="Verdana" w:hAnsi="Verdana" w:cs="Calibri"/>
          <w:sz w:val="18"/>
          <w:szCs w:val="18"/>
        </w:rPr>
        <w:t xml:space="preserve"> réparation du préjudice subi par </w:t>
      </w:r>
      <w:r w:rsidR="008F1DBD" w:rsidRPr="00C66C7E">
        <w:rPr>
          <w:rFonts w:ascii="Verdana" w:hAnsi="Verdana" w:cs="Calibri"/>
          <w:sz w:val="18"/>
          <w:szCs w:val="18"/>
        </w:rPr>
        <w:t>le pouvoir adjudicateur</w:t>
      </w:r>
      <w:r w:rsidRPr="00C66C7E">
        <w:rPr>
          <w:rFonts w:ascii="Verdana" w:hAnsi="Verdana" w:cs="Calibri"/>
          <w:sz w:val="18"/>
          <w:szCs w:val="18"/>
        </w:rPr>
        <w:t xml:space="preserve"> du fait de la résiliation, couvrant notamment les coûts qu’elle devra supporter pour la réattribution des prestations à un autre prestataire (coûts de recherche d’un nouveau prestataire et renchérissement du prix des prestations), aux coûts et dépenses liées à l’arrêt des prestations et les surcoûts d’achèvement des prestations. Le montant de ce préjudice est fixé forfaitairement à dix pour cent (10 %) du montant total des sommes perçues par </w:t>
      </w:r>
      <w:r w:rsidR="00211E2F" w:rsidRPr="00C66C7E">
        <w:rPr>
          <w:rFonts w:ascii="Verdana" w:hAnsi="Verdana" w:cs="Calibri"/>
          <w:sz w:val="18"/>
          <w:szCs w:val="18"/>
        </w:rPr>
        <w:t>le titulaire</w:t>
      </w:r>
      <w:r w:rsidRPr="00C66C7E">
        <w:rPr>
          <w:rFonts w:ascii="Verdana" w:hAnsi="Verdana" w:cs="Calibri"/>
          <w:sz w:val="18"/>
          <w:szCs w:val="18"/>
        </w:rPr>
        <w:t xml:space="preserve"> au titre de l’exécution du </w:t>
      </w:r>
      <w:r w:rsidR="008F1DBD" w:rsidRPr="00C66C7E">
        <w:rPr>
          <w:rFonts w:ascii="Verdana" w:hAnsi="Verdana" w:cs="Calibri"/>
          <w:sz w:val="18"/>
          <w:szCs w:val="18"/>
        </w:rPr>
        <w:t>m</w:t>
      </w:r>
      <w:r w:rsidR="009E1C73" w:rsidRPr="00C66C7E">
        <w:rPr>
          <w:rFonts w:ascii="Verdana" w:hAnsi="Verdana" w:cs="Calibri"/>
          <w:sz w:val="18"/>
          <w:szCs w:val="18"/>
        </w:rPr>
        <w:t>arché</w:t>
      </w:r>
      <w:r w:rsidRPr="00C66C7E">
        <w:rPr>
          <w:rFonts w:ascii="Verdana" w:hAnsi="Verdana" w:cs="Calibri"/>
          <w:sz w:val="18"/>
          <w:szCs w:val="18"/>
        </w:rPr>
        <w:t>.</w:t>
      </w:r>
    </w:p>
    <w:p w14:paraId="39B140F6" w14:textId="6015EA2B" w:rsidR="008A7F38" w:rsidRPr="00C66C7E" w:rsidRDefault="008A7F38" w:rsidP="003500E5">
      <w:pPr>
        <w:spacing w:line="288" w:lineRule="auto"/>
        <w:jc w:val="both"/>
        <w:rPr>
          <w:rFonts w:ascii="Verdana" w:hAnsi="Verdana"/>
          <w:sz w:val="18"/>
          <w:szCs w:val="18"/>
        </w:rPr>
      </w:pPr>
    </w:p>
    <w:p w14:paraId="12A8B2BA" w14:textId="09D75CD9" w:rsidR="004B78B0" w:rsidRPr="00C66C7E" w:rsidRDefault="004B78B0" w:rsidP="003500E5">
      <w:pPr>
        <w:keepNext/>
        <w:spacing w:line="288" w:lineRule="auto"/>
        <w:jc w:val="both"/>
        <w:outlineLvl w:val="0"/>
        <w:rPr>
          <w:rFonts w:ascii="Verdana" w:hAnsi="Verdana"/>
          <w:b/>
          <w:bCs/>
          <w:sz w:val="18"/>
          <w:szCs w:val="18"/>
        </w:rPr>
      </w:pPr>
      <w:bookmarkStart w:id="265" w:name="_Toc197964664"/>
      <w:r w:rsidRPr="00C66C7E">
        <w:rPr>
          <w:rFonts w:ascii="Verdana" w:hAnsi="Verdana"/>
          <w:b/>
          <w:bCs/>
          <w:sz w:val="18"/>
          <w:szCs w:val="18"/>
        </w:rPr>
        <w:t>Article 1</w:t>
      </w:r>
      <w:r w:rsidR="003D3F75" w:rsidRPr="00C66C7E">
        <w:rPr>
          <w:rFonts w:ascii="Verdana" w:hAnsi="Verdana"/>
          <w:b/>
          <w:bCs/>
          <w:sz w:val="18"/>
          <w:szCs w:val="18"/>
        </w:rPr>
        <w:t>4</w:t>
      </w:r>
      <w:r w:rsidRPr="00C66C7E">
        <w:rPr>
          <w:rFonts w:ascii="Verdana" w:hAnsi="Verdana"/>
          <w:b/>
          <w:bCs/>
          <w:sz w:val="18"/>
          <w:szCs w:val="18"/>
        </w:rPr>
        <w:t> : Différends et litiges</w:t>
      </w:r>
      <w:bookmarkEnd w:id="265"/>
    </w:p>
    <w:p w14:paraId="6CDD4164" w14:textId="77777777" w:rsidR="004B78B0" w:rsidRPr="00C66C7E" w:rsidRDefault="004B78B0" w:rsidP="003500E5">
      <w:pPr>
        <w:spacing w:line="288" w:lineRule="auto"/>
        <w:jc w:val="both"/>
        <w:rPr>
          <w:rFonts w:ascii="Verdana" w:hAnsi="Verdana"/>
          <w:sz w:val="18"/>
          <w:szCs w:val="18"/>
          <w:u w:val="single"/>
        </w:rPr>
      </w:pPr>
    </w:p>
    <w:p w14:paraId="3C5C42B5" w14:textId="64EA74DE" w:rsidR="008A7F38" w:rsidRPr="00C66C7E" w:rsidRDefault="008A7F38" w:rsidP="003500E5">
      <w:pPr>
        <w:spacing w:line="288" w:lineRule="auto"/>
        <w:jc w:val="both"/>
        <w:rPr>
          <w:rFonts w:ascii="Verdana" w:hAnsi="Verdana"/>
          <w:sz w:val="18"/>
          <w:szCs w:val="18"/>
        </w:rPr>
      </w:pPr>
      <w:r w:rsidRPr="00C66C7E">
        <w:rPr>
          <w:rFonts w:ascii="Verdana" w:hAnsi="Verdana"/>
          <w:sz w:val="18"/>
          <w:szCs w:val="18"/>
        </w:rPr>
        <w:t xml:space="preserve">Le </w:t>
      </w:r>
      <w:r w:rsidR="005B7344"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 xml:space="preserve"> et tout litige ou réclamation connexe (contractuel ou non contractuel) est régi par le droit français.</w:t>
      </w:r>
    </w:p>
    <w:p w14:paraId="3A77E522" w14:textId="77777777" w:rsidR="008A7F38" w:rsidRPr="00C66C7E" w:rsidRDefault="008A7F38" w:rsidP="003500E5">
      <w:pPr>
        <w:spacing w:line="288" w:lineRule="auto"/>
        <w:jc w:val="both"/>
        <w:rPr>
          <w:rFonts w:ascii="Verdana" w:hAnsi="Verdana"/>
          <w:sz w:val="18"/>
          <w:szCs w:val="18"/>
        </w:rPr>
      </w:pPr>
    </w:p>
    <w:p w14:paraId="249E18DA" w14:textId="4C4DBC3D" w:rsidR="008A7F38" w:rsidRDefault="008A7F38" w:rsidP="003500E5">
      <w:pPr>
        <w:spacing w:line="288" w:lineRule="auto"/>
        <w:jc w:val="both"/>
        <w:rPr>
          <w:rFonts w:ascii="Verdana" w:hAnsi="Verdana"/>
          <w:sz w:val="18"/>
          <w:szCs w:val="18"/>
        </w:rPr>
      </w:pPr>
      <w:r w:rsidRPr="00C66C7E">
        <w:rPr>
          <w:rFonts w:ascii="Verdana" w:hAnsi="Verdana"/>
          <w:sz w:val="18"/>
          <w:szCs w:val="18"/>
        </w:rPr>
        <w:t xml:space="preserve">Les </w:t>
      </w:r>
      <w:r w:rsidR="00B92029" w:rsidRPr="00C66C7E">
        <w:rPr>
          <w:rFonts w:ascii="Verdana" w:hAnsi="Verdana"/>
          <w:sz w:val="18"/>
          <w:szCs w:val="18"/>
        </w:rPr>
        <w:t>p</w:t>
      </w:r>
      <w:r w:rsidRPr="00C66C7E">
        <w:rPr>
          <w:rFonts w:ascii="Verdana" w:hAnsi="Verdana"/>
          <w:sz w:val="18"/>
          <w:szCs w:val="18"/>
        </w:rPr>
        <w:t xml:space="preserve">arties s’engagent à régler à l'amiable tout litige pouvant naître entre elles dans le cadre de l’exécution du </w:t>
      </w:r>
      <w:r w:rsidR="005B7344"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w:t>
      </w:r>
    </w:p>
    <w:p w14:paraId="5D3B5649" w14:textId="77777777" w:rsidR="00524C7E" w:rsidRPr="00C66C7E" w:rsidRDefault="00524C7E" w:rsidP="003500E5">
      <w:pPr>
        <w:spacing w:line="288" w:lineRule="auto"/>
        <w:jc w:val="both"/>
        <w:rPr>
          <w:rFonts w:ascii="Verdana" w:hAnsi="Verdana"/>
          <w:sz w:val="18"/>
          <w:szCs w:val="18"/>
        </w:rPr>
      </w:pPr>
    </w:p>
    <w:p w14:paraId="5595BD8D" w14:textId="5DAAA921" w:rsidR="00D66419" w:rsidRPr="00C66C7E" w:rsidRDefault="00D66419" w:rsidP="003500E5">
      <w:pPr>
        <w:spacing w:line="288" w:lineRule="auto"/>
        <w:jc w:val="both"/>
        <w:rPr>
          <w:rFonts w:ascii="Verdana" w:hAnsi="Verdana"/>
          <w:sz w:val="18"/>
          <w:szCs w:val="18"/>
        </w:rPr>
      </w:pPr>
      <w:r w:rsidRPr="00C66C7E">
        <w:rPr>
          <w:rFonts w:ascii="Verdana" w:hAnsi="Verdana"/>
          <w:sz w:val="18"/>
          <w:szCs w:val="18"/>
        </w:rPr>
        <w:t xml:space="preserve">Dans ce cas, la </w:t>
      </w:r>
      <w:r w:rsidR="00B92029" w:rsidRPr="00C66C7E">
        <w:rPr>
          <w:rFonts w:ascii="Verdana" w:hAnsi="Verdana"/>
          <w:sz w:val="18"/>
          <w:szCs w:val="18"/>
        </w:rPr>
        <w:t>p</w:t>
      </w:r>
      <w:r w:rsidRPr="00C66C7E">
        <w:rPr>
          <w:rFonts w:ascii="Verdana" w:hAnsi="Verdana"/>
          <w:sz w:val="18"/>
          <w:szCs w:val="18"/>
        </w:rPr>
        <w:t xml:space="preserve">artie qui entend engager la responsabilité de la </w:t>
      </w:r>
      <w:r w:rsidR="00B92029" w:rsidRPr="00C66C7E">
        <w:rPr>
          <w:rFonts w:ascii="Verdana" w:hAnsi="Verdana"/>
          <w:sz w:val="18"/>
          <w:szCs w:val="18"/>
        </w:rPr>
        <w:t>p</w:t>
      </w:r>
      <w:r w:rsidRPr="00C66C7E">
        <w:rPr>
          <w:rFonts w:ascii="Verdana" w:hAnsi="Verdana"/>
          <w:sz w:val="18"/>
          <w:szCs w:val="18"/>
        </w:rPr>
        <w:t xml:space="preserve">artie défaillante s’engage obligatoirement avant toute saisine du tribunal compétent, à notifier à la </w:t>
      </w:r>
      <w:r w:rsidR="00B92029" w:rsidRPr="00C66C7E">
        <w:rPr>
          <w:rFonts w:ascii="Verdana" w:hAnsi="Verdana"/>
          <w:sz w:val="18"/>
          <w:szCs w:val="18"/>
        </w:rPr>
        <w:t>p</w:t>
      </w:r>
      <w:r w:rsidRPr="00C66C7E">
        <w:rPr>
          <w:rFonts w:ascii="Verdana" w:hAnsi="Verdana"/>
          <w:sz w:val="18"/>
          <w:szCs w:val="18"/>
        </w:rPr>
        <w:t xml:space="preserve">artie défaillante, par lettre </w:t>
      </w:r>
      <w:r w:rsidR="0089544B">
        <w:rPr>
          <w:rFonts w:ascii="Verdana" w:hAnsi="Verdana"/>
          <w:sz w:val="18"/>
          <w:szCs w:val="18"/>
        </w:rPr>
        <w:t>envoyée par tout moyen</w:t>
      </w:r>
      <w:r w:rsidRPr="00C66C7E">
        <w:rPr>
          <w:rFonts w:ascii="Verdana" w:hAnsi="Verdana"/>
          <w:sz w:val="18"/>
          <w:szCs w:val="18"/>
        </w:rPr>
        <w:t xml:space="preserve">, les manquements qu’elle lui impute. La </w:t>
      </w:r>
      <w:r w:rsidR="00B92029" w:rsidRPr="00C66C7E">
        <w:rPr>
          <w:rFonts w:ascii="Verdana" w:hAnsi="Verdana"/>
          <w:sz w:val="18"/>
          <w:szCs w:val="18"/>
        </w:rPr>
        <w:t>p</w:t>
      </w:r>
      <w:r w:rsidRPr="00C66C7E">
        <w:rPr>
          <w:rFonts w:ascii="Verdana" w:hAnsi="Verdana"/>
          <w:sz w:val="18"/>
          <w:szCs w:val="18"/>
        </w:rPr>
        <w:t xml:space="preserve">artie défaillante dispose ensuite d’un délai de deux mois à compter de la réception de ladite lettre pour adresser une réponse sous le même format. </w:t>
      </w:r>
    </w:p>
    <w:p w14:paraId="1A934670" w14:textId="77777777" w:rsidR="008A7F38" w:rsidRPr="00C66C7E" w:rsidRDefault="008A7F38" w:rsidP="003500E5">
      <w:pPr>
        <w:spacing w:line="288" w:lineRule="auto"/>
        <w:jc w:val="both"/>
        <w:rPr>
          <w:rFonts w:ascii="Verdana" w:hAnsi="Verdana"/>
          <w:sz w:val="18"/>
          <w:szCs w:val="18"/>
        </w:rPr>
      </w:pPr>
    </w:p>
    <w:p w14:paraId="4D32FC6A" w14:textId="480A4C5F" w:rsidR="00B40796" w:rsidRPr="00C66C7E" w:rsidRDefault="004B78B0" w:rsidP="003500E5">
      <w:pPr>
        <w:spacing w:line="288" w:lineRule="auto"/>
        <w:jc w:val="both"/>
        <w:rPr>
          <w:rFonts w:ascii="Verdana" w:hAnsi="Verdana"/>
          <w:sz w:val="18"/>
          <w:szCs w:val="18"/>
        </w:rPr>
      </w:pPr>
      <w:r w:rsidRPr="00C66C7E">
        <w:rPr>
          <w:rFonts w:ascii="Verdana" w:hAnsi="Verdana"/>
          <w:sz w:val="18"/>
          <w:szCs w:val="18"/>
        </w:rPr>
        <w:t>Les litiges qui ne peuvent être réglés à l'amiable relèvent de la compétence</w:t>
      </w:r>
      <w:r w:rsidR="00B40796" w:rsidRPr="00C66C7E">
        <w:rPr>
          <w:rFonts w:ascii="Verdana" w:hAnsi="Verdana"/>
          <w:sz w:val="18"/>
          <w:szCs w:val="18"/>
        </w:rPr>
        <w:t> :</w:t>
      </w:r>
    </w:p>
    <w:p w14:paraId="7D35D39F" w14:textId="77777777" w:rsidR="00B40796" w:rsidRPr="00C66C7E" w:rsidRDefault="00B40796" w:rsidP="003500E5">
      <w:pPr>
        <w:spacing w:line="288" w:lineRule="auto"/>
        <w:jc w:val="both"/>
        <w:rPr>
          <w:rFonts w:ascii="Verdana" w:hAnsi="Verdana"/>
          <w:sz w:val="18"/>
          <w:szCs w:val="18"/>
        </w:rPr>
      </w:pPr>
    </w:p>
    <w:p w14:paraId="3C495752"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Tribunal administratif de Paris</w:t>
      </w:r>
    </w:p>
    <w:p w14:paraId="64A7BC3A"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7, rue de Jouy</w:t>
      </w:r>
    </w:p>
    <w:p w14:paraId="11ECFC4D"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75181 Paris cedex 04</w:t>
      </w:r>
    </w:p>
    <w:p w14:paraId="4B97D9C8"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Téléphone : 01.44.59.44.00</w:t>
      </w:r>
    </w:p>
    <w:p w14:paraId="1B8AB642"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Télécopie : 01.44.59.46.46</w:t>
      </w:r>
    </w:p>
    <w:p w14:paraId="337ECB55" w14:textId="7777777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Téléprocédure :</w:t>
      </w:r>
    </w:p>
    <w:p w14:paraId="224B4F0D" w14:textId="57E923B7" w:rsidR="004B78B0" w:rsidRPr="00C66C7E" w:rsidRDefault="004B78B0" w:rsidP="003500E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Verdana" w:hAnsi="Verdana"/>
          <w:sz w:val="18"/>
          <w:szCs w:val="18"/>
        </w:rPr>
      </w:pPr>
      <w:r w:rsidRPr="00C66C7E">
        <w:rPr>
          <w:rFonts w:ascii="Verdana" w:hAnsi="Verdana"/>
          <w:sz w:val="18"/>
          <w:szCs w:val="18"/>
        </w:rPr>
        <w:t>Url : https://www.telerecours.fr</w:t>
      </w:r>
    </w:p>
    <w:p w14:paraId="6DB5E7CB" w14:textId="2620D4F1" w:rsidR="00415F49" w:rsidRPr="00C66C7E" w:rsidRDefault="00415F49" w:rsidP="003500E5">
      <w:pPr>
        <w:keepNext/>
        <w:spacing w:line="288" w:lineRule="auto"/>
        <w:jc w:val="both"/>
        <w:outlineLvl w:val="0"/>
        <w:rPr>
          <w:rFonts w:ascii="Verdana" w:hAnsi="Verdana"/>
          <w:b/>
          <w:bCs/>
          <w:sz w:val="18"/>
          <w:szCs w:val="18"/>
        </w:rPr>
      </w:pPr>
    </w:p>
    <w:p w14:paraId="12FA2270" w14:textId="149763EA" w:rsidR="008A7F38" w:rsidRPr="00C66C7E" w:rsidRDefault="004B78B0" w:rsidP="003500E5">
      <w:pPr>
        <w:keepNext/>
        <w:spacing w:line="288" w:lineRule="auto"/>
        <w:jc w:val="both"/>
        <w:outlineLvl w:val="0"/>
        <w:rPr>
          <w:rFonts w:ascii="Verdana" w:hAnsi="Verdana"/>
          <w:b/>
          <w:bCs/>
          <w:sz w:val="18"/>
          <w:szCs w:val="18"/>
        </w:rPr>
      </w:pPr>
      <w:bookmarkStart w:id="266" w:name="_Toc197964665"/>
      <w:r w:rsidRPr="00C66C7E">
        <w:rPr>
          <w:rFonts w:ascii="Verdana" w:hAnsi="Verdana"/>
          <w:b/>
          <w:bCs/>
          <w:sz w:val="18"/>
          <w:szCs w:val="18"/>
        </w:rPr>
        <w:t>Article 1</w:t>
      </w:r>
      <w:r w:rsidR="003D3F75" w:rsidRPr="00C66C7E">
        <w:rPr>
          <w:rFonts w:ascii="Verdana" w:hAnsi="Verdana"/>
          <w:b/>
          <w:bCs/>
          <w:sz w:val="18"/>
          <w:szCs w:val="18"/>
        </w:rPr>
        <w:t>5</w:t>
      </w:r>
      <w:r w:rsidRPr="00C66C7E">
        <w:rPr>
          <w:rFonts w:ascii="Verdana" w:hAnsi="Verdana"/>
          <w:b/>
          <w:bCs/>
          <w:sz w:val="18"/>
          <w:szCs w:val="18"/>
        </w:rPr>
        <w:t xml:space="preserve"> : </w:t>
      </w:r>
      <w:r w:rsidR="008A7F38" w:rsidRPr="00C66C7E">
        <w:rPr>
          <w:rFonts w:ascii="Verdana" w:hAnsi="Verdana"/>
          <w:b/>
          <w:bCs/>
          <w:sz w:val="18"/>
          <w:szCs w:val="18"/>
        </w:rPr>
        <w:t>Clause environnementale</w:t>
      </w:r>
      <w:bookmarkEnd w:id="266"/>
    </w:p>
    <w:p w14:paraId="485AF6E9" w14:textId="12812896" w:rsidR="008A7F38" w:rsidRPr="00C66C7E" w:rsidRDefault="008A7F38" w:rsidP="003500E5">
      <w:pPr>
        <w:keepNext/>
        <w:spacing w:line="288" w:lineRule="auto"/>
        <w:jc w:val="both"/>
        <w:outlineLvl w:val="0"/>
        <w:rPr>
          <w:rFonts w:ascii="Verdana" w:hAnsi="Verdana"/>
          <w:b/>
          <w:bCs/>
          <w:sz w:val="18"/>
          <w:szCs w:val="18"/>
        </w:rPr>
      </w:pPr>
    </w:p>
    <w:p w14:paraId="7C68DD21" w14:textId="4E5141E8" w:rsidR="008A7F38" w:rsidRPr="00C66C7E" w:rsidRDefault="008A7F38" w:rsidP="003500E5">
      <w:pPr>
        <w:spacing w:line="288" w:lineRule="auto"/>
        <w:jc w:val="both"/>
        <w:rPr>
          <w:rFonts w:ascii="Verdana" w:hAnsi="Verdana"/>
          <w:sz w:val="18"/>
          <w:szCs w:val="18"/>
        </w:rPr>
      </w:pPr>
      <w:r w:rsidRPr="00C66C7E">
        <w:rPr>
          <w:rFonts w:ascii="Verdana" w:hAnsi="Verdana"/>
          <w:sz w:val="18"/>
          <w:szCs w:val="18"/>
        </w:rPr>
        <w:t xml:space="preserve">Conformément aux dispositions </w:t>
      </w:r>
      <w:r w:rsidR="00D66419" w:rsidRPr="00C66C7E">
        <w:rPr>
          <w:rFonts w:ascii="Verdana" w:hAnsi="Verdana"/>
          <w:sz w:val="18"/>
          <w:szCs w:val="18"/>
        </w:rPr>
        <w:t>du</w:t>
      </w:r>
      <w:r w:rsidRPr="00C66C7E">
        <w:rPr>
          <w:rFonts w:ascii="Verdana" w:hAnsi="Verdana"/>
          <w:sz w:val="18"/>
          <w:szCs w:val="18"/>
        </w:rPr>
        <w:t xml:space="preserve"> CCTP, </w:t>
      </w:r>
      <w:r w:rsidR="00211E2F" w:rsidRPr="00C66C7E">
        <w:rPr>
          <w:rFonts w:ascii="Verdana" w:hAnsi="Verdana"/>
          <w:sz w:val="18"/>
          <w:szCs w:val="18"/>
        </w:rPr>
        <w:t>le titulaire</w:t>
      </w:r>
      <w:r w:rsidRPr="00C66C7E">
        <w:rPr>
          <w:rFonts w:ascii="Verdana" w:hAnsi="Verdana"/>
          <w:sz w:val="18"/>
          <w:szCs w:val="18"/>
        </w:rPr>
        <w:t xml:space="preserve"> veillera à proposer les meilleures conditions environnementales possibles,</w:t>
      </w:r>
      <w:r w:rsidR="00D66419" w:rsidRPr="00C66C7E">
        <w:rPr>
          <w:rFonts w:ascii="Verdana" w:hAnsi="Verdana"/>
          <w:sz w:val="18"/>
          <w:szCs w:val="18"/>
        </w:rPr>
        <w:t xml:space="preserve"> tout au long </w:t>
      </w:r>
      <w:r w:rsidR="00CA39FD" w:rsidRPr="00C66C7E">
        <w:rPr>
          <w:rFonts w:ascii="Verdana" w:hAnsi="Verdana"/>
          <w:sz w:val="18"/>
          <w:szCs w:val="18"/>
        </w:rPr>
        <w:t xml:space="preserve">de la prestation. </w:t>
      </w:r>
    </w:p>
    <w:p w14:paraId="640F8B8C" w14:textId="77777777" w:rsidR="00DD08A9" w:rsidRPr="00C66C7E" w:rsidRDefault="00DD08A9" w:rsidP="003500E5">
      <w:pPr>
        <w:spacing w:line="288" w:lineRule="auto"/>
        <w:jc w:val="both"/>
        <w:rPr>
          <w:rFonts w:ascii="Verdana" w:hAnsi="Verdana"/>
          <w:sz w:val="18"/>
          <w:szCs w:val="18"/>
        </w:rPr>
      </w:pPr>
    </w:p>
    <w:p w14:paraId="6E56C99B" w14:textId="046376D3" w:rsidR="008A7F38" w:rsidRPr="00C66C7E" w:rsidRDefault="008A7F38" w:rsidP="003500E5">
      <w:pPr>
        <w:keepNext/>
        <w:spacing w:line="288" w:lineRule="auto"/>
        <w:jc w:val="both"/>
        <w:outlineLvl w:val="0"/>
        <w:rPr>
          <w:rFonts w:ascii="Verdana" w:hAnsi="Verdana"/>
          <w:b/>
          <w:bCs/>
          <w:sz w:val="18"/>
          <w:szCs w:val="18"/>
        </w:rPr>
      </w:pPr>
      <w:bookmarkStart w:id="267" w:name="_Toc197964666"/>
      <w:r w:rsidRPr="00C66C7E">
        <w:rPr>
          <w:rFonts w:ascii="Verdana" w:hAnsi="Verdana"/>
          <w:b/>
          <w:bCs/>
          <w:sz w:val="18"/>
          <w:szCs w:val="18"/>
        </w:rPr>
        <w:t>Article 1</w:t>
      </w:r>
      <w:r w:rsidR="005B7344" w:rsidRPr="00C66C7E">
        <w:rPr>
          <w:rFonts w:ascii="Verdana" w:hAnsi="Verdana"/>
          <w:b/>
          <w:bCs/>
          <w:sz w:val="18"/>
          <w:szCs w:val="18"/>
        </w:rPr>
        <w:t>6</w:t>
      </w:r>
      <w:r w:rsidRPr="00C66C7E">
        <w:rPr>
          <w:rFonts w:ascii="Verdana" w:hAnsi="Verdana"/>
          <w:b/>
          <w:bCs/>
          <w:sz w:val="18"/>
          <w:szCs w:val="18"/>
        </w:rPr>
        <w:t> : Clause sociale</w:t>
      </w:r>
      <w:bookmarkEnd w:id="267"/>
    </w:p>
    <w:p w14:paraId="11EB941F" w14:textId="77777777" w:rsidR="008A7F38" w:rsidRPr="00C66C7E" w:rsidRDefault="008A7F38" w:rsidP="003500E5">
      <w:pPr>
        <w:keepNext/>
        <w:spacing w:line="288" w:lineRule="auto"/>
        <w:jc w:val="both"/>
        <w:outlineLvl w:val="0"/>
        <w:rPr>
          <w:rFonts w:ascii="Verdana" w:hAnsi="Verdana"/>
          <w:b/>
          <w:bCs/>
          <w:sz w:val="18"/>
          <w:szCs w:val="18"/>
        </w:rPr>
      </w:pPr>
    </w:p>
    <w:p w14:paraId="43FDA2F3" w14:textId="21A110AF" w:rsidR="008A7F38" w:rsidRPr="00C66C7E" w:rsidRDefault="008A7F38" w:rsidP="003500E5">
      <w:pPr>
        <w:spacing w:line="288" w:lineRule="auto"/>
        <w:jc w:val="both"/>
        <w:rPr>
          <w:rFonts w:ascii="Verdana" w:hAnsi="Verdana"/>
          <w:sz w:val="18"/>
          <w:szCs w:val="18"/>
        </w:rPr>
      </w:pPr>
      <w:r w:rsidRPr="00C66C7E">
        <w:rPr>
          <w:rFonts w:ascii="Verdana" w:hAnsi="Verdana"/>
          <w:sz w:val="18"/>
          <w:szCs w:val="18"/>
        </w:rPr>
        <w:t xml:space="preserve">Le </w:t>
      </w:r>
      <w:r w:rsidR="005B7344" w:rsidRPr="00C66C7E">
        <w:rPr>
          <w:rFonts w:ascii="Verdana" w:hAnsi="Verdana"/>
          <w:sz w:val="18"/>
          <w:szCs w:val="18"/>
        </w:rPr>
        <w:t>m</w:t>
      </w:r>
      <w:r w:rsidR="009E1C73" w:rsidRPr="00C66C7E">
        <w:rPr>
          <w:rFonts w:ascii="Verdana" w:hAnsi="Verdana"/>
          <w:sz w:val="18"/>
          <w:szCs w:val="18"/>
        </w:rPr>
        <w:t>arché</w:t>
      </w:r>
      <w:r w:rsidRPr="00C66C7E">
        <w:rPr>
          <w:rFonts w:ascii="Verdana" w:hAnsi="Verdana"/>
          <w:sz w:val="18"/>
          <w:szCs w:val="18"/>
        </w:rPr>
        <w:t xml:space="preserve"> ne comporte pas de clause sociale spécifique. </w:t>
      </w:r>
    </w:p>
    <w:p w14:paraId="64B19D6D" w14:textId="77777777" w:rsidR="008A7F38" w:rsidRPr="00C66C7E" w:rsidRDefault="008A7F38" w:rsidP="003500E5">
      <w:pPr>
        <w:keepNext/>
        <w:spacing w:line="288" w:lineRule="auto"/>
        <w:jc w:val="both"/>
        <w:outlineLvl w:val="0"/>
        <w:rPr>
          <w:rFonts w:ascii="Verdana" w:hAnsi="Verdana"/>
          <w:b/>
          <w:bCs/>
          <w:sz w:val="18"/>
          <w:szCs w:val="18"/>
        </w:rPr>
      </w:pPr>
    </w:p>
    <w:p w14:paraId="1710E214" w14:textId="76934A6B" w:rsidR="004B78B0" w:rsidRPr="00C66C7E" w:rsidRDefault="008A7F38" w:rsidP="003500E5">
      <w:pPr>
        <w:keepNext/>
        <w:spacing w:line="288" w:lineRule="auto"/>
        <w:jc w:val="both"/>
        <w:outlineLvl w:val="0"/>
        <w:rPr>
          <w:rFonts w:ascii="Verdana" w:hAnsi="Verdana"/>
          <w:b/>
          <w:bCs/>
          <w:sz w:val="18"/>
          <w:szCs w:val="18"/>
        </w:rPr>
      </w:pPr>
      <w:bookmarkStart w:id="268" w:name="_Toc197964667"/>
      <w:r w:rsidRPr="00C66C7E">
        <w:rPr>
          <w:rFonts w:ascii="Verdana" w:hAnsi="Verdana"/>
          <w:b/>
          <w:bCs/>
          <w:sz w:val="18"/>
          <w:szCs w:val="18"/>
        </w:rPr>
        <w:t>Article 1</w:t>
      </w:r>
      <w:r w:rsidR="005B7344" w:rsidRPr="00C66C7E">
        <w:rPr>
          <w:rFonts w:ascii="Verdana" w:hAnsi="Verdana"/>
          <w:b/>
          <w:bCs/>
          <w:sz w:val="18"/>
          <w:szCs w:val="18"/>
        </w:rPr>
        <w:t>7</w:t>
      </w:r>
      <w:r w:rsidRPr="00C66C7E">
        <w:rPr>
          <w:rFonts w:ascii="Verdana" w:hAnsi="Verdana"/>
          <w:b/>
          <w:bCs/>
          <w:sz w:val="18"/>
          <w:szCs w:val="18"/>
        </w:rPr>
        <w:t xml:space="preserve"> : </w:t>
      </w:r>
      <w:r w:rsidR="004B78B0" w:rsidRPr="00C66C7E">
        <w:rPr>
          <w:rFonts w:ascii="Verdana" w:hAnsi="Verdana"/>
          <w:b/>
          <w:bCs/>
          <w:sz w:val="18"/>
          <w:szCs w:val="18"/>
        </w:rPr>
        <w:t>Dérogations au CCAG applicable</w:t>
      </w:r>
      <w:bookmarkEnd w:id="268"/>
    </w:p>
    <w:p w14:paraId="580A3C98" w14:textId="77777777" w:rsidR="007A6FCC" w:rsidRPr="00C66C7E" w:rsidRDefault="007A6FCC" w:rsidP="003500E5">
      <w:pPr>
        <w:keepNext/>
        <w:spacing w:line="288" w:lineRule="auto"/>
        <w:jc w:val="both"/>
        <w:outlineLvl w:val="0"/>
        <w:rPr>
          <w:rFonts w:ascii="Verdana" w:hAnsi="Verdana"/>
          <w:b/>
          <w:bCs/>
          <w:sz w:val="18"/>
          <w:szCs w:val="18"/>
        </w:rPr>
      </w:pPr>
    </w:p>
    <w:p w14:paraId="67FDF20E" w14:textId="19C931B5" w:rsidR="007A6FCC" w:rsidRPr="00C66C7E" w:rsidRDefault="007A6FCC" w:rsidP="003500E5">
      <w:pPr>
        <w:spacing w:line="288" w:lineRule="auto"/>
        <w:jc w:val="both"/>
        <w:rPr>
          <w:rFonts w:ascii="Verdana" w:hAnsi="Verdana"/>
          <w:sz w:val="18"/>
          <w:szCs w:val="18"/>
        </w:rPr>
      </w:pPr>
      <w:r w:rsidRPr="00C66C7E">
        <w:rPr>
          <w:rFonts w:ascii="Verdana" w:hAnsi="Verdana"/>
          <w:sz w:val="18"/>
          <w:szCs w:val="18"/>
        </w:rPr>
        <w:t xml:space="preserve">Toute dérogation au CCAG-FCS qui n’est pas clairement définie au document est réputée non écrite. Toutefois, ne constitue pas une dérogation au CCAG-FCS l’adoption, sur un point déterminé, de stipulations différentes de celles qu’indique ce dernier lorsque, sur ce point, celui-ci prévoit expressément la possibilité pour les </w:t>
      </w:r>
      <w:r w:rsidR="009E1C73" w:rsidRPr="00C66C7E">
        <w:rPr>
          <w:rFonts w:ascii="Verdana" w:hAnsi="Verdana"/>
          <w:sz w:val="18"/>
          <w:szCs w:val="18"/>
        </w:rPr>
        <w:t>marché</w:t>
      </w:r>
      <w:r w:rsidRPr="00C66C7E">
        <w:rPr>
          <w:rFonts w:ascii="Verdana" w:hAnsi="Verdana"/>
          <w:sz w:val="18"/>
          <w:szCs w:val="18"/>
        </w:rPr>
        <w:t>s de contenir des stipulations différentes.</w:t>
      </w:r>
    </w:p>
    <w:p w14:paraId="7DBDC625" w14:textId="77777777" w:rsidR="004B78B0" w:rsidRPr="00C66C7E" w:rsidRDefault="004B78B0" w:rsidP="003500E5">
      <w:pPr>
        <w:spacing w:line="288" w:lineRule="auto"/>
        <w:jc w:val="both"/>
        <w:rPr>
          <w:rFonts w:ascii="Verdana" w:hAnsi="Verdana"/>
          <w:sz w:val="18"/>
          <w:szCs w:val="18"/>
        </w:rPr>
      </w:pPr>
    </w:p>
    <w:p w14:paraId="74677213" w14:textId="42F22731" w:rsidR="004B78B0" w:rsidRPr="00C66C7E" w:rsidRDefault="004B78B0" w:rsidP="003500E5">
      <w:pPr>
        <w:spacing w:line="288" w:lineRule="auto"/>
        <w:jc w:val="both"/>
        <w:rPr>
          <w:rFonts w:ascii="Verdana" w:hAnsi="Verdana"/>
          <w:sz w:val="18"/>
          <w:szCs w:val="18"/>
        </w:rPr>
      </w:pPr>
      <w:r w:rsidRPr="00C66C7E">
        <w:rPr>
          <w:rFonts w:ascii="Verdana" w:hAnsi="Verdana"/>
          <w:sz w:val="18"/>
          <w:szCs w:val="18"/>
        </w:rPr>
        <w:t>Liste des articles du CCAG</w:t>
      </w:r>
      <w:r w:rsidRPr="00C66C7E">
        <w:rPr>
          <w:rFonts w:ascii="Cambria Math" w:hAnsi="Cambria Math" w:cs="Cambria Math"/>
          <w:sz w:val="18"/>
          <w:szCs w:val="18"/>
        </w:rPr>
        <w:t>‐</w:t>
      </w:r>
      <w:r w:rsidR="00942906" w:rsidRPr="00C66C7E">
        <w:rPr>
          <w:rFonts w:ascii="Verdana" w:hAnsi="Verdana"/>
          <w:sz w:val="18"/>
          <w:szCs w:val="18"/>
        </w:rPr>
        <w:t>FCS</w:t>
      </w:r>
      <w:r w:rsidR="00F2125A" w:rsidRPr="00C66C7E">
        <w:rPr>
          <w:rFonts w:ascii="Verdana" w:hAnsi="Verdana"/>
          <w:sz w:val="18"/>
          <w:szCs w:val="18"/>
        </w:rPr>
        <w:t xml:space="preserve"> </w:t>
      </w:r>
      <w:r w:rsidRPr="00C66C7E">
        <w:rPr>
          <w:rFonts w:ascii="Verdana" w:hAnsi="Verdana"/>
          <w:sz w:val="18"/>
          <w:szCs w:val="18"/>
        </w:rPr>
        <w:t>auxquels il est d</w:t>
      </w:r>
      <w:r w:rsidRPr="00C66C7E">
        <w:rPr>
          <w:rFonts w:ascii="Verdana" w:hAnsi="Verdana" w:cs="Verdana"/>
          <w:sz w:val="18"/>
          <w:szCs w:val="18"/>
        </w:rPr>
        <w:t>é</w:t>
      </w:r>
      <w:r w:rsidRPr="00C66C7E">
        <w:rPr>
          <w:rFonts w:ascii="Verdana" w:hAnsi="Verdana"/>
          <w:sz w:val="18"/>
          <w:szCs w:val="18"/>
        </w:rPr>
        <w:t>rog</w:t>
      </w:r>
      <w:r w:rsidRPr="00C66C7E">
        <w:rPr>
          <w:rFonts w:ascii="Verdana" w:hAnsi="Verdana" w:cs="Verdana"/>
          <w:sz w:val="18"/>
          <w:szCs w:val="18"/>
        </w:rPr>
        <w:t>é</w:t>
      </w:r>
      <w:r w:rsidRPr="00C66C7E">
        <w:rPr>
          <w:rFonts w:ascii="Verdana" w:hAnsi="Verdana"/>
          <w:sz w:val="18"/>
          <w:szCs w:val="18"/>
        </w:rPr>
        <w:t xml:space="preserve"> et intitul</w:t>
      </w:r>
      <w:r w:rsidRPr="00C66C7E">
        <w:rPr>
          <w:rFonts w:ascii="Verdana" w:hAnsi="Verdana" w:cs="Verdana"/>
          <w:sz w:val="18"/>
          <w:szCs w:val="18"/>
        </w:rPr>
        <w:t>é</w:t>
      </w:r>
      <w:r w:rsidRPr="00C66C7E">
        <w:rPr>
          <w:rFonts w:ascii="Verdana" w:hAnsi="Verdana"/>
          <w:sz w:val="18"/>
          <w:szCs w:val="18"/>
        </w:rPr>
        <w:t xml:space="preserve"> des articles du CC</w:t>
      </w:r>
      <w:r w:rsidR="00D66419" w:rsidRPr="00C66C7E">
        <w:rPr>
          <w:rFonts w:ascii="Verdana" w:hAnsi="Verdana"/>
          <w:sz w:val="18"/>
          <w:szCs w:val="18"/>
        </w:rPr>
        <w:t>A</w:t>
      </w:r>
      <w:r w:rsidRPr="00C66C7E">
        <w:rPr>
          <w:rFonts w:ascii="Verdana" w:hAnsi="Verdana"/>
          <w:sz w:val="18"/>
          <w:szCs w:val="18"/>
        </w:rPr>
        <w:t>P par lequel sont introduites ces dérogations :</w:t>
      </w:r>
    </w:p>
    <w:p w14:paraId="3F902DD3" w14:textId="77777777" w:rsidR="004B78B0" w:rsidRPr="00C66C7E" w:rsidRDefault="004B78B0" w:rsidP="004B78B0">
      <w:pPr>
        <w:jc w:val="both"/>
        <w:rPr>
          <w:rFonts w:ascii="Verdana" w:hAnsi="Verdana"/>
          <w:sz w:val="18"/>
          <w:szCs w:val="18"/>
        </w:rPr>
      </w:pPr>
    </w:p>
    <w:tbl>
      <w:tblPr>
        <w:tblW w:w="1098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5635"/>
      </w:tblGrid>
      <w:tr w:rsidR="004B78B0" w:rsidRPr="00C66C7E" w14:paraId="31D85827" w14:textId="77777777" w:rsidTr="005B7344">
        <w:tc>
          <w:tcPr>
            <w:tcW w:w="5353" w:type="dxa"/>
            <w:shd w:val="clear" w:color="auto" w:fill="D9D9D9" w:themeFill="background1" w:themeFillShade="D9"/>
          </w:tcPr>
          <w:p w14:paraId="193AD949" w14:textId="0B7F9CD2" w:rsidR="004B78B0" w:rsidRPr="00C66C7E" w:rsidRDefault="004B78B0" w:rsidP="0055594A">
            <w:pPr>
              <w:jc w:val="center"/>
              <w:rPr>
                <w:rFonts w:ascii="Verdana" w:hAnsi="Verdana"/>
                <w:b/>
                <w:sz w:val="18"/>
                <w:szCs w:val="18"/>
              </w:rPr>
            </w:pPr>
            <w:r w:rsidRPr="00C66C7E">
              <w:rPr>
                <w:rFonts w:ascii="Verdana" w:hAnsi="Verdana"/>
                <w:b/>
                <w:sz w:val="18"/>
                <w:szCs w:val="18"/>
              </w:rPr>
              <w:lastRenderedPageBreak/>
              <w:t>Articles du CCAG auxquels il est dérogé</w:t>
            </w:r>
          </w:p>
          <w:p w14:paraId="01AE9300" w14:textId="77777777" w:rsidR="004B78B0" w:rsidRPr="00C66C7E" w:rsidRDefault="004B78B0" w:rsidP="0055594A">
            <w:pPr>
              <w:jc w:val="center"/>
              <w:rPr>
                <w:rFonts w:ascii="Verdana" w:hAnsi="Verdana"/>
                <w:b/>
                <w:sz w:val="18"/>
                <w:szCs w:val="18"/>
              </w:rPr>
            </w:pPr>
          </w:p>
        </w:tc>
        <w:tc>
          <w:tcPr>
            <w:tcW w:w="5635" w:type="dxa"/>
            <w:shd w:val="clear" w:color="auto" w:fill="D9D9D9" w:themeFill="background1" w:themeFillShade="D9"/>
          </w:tcPr>
          <w:p w14:paraId="214A136F" w14:textId="5ED648DC" w:rsidR="004B78B0" w:rsidRPr="00C66C7E" w:rsidRDefault="004B78B0" w:rsidP="0055594A">
            <w:pPr>
              <w:jc w:val="center"/>
              <w:rPr>
                <w:rFonts w:ascii="Verdana" w:hAnsi="Verdana"/>
                <w:b/>
                <w:sz w:val="18"/>
                <w:szCs w:val="18"/>
              </w:rPr>
            </w:pPr>
            <w:r w:rsidRPr="00C66C7E">
              <w:rPr>
                <w:rFonts w:ascii="Verdana" w:hAnsi="Verdana"/>
                <w:b/>
                <w:sz w:val="18"/>
                <w:szCs w:val="18"/>
              </w:rPr>
              <w:t>Articles du CC</w:t>
            </w:r>
            <w:r w:rsidR="00D66419" w:rsidRPr="00C66C7E">
              <w:rPr>
                <w:rFonts w:ascii="Verdana" w:hAnsi="Verdana"/>
                <w:b/>
                <w:sz w:val="18"/>
                <w:szCs w:val="18"/>
              </w:rPr>
              <w:t>A</w:t>
            </w:r>
            <w:r w:rsidRPr="00C66C7E">
              <w:rPr>
                <w:rFonts w:ascii="Verdana" w:hAnsi="Verdana"/>
                <w:b/>
                <w:sz w:val="18"/>
                <w:szCs w:val="18"/>
              </w:rPr>
              <w:t>P par lesquels sont introduites ces dérogations</w:t>
            </w:r>
          </w:p>
        </w:tc>
      </w:tr>
      <w:tr w:rsidR="00281018" w:rsidRPr="00C66C7E" w14:paraId="5705C71D" w14:textId="77777777" w:rsidTr="004B78B0">
        <w:tc>
          <w:tcPr>
            <w:tcW w:w="5353" w:type="dxa"/>
            <w:shd w:val="clear" w:color="auto" w:fill="auto"/>
          </w:tcPr>
          <w:p w14:paraId="69970DC2" w14:textId="12FB25D1" w:rsidR="00281018" w:rsidRPr="00C66C7E" w:rsidRDefault="00281018" w:rsidP="005861A4">
            <w:pPr>
              <w:jc w:val="center"/>
              <w:rPr>
                <w:rFonts w:ascii="Verdana" w:hAnsi="Verdana"/>
                <w:sz w:val="18"/>
                <w:szCs w:val="18"/>
              </w:rPr>
            </w:pPr>
            <w:r w:rsidRPr="00C66C7E">
              <w:rPr>
                <w:rFonts w:ascii="Verdana" w:hAnsi="Verdana"/>
                <w:sz w:val="18"/>
                <w:szCs w:val="18"/>
              </w:rPr>
              <w:t>5</w:t>
            </w:r>
            <w:r w:rsidR="00B92029" w:rsidRPr="00C66C7E">
              <w:rPr>
                <w:rFonts w:ascii="Verdana" w:hAnsi="Verdana"/>
                <w:sz w:val="18"/>
                <w:szCs w:val="18"/>
              </w:rPr>
              <w:t>.</w:t>
            </w:r>
            <w:r w:rsidRPr="00C66C7E">
              <w:rPr>
                <w:rFonts w:ascii="Verdana" w:hAnsi="Verdana"/>
                <w:sz w:val="18"/>
                <w:szCs w:val="18"/>
              </w:rPr>
              <w:t>1</w:t>
            </w:r>
          </w:p>
        </w:tc>
        <w:tc>
          <w:tcPr>
            <w:tcW w:w="5635" w:type="dxa"/>
            <w:shd w:val="clear" w:color="auto" w:fill="auto"/>
          </w:tcPr>
          <w:p w14:paraId="62F7C9CE" w14:textId="47E67E32" w:rsidR="00281018" w:rsidRPr="00C66C7E" w:rsidRDefault="00281018" w:rsidP="005861A4">
            <w:pPr>
              <w:jc w:val="center"/>
              <w:rPr>
                <w:rFonts w:ascii="Verdana" w:hAnsi="Verdana"/>
                <w:sz w:val="18"/>
                <w:szCs w:val="18"/>
              </w:rPr>
            </w:pPr>
            <w:r w:rsidRPr="00C66C7E">
              <w:rPr>
                <w:rFonts w:ascii="Verdana" w:hAnsi="Verdana"/>
                <w:sz w:val="18"/>
                <w:szCs w:val="18"/>
              </w:rPr>
              <w:t>3</w:t>
            </w:r>
            <w:r w:rsidR="00B92029" w:rsidRPr="00C66C7E">
              <w:rPr>
                <w:rFonts w:ascii="Verdana" w:hAnsi="Verdana"/>
                <w:sz w:val="18"/>
                <w:szCs w:val="18"/>
              </w:rPr>
              <w:t>.</w:t>
            </w:r>
            <w:r w:rsidRPr="00C66C7E">
              <w:rPr>
                <w:rFonts w:ascii="Verdana" w:hAnsi="Verdana"/>
                <w:sz w:val="18"/>
                <w:szCs w:val="18"/>
              </w:rPr>
              <w:t>3</w:t>
            </w:r>
          </w:p>
        </w:tc>
      </w:tr>
      <w:tr w:rsidR="00281018" w:rsidRPr="00C66C7E" w14:paraId="01508EEC" w14:textId="77777777" w:rsidTr="004B78B0">
        <w:tc>
          <w:tcPr>
            <w:tcW w:w="5353" w:type="dxa"/>
            <w:shd w:val="clear" w:color="auto" w:fill="auto"/>
          </w:tcPr>
          <w:p w14:paraId="461D220B" w14:textId="3F491186" w:rsidR="00281018" w:rsidRPr="00C66C7E" w:rsidRDefault="00281018" w:rsidP="005861A4">
            <w:pPr>
              <w:jc w:val="center"/>
              <w:rPr>
                <w:rFonts w:ascii="Verdana" w:hAnsi="Verdana"/>
                <w:sz w:val="18"/>
                <w:szCs w:val="18"/>
              </w:rPr>
            </w:pPr>
            <w:r w:rsidRPr="00C66C7E">
              <w:rPr>
                <w:rFonts w:ascii="Verdana" w:hAnsi="Verdana"/>
                <w:sz w:val="18"/>
                <w:szCs w:val="18"/>
              </w:rPr>
              <w:t>42</w:t>
            </w:r>
          </w:p>
        </w:tc>
        <w:tc>
          <w:tcPr>
            <w:tcW w:w="5635" w:type="dxa"/>
            <w:shd w:val="clear" w:color="auto" w:fill="auto"/>
          </w:tcPr>
          <w:p w14:paraId="66AFCCCC" w14:textId="708411A3" w:rsidR="00281018" w:rsidRPr="00C66C7E" w:rsidRDefault="00281018" w:rsidP="005861A4">
            <w:pPr>
              <w:jc w:val="center"/>
              <w:rPr>
                <w:rFonts w:ascii="Verdana" w:hAnsi="Verdana"/>
                <w:sz w:val="18"/>
                <w:szCs w:val="18"/>
              </w:rPr>
            </w:pPr>
            <w:r w:rsidRPr="00C66C7E">
              <w:rPr>
                <w:rFonts w:ascii="Verdana" w:hAnsi="Verdana"/>
                <w:sz w:val="18"/>
                <w:szCs w:val="18"/>
              </w:rPr>
              <w:t>5</w:t>
            </w:r>
            <w:r w:rsidR="00B92029" w:rsidRPr="00C66C7E">
              <w:rPr>
                <w:rFonts w:ascii="Verdana" w:hAnsi="Verdana"/>
                <w:sz w:val="18"/>
                <w:szCs w:val="18"/>
              </w:rPr>
              <w:t>.</w:t>
            </w:r>
            <w:r w:rsidRPr="00C66C7E">
              <w:rPr>
                <w:rFonts w:ascii="Verdana" w:hAnsi="Verdana"/>
                <w:sz w:val="18"/>
                <w:szCs w:val="18"/>
              </w:rPr>
              <w:t>4</w:t>
            </w:r>
          </w:p>
        </w:tc>
      </w:tr>
      <w:tr w:rsidR="00281018" w:rsidRPr="00C66C7E" w14:paraId="476A633C" w14:textId="77777777" w:rsidTr="004B78B0">
        <w:tc>
          <w:tcPr>
            <w:tcW w:w="5353" w:type="dxa"/>
            <w:shd w:val="clear" w:color="auto" w:fill="auto"/>
          </w:tcPr>
          <w:p w14:paraId="651C04C3" w14:textId="15A59360" w:rsidR="00281018" w:rsidRPr="00C66C7E" w:rsidRDefault="00281018" w:rsidP="005861A4">
            <w:pPr>
              <w:jc w:val="center"/>
              <w:rPr>
                <w:rFonts w:ascii="Verdana" w:hAnsi="Verdana"/>
                <w:sz w:val="18"/>
                <w:szCs w:val="18"/>
              </w:rPr>
            </w:pPr>
            <w:r w:rsidRPr="00C66C7E">
              <w:rPr>
                <w:rFonts w:ascii="Verdana" w:hAnsi="Verdana"/>
                <w:sz w:val="18"/>
                <w:szCs w:val="18"/>
              </w:rPr>
              <w:t>3</w:t>
            </w:r>
            <w:r w:rsidR="00235D26" w:rsidRPr="00C66C7E">
              <w:rPr>
                <w:rFonts w:ascii="Verdana" w:hAnsi="Verdana"/>
                <w:sz w:val="18"/>
                <w:szCs w:val="18"/>
              </w:rPr>
              <w:t>.</w:t>
            </w:r>
            <w:r w:rsidRPr="00C66C7E">
              <w:rPr>
                <w:rFonts w:ascii="Verdana" w:hAnsi="Verdana"/>
                <w:sz w:val="18"/>
                <w:szCs w:val="18"/>
              </w:rPr>
              <w:t>7</w:t>
            </w:r>
          </w:p>
        </w:tc>
        <w:tc>
          <w:tcPr>
            <w:tcW w:w="5635" w:type="dxa"/>
            <w:shd w:val="clear" w:color="auto" w:fill="auto"/>
          </w:tcPr>
          <w:p w14:paraId="7EEF8FBE" w14:textId="2B679EAB" w:rsidR="00281018" w:rsidRPr="00C66C7E" w:rsidRDefault="00E10CBE" w:rsidP="005861A4">
            <w:pPr>
              <w:jc w:val="center"/>
              <w:rPr>
                <w:rFonts w:ascii="Verdana" w:hAnsi="Verdana"/>
                <w:sz w:val="18"/>
                <w:szCs w:val="18"/>
              </w:rPr>
            </w:pPr>
            <w:ins w:id="269" w:author="Jérémy Roubin" w:date="2025-10-12T17:22:00Z">
              <w:r>
                <w:rPr>
                  <w:rFonts w:ascii="Verdana" w:hAnsi="Verdana"/>
                  <w:sz w:val="18"/>
                  <w:szCs w:val="18"/>
                </w:rPr>
                <w:t>7</w:t>
              </w:r>
            </w:ins>
            <w:del w:id="270" w:author="Jérémy Roubin" w:date="2025-10-12T17:22:00Z">
              <w:r w:rsidR="0055594A" w:rsidRPr="00C66C7E" w:rsidDel="00E10CBE">
                <w:rPr>
                  <w:rFonts w:ascii="Verdana" w:hAnsi="Verdana"/>
                  <w:sz w:val="18"/>
                  <w:szCs w:val="18"/>
                </w:rPr>
                <w:delText>2</w:delText>
              </w:r>
            </w:del>
          </w:p>
        </w:tc>
      </w:tr>
      <w:tr w:rsidR="00281018" w:rsidRPr="00C66C7E" w14:paraId="0896A1F9" w14:textId="77777777" w:rsidTr="004B78B0">
        <w:tc>
          <w:tcPr>
            <w:tcW w:w="5353" w:type="dxa"/>
            <w:shd w:val="clear" w:color="auto" w:fill="auto"/>
          </w:tcPr>
          <w:p w14:paraId="1DE4F5AE" w14:textId="15E0C43B" w:rsidR="00281018" w:rsidRPr="00C66C7E" w:rsidRDefault="00281018" w:rsidP="005861A4">
            <w:pPr>
              <w:jc w:val="center"/>
              <w:rPr>
                <w:rFonts w:ascii="Verdana" w:hAnsi="Verdana"/>
                <w:sz w:val="18"/>
                <w:szCs w:val="18"/>
              </w:rPr>
            </w:pPr>
            <w:r w:rsidRPr="00C66C7E">
              <w:rPr>
                <w:rFonts w:ascii="Verdana" w:hAnsi="Verdana"/>
                <w:sz w:val="18"/>
                <w:szCs w:val="18"/>
              </w:rPr>
              <w:t>14.1.</w:t>
            </w:r>
            <w:r w:rsidR="0055594A" w:rsidRPr="00C66C7E">
              <w:rPr>
                <w:rFonts w:ascii="Verdana" w:hAnsi="Verdana"/>
                <w:sz w:val="18"/>
                <w:szCs w:val="18"/>
              </w:rPr>
              <w:t>1</w:t>
            </w:r>
          </w:p>
        </w:tc>
        <w:tc>
          <w:tcPr>
            <w:tcW w:w="5635" w:type="dxa"/>
            <w:shd w:val="clear" w:color="auto" w:fill="auto"/>
          </w:tcPr>
          <w:p w14:paraId="73B1D71E" w14:textId="4294D8DE" w:rsidR="00281018" w:rsidRPr="00C66C7E" w:rsidRDefault="00281018" w:rsidP="005861A4">
            <w:pPr>
              <w:jc w:val="center"/>
              <w:rPr>
                <w:rFonts w:ascii="Verdana" w:hAnsi="Verdana"/>
                <w:sz w:val="18"/>
                <w:szCs w:val="18"/>
              </w:rPr>
            </w:pPr>
            <w:r w:rsidRPr="00C66C7E">
              <w:rPr>
                <w:rFonts w:ascii="Verdana" w:hAnsi="Verdana"/>
                <w:sz w:val="18"/>
                <w:szCs w:val="18"/>
              </w:rPr>
              <w:t>9</w:t>
            </w:r>
            <w:ins w:id="271" w:author="Jérémy Roubin" w:date="2025-10-12T17:20:00Z">
              <w:r w:rsidR="00E10CBE">
                <w:rPr>
                  <w:rFonts w:ascii="Verdana" w:hAnsi="Verdana"/>
                  <w:sz w:val="18"/>
                  <w:szCs w:val="18"/>
                </w:rPr>
                <w:t>.1</w:t>
              </w:r>
            </w:ins>
          </w:p>
        </w:tc>
      </w:tr>
      <w:tr w:rsidR="00281018" w:rsidRPr="00C66C7E" w14:paraId="3F3D7366" w14:textId="77777777" w:rsidTr="004B78B0">
        <w:tc>
          <w:tcPr>
            <w:tcW w:w="5353" w:type="dxa"/>
            <w:shd w:val="clear" w:color="auto" w:fill="auto"/>
          </w:tcPr>
          <w:p w14:paraId="15D07B8A" w14:textId="7C02EF18" w:rsidR="00281018" w:rsidRPr="00C66C7E" w:rsidRDefault="00281018" w:rsidP="005861A4">
            <w:pPr>
              <w:jc w:val="center"/>
              <w:rPr>
                <w:rFonts w:ascii="Verdana" w:hAnsi="Verdana"/>
                <w:sz w:val="18"/>
                <w:szCs w:val="18"/>
              </w:rPr>
            </w:pPr>
            <w:r w:rsidRPr="00C66C7E">
              <w:rPr>
                <w:rFonts w:ascii="Verdana" w:hAnsi="Verdana"/>
                <w:sz w:val="18"/>
                <w:szCs w:val="18"/>
              </w:rPr>
              <w:t>14.1.3</w:t>
            </w:r>
          </w:p>
        </w:tc>
        <w:tc>
          <w:tcPr>
            <w:tcW w:w="5635" w:type="dxa"/>
            <w:shd w:val="clear" w:color="auto" w:fill="auto"/>
          </w:tcPr>
          <w:p w14:paraId="7A202BCE" w14:textId="22B8ECF8" w:rsidR="00281018" w:rsidRPr="00C66C7E" w:rsidRDefault="00281018" w:rsidP="005861A4">
            <w:pPr>
              <w:jc w:val="center"/>
              <w:rPr>
                <w:rFonts w:ascii="Verdana" w:hAnsi="Verdana"/>
                <w:sz w:val="18"/>
                <w:szCs w:val="18"/>
              </w:rPr>
            </w:pPr>
            <w:r w:rsidRPr="00C66C7E">
              <w:rPr>
                <w:rFonts w:ascii="Verdana" w:hAnsi="Verdana"/>
                <w:sz w:val="18"/>
                <w:szCs w:val="18"/>
              </w:rPr>
              <w:t>9</w:t>
            </w:r>
            <w:ins w:id="272" w:author="Jérémy Roubin" w:date="2025-10-12T17:20:00Z">
              <w:r w:rsidR="00E10CBE">
                <w:rPr>
                  <w:rFonts w:ascii="Verdana" w:hAnsi="Verdana"/>
                  <w:sz w:val="18"/>
                  <w:szCs w:val="18"/>
                </w:rPr>
                <w:t>.3</w:t>
              </w:r>
            </w:ins>
            <w:r w:rsidR="00235D26" w:rsidRPr="00C66C7E">
              <w:rPr>
                <w:rFonts w:ascii="Verdana" w:hAnsi="Verdana"/>
                <w:sz w:val="18"/>
                <w:szCs w:val="18"/>
              </w:rPr>
              <w:t xml:space="preserve"> </w:t>
            </w:r>
          </w:p>
        </w:tc>
      </w:tr>
      <w:tr w:rsidR="00281018" w:rsidRPr="00C66C7E" w14:paraId="11086EE5" w14:textId="77777777" w:rsidTr="004B78B0">
        <w:tc>
          <w:tcPr>
            <w:tcW w:w="5353" w:type="dxa"/>
            <w:shd w:val="clear" w:color="auto" w:fill="auto"/>
          </w:tcPr>
          <w:p w14:paraId="3380E9BF" w14:textId="472DF3FA" w:rsidR="00281018" w:rsidRPr="00C66C7E" w:rsidRDefault="00281018" w:rsidP="005861A4">
            <w:pPr>
              <w:jc w:val="center"/>
              <w:rPr>
                <w:rFonts w:ascii="Verdana" w:hAnsi="Verdana"/>
                <w:sz w:val="18"/>
                <w:szCs w:val="18"/>
              </w:rPr>
            </w:pPr>
            <w:r w:rsidRPr="00C66C7E">
              <w:rPr>
                <w:rFonts w:ascii="Verdana" w:hAnsi="Verdana"/>
                <w:sz w:val="18"/>
                <w:szCs w:val="18"/>
              </w:rPr>
              <w:t>2</w:t>
            </w:r>
            <w:r w:rsidR="0055594A" w:rsidRPr="00C66C7E">
              <w:rPr>
                <w:rFonts w:ascii="Verdana" w:hAnsi="Verdana"/>
                <w:sz w:val="18"/>
                <w:szCs w:val="18"/>
              </w:rPr>
              <w:t>7 et suivants</w:t>
            </w:r>
          </w:p>
        </w:tc>
        <w:tc>
          <w:tcPr>
            <w:tcW w:w="5635" w:type="dxa"/>
            <w:shd w:val="clear" w:color="auto" w:fill="auto"/>
          </w:tcPr>
          <w:p w14:paraId="7394081E" w14:textId="48F59962" w:rsidR="00281018" w:rsidRPr="00C66C7E" w:rsidRDefault="00281018" w:rsidP="005861A4">
            <w:pPr>
              <w:jc w:val="center"/>
              <w:rPr>
                <w:rFonts w:ascii="Verdana" w:hAnsi="Verdana"/>
                <w:sz w:val="18"/>
                <w:szCs w:val="18"/>
              </w:rPr>
            </w:pPr>
            <w:r w:rsidRPr="00C66C7E">
              <w:rPr>
                <w:rFonts w:ascii="Verdana" w:hAnsi="Verdana"/>
                <w:sz w:val="18"/>
                <w:szCs w:val="18"/>
              </w:rPr>
              <w:t>10</w:t>
            </w:r>
            <w:r w:rsidR="00B92029" w:rsidRPr="00C66C7E">
              <w:rPr>
                <w:rFonts w:ascii="Verdana" w:hAnsi="Verdana"/>
                <w:sz w:val="18"/>
                <w:szCs w:val="18"/>
              </w:rPr>
              <w:t>.</w:t>
            </w:r>
            <w:r w:rsidRPr="00C66C7E">
              <w:rPr>
                <w:rFonts w:ascii="Verdana" w:hAnsi="Verdana"/>
                <w:sz w:val="18"/>
                <w:szCs w:val="18"/>
              </w:rPr>
              <w:t>1</w:t>
            </w:r>
          </w:p>
        </w:tc>
      </w:tr>
      <w:tr w:rsidR="004B78B0" w:rsidRPr="00C66C7E" w14:paraId="7D10BD11" w14:textId="77777777" w:rsidTr="004B78B0">
        <w:tc>
          <w:tcPr>
            <w:tcW w:w="5353" w:type="dxa"/>
            <w:shd w:val="clear" w:color="auto" w:fill="auto"/>
          </w:tcPr>
          <w:p w14:paraId="6A1CEA0C" w14:textId="110A1D18" w:rsidR="004B78B0" w:rsidRPr="00C66C7E" w:rsidRDefault="00281018" w:rsidP="005861A4">
            <w:pPr>
              <w:jc w:val="center"/>
              <w:rPr>
                <w:rFonts w:ascii="Verdana" w:hAnsi="Verdana"/>
                <w:sz w:val="18"/>
                <w:szCs w:val="18"/>
              </w:rPr>
            </w:pPr>
            <w:r w:rsidRPr="00C66C7E">
              <w:rPr>
                <w:rFonts w:ascii="Verdana" w:hAnsi="Verdana"/>
                <w:sz w:val="18"/>
                <w:szCs w:val="18"/>
              </w:rPr>
              <w:t>30</w:t>
            </w:r>
            <w:r w:rsidR="00B92029" w:rsidRPr="00C66C7E">
              <w:rPr>
                <w:rFonts w:ascii="Verdana" w:hAnsi="Verdana"/>
                <w:sz w:val="18"/>
                <w:szCs w:val="18"/>
              </w:rPr>
              <w:t>.</w:t>
            </w:r>
            <w:r w:rsidRPr="00C66C7E">
              <w:rPr>
                <w:rFonts w:ascii="Verdana" w:hAnsi="Verdana"/>
                <w:sz w:val="18"/>
                <w:szCs w:val="18"/>
              </w:rPr>
              <w:t>1</w:t>
            </w:r>
          </w:p>
        </w:tc>
        <w:tc>
          <w:tcPr>
            <w:tcW w:w="5635" w:type="dxa"/>
            <w:shd w:val="clear" w:color="auto" w:fill="auto"/>
          </w:tcPr>
          <w:p w14:paraId="5C3875EC" w14:textId="4C0AE90D" w:rsidR="004B78B0" w:rsidRPr="00C66C7E" w:rsidRDefault="00281018" w:rsidP="005861A4">
            <w:pPr>
              <w:jc w:val="center"/>
              <w:rPr>
                <w:rFonts w:ascii="Verdana" w:hAnsi="Verdana"/>
                <w:sz w:val="18"/>
                <w:szCs w:val="18"/>
              </w:rPr>
            </w:pPr>
            <w:r w:rsidRPr="00C66C7E">
              <w:rPr>
                <w:rFonts w:ascii="Verdana" w:hAnsi="Verdana"/>
                <w:sz w:val="18"/>
                <w:szCs w:val="18"/>
              </w:rPr>
              <w:t>10</w:t>
            </w:r>
            <w:r w:rsidR="00B92029" w:rsidRPr="00C66C7E">
              <w:rPr>
                <w:rFonts w:ascii="Verdana" w:hAnsi="Verdana"/>
                <w:sz w:val="18"/>
                <w:szCs w:val="18"/>
              </w:rPr>
              <w:t>.</w:t>
            </w:r>
            <w:r w:rsidRPr="00C66C7E">
              <w:rPr>
                <w:rFonts w:ascii="Verdana" w:hAnsi="Verdana"/>
                <w:sz w:val="18"/>
                <w:szCs w:val="18"/>
              </w:rPr>
              <w:t>2</w:t>
            </w:r>
          </w:p>
        </w:tc>
      </w:tr>
      <w:tr w:rsidR="004A26FF" w:rsidRPr="00C66C7E" w14:paraId="40D5C881" w14:textId="77777777" w:rsidTr="004B78B0">
        <w:tc>
          <w:tcPr>
            <w:tcW w:w="5353" w:type="dxa"/>
            <w:shd w:val="clear" w:color="auto" w:fill="auto"/>
          </w:tcPr>
          <w:p w14:paraId="5F75EC51" w14:textId="5F977620" w:rsidR="0097737C" w:rsidRPr="00C66C7E" w:rsidRDefault="00281018" w:rsidP="005861A4">
            <w:pPr>
              <w:jc w:val="center"/>
              <w:rPr>
                <w:rFonts w:ascii="Verdana" w:hAnsi="Verdana"/>
                <w:sz w:val="18"/>
                <w:szCs w:val="18"/>
              </w:rPr>
            </w:pPr>
            <w:r w:rsidRPr="00C66C7E">
              <w:rPr>
                <w:rFonts w:ascii="Verdana" w:hAnsi="Verdana"/>
                <w:sz w:val="18"/>
                <w:szCs w:val="18"/>
              </w:rPr>
              <w:t>42</w:t>
            </w:r>
          </w:p>
        </w:tc>
        <w:tc>
          <w:tcPr>
            <w:tcW w:w="5635" w:type="dxa"/>
            <w:shd w:val="clear" w:color="auto" w:fill="auto"/>
          </w:tcPr>
          <w:p w14:paraId="49F7C1E2" w14:textId="7B766239" w:rsidR="004A26FF" w:rsidRPr="00C66C7E" w:rsidRDefault="00281018" w:rsidP="005861A4">
            <w:pPr>
              <w:jc w:val="center"/>
              <w:rPr>
                <w:rFonts w:ascii="Verdana" w:hAnsi="Verdana"/>
                <w:sz w:val="18"/>
                <w:szCs w:val="18"/>
              </w:rPr>
            </w:pPr>
            <w:r w:rsidRPr="00C66C7E">
              <w:rPr>
                <w:rFonts w:ascii="Verdana" w:hAnsi="Verdana"/>
                <w:sz w:val="18"/>
                <w:szCs w:val="18"/>
              </w:rPr>
              <w:t>13</w:t>
            </w:r>
          </w:p>
        </w:tc>
      </w:tr>
      <w:tr w:rsidR="004B78B0" w:rsidRPr="00C66C7E" w14:paraId="66EA369B" w14:textId="77777777" w:rsidTr="004B78B0">
        <w:tc>
          <w:tcPr>
            <w:tcW w:w="5353" w:type="dxa"/>
            <w:shd w:val="clear" w:color="auto" w:fill="auto"/>
          </w:tcPr>
          <w:p w14:paraId="035D71A2" w14:textId="61667A2A" w:rsidR="004B78B0" w:rsidRPr="00C66C7E" w:rsidRDefault="00281018" w:rsidP="005861A4">
            <w:pPr>
              <w:jc w:val="center"/>
              <w:rPr>
                <w:rFonts w:ascii="Verdana" w:hAnsi="Verdana"/>
                <w:sz w:val="18"/>
                <w:szCs w:val="18"/>
              </w:rPr>
            </w:pPr>
            <w:r w:rsidRPr="00C66C7E">
              <w:rPr>
                <w:rFonts w:ascii="Verdana" w:hAnsi="Verdana" w:cs="Calibri"/>
                <w:sz w:val="18"/>
                <w:szCs w:val="18"/>
              </w:rPr>
              <w:t>43.2</w:t>
            </w:r>
          </w:p>
        </w:tc>
        <w:tc>
          <w:tcPr>
            <w:tcW w:w="5635" w:type="dxa"/>
            <w:shd w:val="clear" w:color="auto" w:fill="auto"/>
          </w:tcPr>
          <w:p w14:paraId="32DD17E3" w14:textId="199F297A" w:rsidR="004B78B0" w:rsidRPr="00C66C7E" w:rsidRDefault="00281018" w:rsidP="005861A4">
            <w:pPr>
              <w:jc w:val="center"/>
              <w:rPr>
                <w:rFonts w:ascii="Verdana" w:hAnsi="Verdana"/>
                <w:sz w:val="18"/>
                <w:szCs w:val="18"/>
              </w:rPr>
            </w:pPr>
            <w:r w:rsidRPr="00C66C7E">
              <w:rPr>
                <w:rFonts w:ascii="Verdana" w:hAnsi="Verdana"/>
                <w:sz w:val="18"/>
                <w:szCs w:val="18"/>
              </w:rPr>
              <w:t>13</w:t>
            </w:r>
            <w:r w:rsidR="00235D26" w:rsidRPr="00C66C7E">
              <w:rPr>
                <w:rFonts w:ascii="Verdana" w:hAnsi="Verdana"/>
                <w:sz w:val="18"/>
                <w:szCs w:val="18"/>
              </w:rPr>
              <w:t>.3</w:t>
            </w:r>
          </w:p>
        </w:tc>
      </w:tr>
      <w:bookmarkEnd w:id="4"/>
      <w:bookmarkEnd w:id="5"/>
    </w:tbl>
    <w:p w14:paraId="3589AE82" w14:textId="18FA6673" w:rsidR="00AD5B29" w:rsidRPr="009C2F66" w:rsidRDefault="00AD5B29" w:rsidP="009C2F66">
      <w:pPr>
        <w:rPr>
          <w:rFonts w:ascii="Verdana" w:hAnsi="Verdana"/>
          <w:b/>
          <w:bCs/>
          <w:color w:val="000000"/>
        </w:rPr>
      </w:pPr>
    </w:p>
    <w:sectPr w:rsidR="00AD5B29" w:rsidRPr="009C2F66" w:rsidSect="003279BD">
      <w:headerReference w:type="default" r:id="rId19"/>
      <w:footerReference w:type="even" r:id="rId20"/>
      <w:footerReference w:type="default" r:id="rId21"/>
      <w:headerReference w:type="first" r:id="rId22"/>
      <w:footerReference w:type="first" r:id="rId23"/>
      <w:pgSz w:w="11900" w:h="16840" w:code="9"/>
      <w:pgMar w:top="993" w:right="1270" w:bottom="851" w:left="1418" w:header="567" w:footer="567"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9" w:author="Jérémy Roubin" w:date="2025-10-12T16:09:00Z" w:initials="JR">
    <w:p w14:paraId="2D8AB511" w14:textId="681B10A5" w:rsidR="000D5D6B" w:rsidRDefault="000D5D6B">
      <w:pPr>
        <w:pStyle w:val="Commentaire"/>
      </w:pPr>
      <w:r>
        <w:rPr>
          <w:rStyle w:val="Marquedecommentaire"/>
        </w:rPr>
        <w:annotationRef/>
      </w:r>
      <w:r>
        <w:t>Cette précaution serait sans doute illégale en cas de réquisition judiciaire du fait de l’obligation de secret (mais j’imagine que c’est une stipulation type donc conservons).</w:t>
      </w:r>
    </w:p>
  </w:comment>
  <w:comment w:id="120" w:author="Jean-François ETANCELIN" w:date="2025-10-16T10:03:00Z" w:initials="JE">
    <w:p w14:paraId="2AFE6915" w14:textId="688D93D8" w:rsidR="000D5D6B" w:rsidRDefault="000D5D6B">
      <w:pPr>
        <w:pStyle w:val="Commentaire"/>
      </w:pPr>
      <w:r>
        <w:rPr>
          <w:rStyle w:val="Marquedecommentaire"/>
        </w:rPr>
        <w:annotationRef/>
      </w:r>
      <w:r>
        <w:t>Disposition conservée</w:t>
      </w:r>
    </w:p>
  </w:comment>
  <w:comment w:id="131" w:author="Jérémy Roubin" w:date="2025-10-12T16:14:00Z" w:initials="JR">
    <w:p w14:paraId="715A7071" w14:textId="6CDE5329" w:rsidR="000D5D6B" w:rsidRDefault="000D5D6B">
      <w:pPr>
        <w:pStyle w:val="Commentaire"/>
      </w:pPr>
      <w:r>
        <w:rPr>
          <w:rStyle w:val="Marquedecommentaire"/>
        </w:rPr>
        <w:annotationRef/>
      </w:r>
      <w:r>
        <w:t>Comme ces dispositions peuvent ne pas s’appliquer à un employeur public, ne faudrait-il pas préciser que le titulaire prend ces engagements s’il est soumis aux dispositions du code du travail ?</w:t>
      </w:r>
    </w:p>
  </w:comment>
  <w:comment w:id="132" w:author="Jean-François ETANCELIN" w:date="2025-10-16T10:03:00Z" w:initials="JE">
    <w:p w14:paraId="1A6DA41B" w14:textId="6AEDF369" w:rsidR="000D5D6B" w:rsidRDefault="000D5D6B">
      <w:pPr>
        <w:pStyle w:val="Commentaire"/>
      </w:pPr>
      <w:r>
        <w:rPr>
          <w:rStyle w:val="Marquedecommentaire"/>
        </w:rPr>
        <w:annotationRef/>
      </w:r>
      <w:r>
        <w:t>Modification pour élargir à la notion de soumission à toute législation sociale en vigueur</w:t>
      </w:r>
    </w:p>
  </w:comment>
  <w:comment w:id="159" w:author="Jérémy Roubin" w:date="2025-10-12T16:25:00Z" w:initials="JR">
    <w:p w14:paraId="1CA91066" w14:textId="517C5F6B" w:rsidR="000D5D6B" w:rsidRDefault="000D5D6B">
      <w:pPr>
        <w:pStyle w:val="Commentaire"/>
      </w:pPr>
      <w:r>
        <w:rPr>
          <w:rStyle w:val="Marquedecommentaire"/>
        </w:rPr>
        <w:annotationRef/>
      </w:r>
      <w:r>
        <w:t>C’est étranger comme exigence : on fait obligation au titulaire de s’</w:t>
      </w:r>
      <w:proofErr w:type="spellStart"/>
      <w:r>
        <w:t>auto-réparer</w:t>
      </w:r>
      <w:proofErr w:type="spellEnd"/>
      <w:r>
        <w:t> ?</w:t>
      </w:r>
    </w:p>
  </w:comment>
  <w:comment w:id="160" w:author="Jean-François ETANCELIN" w:date="2025-10-16T10:04:00Z" w:initials="JE">
    <w:p w14:paraId="459FEB5F" w14:textId="3B466790" w:rsidR="000D5D6B" w:rsidRDefault="000D5D6B">
      <w:pPr>
        <w:pStyle w:val="Commentaire"/>
      </w:pPr>
      <w:r>
        <w:rPr>
          <w:rStyle w:val="Marquedecommentaire"/>
        </w:rPr>
        <w:annotationRef/>
      </w:r>
      <w:r>
        <w:t>Disposition retirée</w:t>
      </w:r>
    </w:p>
  </w:comment>
  <w:comment w:id="171" w:author="Jérémy Roubin" w:date="2025-10-12T16:30:00Z" w:initials="JR">
    <w:p w14:paraId="0BB7D672" w14:textId="2301D619" w:rsidR="000D5D6B" w:rsidRDefault="000D5D6B">
      <w:pPr>
        <w:pStyle w:val="Commentaire"/>
      </w:pPr>
      <w:r>
        <w:rPr>
          <w:rStyle w:val="Marquedecommentaire"/>
        </w:rPr>
        <w:annotationRef/>
      </w:r>
      <w:r>
        <w:t xml:space="preserve">Cette phrase est paradoxale para rapport à la seconde phrase du premier paragraphe du 4.8 qui oblige à une information « sans délai » pour une </w:t>
      </w:r>
      <w:proofErr w:type="spellStart"/>
      <w:r>
        <w:t>suspenson</w:t>
      </w:r>
      <w:proofErr w:type="spellEnd"/>
      <w:r>
        <w:t xml:space="preserve"> alors que pour une perte, elle peut être effectuée dans le délai d’une semaine... Ne faut-il pas prévoir « sans délai » dans les deux cas ?</w:t>
      </w:r>
    </w:p>
  </w:comment>
  <w:comment w:id="172" w:author="Jean-François ETANCELIN" w:date="2025-10-16T10:04:00Z" w:initials="JE">
    <w:p w14:paraId="16FFE2BF" w14:textId="22965157" w:rsidR="000D5D6B" w:rsidRDefault="000D5D6B">
      <w:pPr>
        <w:pStyle w:val="Commentaire"/>
      </w:pPr>
      <w:r>
        <w:rPr>
          <w:rStyle w:val="Marquedecommentaire"/>
        </w:rPr>
        <w:annotationRef/>
      </w:r>
      <w:r>
        <w:t>Harmonisation sur la base du sans délai</w:t>
      </w:r>
    </w:p>
  </w:comment>
  <w:comment w:id="173" w:author="Jérémy Roubin" w:date="2025-10-12T16:29:00Z" w:initials="JR">
    <w:p w14:paraId="1E9DB116" w14:textId="610EB162" w:rsidR="000D5D6B" w:rsidRDefault="000D5D6B">
      <w:pPr>
        <w:pStyle w:val="Commentaire"/>
      </w:pPr>
      <w:r>
        <w:rPr>
          <w:rStyle w:val="Marquedecommentaire"/>
        </w:rPr>
        <w:annotationRef/>
      </w:r>
      <w:r>
        <w:t>Si je lis bien les derniers paragraphes des articles 4.7 et 4.8, en cas de suspension, la résiliation est ouverte pour une durée supérieure à 15 jours et en cas de perte, c’est immédiat. Est-ce bien exact ?</w:t>
      </w:r>
    </w:p>
  </w:comment>
  <w:comment w:id="174" w:author="Jean-François ETANCELIN" w:date="2025-10-16T10:04:00Z" w:initials="JE">
    <w:p w14:paraId="7BBB408E" w14:textId="656ACAE4" w:rsidR="000D5D6B" w:rsidRDefault="000D5D6B">
      <w:pPr>
        <w:pStyle w:val="Commentaire"/>
      </w:pPr>
      <w:r>
        <w:rPr>
          <w:rStyle w:val="Marquedecommentaire"/>
        </w:rPr>
        <w:annotationRef/>
      </w:r>
      <w:r>
        <w:t xml:space="preserve">Oui, pas de modification sauf </w:t>
      </w:r>
      <w:proofErr w:type="spellStart"/>
      <w:r>
        <w:t>contre indication</w:t>
      </w:r>
      <w:proofErr w:type="spellEnd"/>
    </w:p>
  </w:comment>
  <w:comment w:id="182" w:author="Floriane Cavel" w:date="2025-10-16T19:22:00Z" w:initials="FC">
    <w:p w14:paraId="0D82EEEC" w14:textId="29FDF185" w:rsidR="00687CDA" w:rsidRDefault="00687CDA">
      <w:pPr>
        <w:pStyle w:val="Commentaire"/>
      </w:pPr>
      <w:r>
        <w:rPr>
          <w:rStyle w:val="Marquedecommentaire"/>
        </w:rPr>
        <w:annotationRef/>
      </w:r>
      <w:r>
        <w:t xml:space="preserve">Après vérification avec Adeline : les données du labo sont toutes intégrées dans ADAMS, donc le partage de données est essentiellement réalisé avec le Canada. </w:t>
      </w:r>
    </w:p>
    <w:p w14:paraId="0E27449A" w14:textId="77777777" w:rsidR="00687CDA" w:rsidRDefault="00687CDA">
      <w:pPr>
        <w:pStyle w:val="Commentaire"/>
      </w:pPr>
    </w:p>
    <w:p w14:paraId="6BDB2424" w14:textId="77777777" w:rsidR="00687CDA" w:rsidRDefault="00687CDA">
      <w:pPr>
        <w:pStyle w:val="Commentaire"/>
      </w:pPr>
      <w:r>
        <w:t xml:space="preserve">Je propose donc d’ajouter ici la référence au fait que le partage de données avec le Canada respecte le RGPD. </w:t>
      </w:r>
    </w:p>
    <w:p w14:paraId="7BB606F5" w14:textId="77777777" w:rsidR="00687CDA" w:rsidRDefault="00687CDA">
      <w:pPr>
        <w:pStyle w:val="Commentaire"/>
      </w:pPr>
    </w:p>
    <w:p w14:paraId="72A0C84A" w14:textId="3DFF9E56" w:rsidR="00687CDA" w:rsidRDefault="00687CDA">
      <w:pPr>
        <w:pStyle w:val="Commentaire"/>
      </w:pPr>
      <w:r>
        <w:t xml:space="preserve">Il me semble que nous pouvons comme cela nous contenter de rajouter dans l’annexe une référence au Canada, sans plus de besoin de modifications. </w:t>
      </w:r>
      <w:bookmarkStart w:id="195" w:name="_GoBack"/>
      <w:bookmarkEnd w:id="195"/>
    </w:p>
  </w:comment>
  <w:comment w:id="200" w:author="Jérémy Roubin" w:date="2025-10-12T16:34:00Z" w:initials="JR">
    <w:p w14:paraId="043E2B66" w14:textId="151EDC8D" w:rsidR="000D5D6B" w:rsidRDefault="000D5D6B">
      <w:pPr>
        <w:pStyle w:val="Commentaire"/>
      </w:pPr>
      <w:r>
        <w:rPr>
          <w:rStyle w:val="Marquedecommentaire"/>
        </w:rPr>
        <w:annotationRef/>
      </w:r>
      <w:r>
        <w:t>Logique ?</w:t>
      </w:r>
    </w:p>
  </w:comment>
  <w:comment w:id="201" w:author="Jean-François ETANCELIN" w:date="2025-10-16T10:05:00Z" w:initials="JE">
    <w:p w14:paraId="4CF67115" w14:textId="60933794" w:rsidR="000D5D6B" w:rsidRDefault="000D5D6B">
      <w:pPr>
        <w:pStyle w:val="Commentaire"/>
      </w:pPr>
      <w:r>
        <w:rPr>
          <w:rStyle w:val="Marquedecommentaire"/>
        </w:rPr>
        <w:annotationRef/>
      </w:r>
      <w:r>
        <w:t>Précision sur la notion d’accès informatique (terme dans le milieu informatique)</w:t>
      </w:r>
    </w:p>
  </w:comment>
  <w:comment w:id="204" w:author="Jérémy Roubin" w:date="2025-10-12T16:35:00Z" w:initials="JR">
    <w:p w14:paraId="1A458A72" w14:textId="77777777" w:rsidR="000D5D6B" w:rsidRDefault="000D5D6B">
      <w:pPr>
        <w:pStyle w:val="Commentaire"/>
      </w:pPr>
      <w:r>
        <w:rPr>
          <w:rStyle w:val="Marquedecommentaire"/>
        </w:rPr>
        <w:annotationRef/>
      </w:r>
      <w:r>
        <w:t>Je me demande s’il ne faudrait pas étendre cette obligation aux modifications d’organisation du service (ce qui peut se révéler avoir des incidences sur la qualité de la prestation rendue ?</w:t>
      </w:r>
    </w:p>
    <w:p w14:paraId="5BFFC45E" w14:textId="4303F996" w:rsidR="000D5D6B" w:rsidRDefault="000D5D6B">
      <w:pPr>
        <w:pStyle w:val="Commentaire"/>
      </w:pPr>
      <w:r>
        <w:t>Autre question : quelles conséquences en cas d’omission ? Pénalités (cf. dernier alinéa du 4.9) ?</w:t>
      </w:r>
    </w:p>
  </w:comment>
  <w:comment w:id="205" w:author="Jean-François ETANCELIN" w:date="2025-10-16T10:05:00Z" w:initials="JE">
    <w:p w14:paraId="0AC80874" w14:textId="764A7D39" w:rsidR="000D5D6B" w:rsidRDefault="000D5D6B">
      <w:pPr>
        <w:pStyle w:val="Commentaire"/>
      </w:pPr>
      <w:r>
        <w:rPr>
          <w:rStyle w:val="Marquedecommentaire"/>
        </w:rPr>
        <w:annotationRef/>
      </w:r>
      <w:r>
        <w:t>Prise en compte sur les 2 aspects évoqués</w:t>
      </w:r>
    </w:p>
  </w:comment>
  <w:comment w:id="223" w:author="Jérémy Roubin" w:date="2025-10-12T16:47:00Z" w:initials="JR">
    <w:p w14:paraId="5F12955B" w14:textId="28C25BDF" w:rsidR="000D5D6B" w:rsidRDefault="000D5D6B">
      <w:pPr>
        <w:pStyle w:val="Commentaire"/>
      </w:pPr>
      <w:r>
        <w:rPr>
          <w:rStyle w:val="Marquedecommentaire"/>
        </w:rPr>
        <w:annotationRef/>
      </w:r>
      <w:r>
        <w:t>Comment ce délai s’applique aux sous-traitants acceptés ultérieurement (cf. art. 12) ?</w:t>
      </w:r>
    </w:p>
  </w:comment>
  <w:comment w:id="224" w:author="Jean-François ETANCELIN" w:date="2025-10-16T10:06:00Z" w:initials="JE">
    <w:p w14:paraId="22B2F436" w14:textId="7EEE9F53" w:rsidR="000D5D6B" w:rsidRDefault="000D5D6B">
      <w:pPr>
        <w:pStyle w:val="Commentaire"/>
      </w:pPr>
      <w:r>
        <w:rPr>
          <w:rStyle w:val="Marquedecommentaire"/>
        </w:rPr>
        <w:annotationRef/>
      </w:r>
      <w:r>
        <w:t xml:space="preserve">Etendu au cas des sous </w:t>
      </w:r>
      <w:proofErr w:type="spellStart"/>
      <w:r>
        <w:t>traitances</w:t>
      </w:r>
      <w:proofErr w:type="spellEnd"/>
      <w:r>
        <w:t xml:space="preserve"> ultérieures</w:t>
      </w:r>
    </w:p>
  </w:comment>
  <w:comment w:id="225" w:author="Jérémy Roubin" w:date="2025-10-12T16:48:00Z" w:initials="JR">
    <w:p w14:paraId="4CCD06D0" w14:textId="5AEF4B27" w:rsidR="000D5D6B" w:rsidRDefault="000D5D6B">
      <w:pPr>
        <w:pStyle w:val="Commentaire"/>
      </w:pPr>
      <w:r>
        <w:rPr>
          <w:rStyle w:val="Marquedecommentaire"/>
        </w:rPr>
        <w:annotationRef/>
      </w:r>
      <w:r>
        <w:t>Pourquoi exprimer en dollars ce montant ?</w:t>
      </w:r>
    </w:p>
  </w:comment>
  <w:comment w:id="226" w:author="Jean-François ETANCELIN" w:date="2025-10-16T10:06:00Z" w:initials="JE">
    <w:p w14:paraId="23632D83" w14:textId="026C4305" w:rsidR="000D5D6B" w:rsidRDefault="000D5D6B">
      <w:pPr>
        <w:pStyle w:val="Commentaire"/>
      </w:pPr>
      <w:r>
        <w:rPr>
          <w:rStyle w:val="Marquedecommentaire"/>
        </w:rPr>
        <w:annotationRef/>
      </w:r>
      <w:r>
        <w:t xml:space="preserve">Prévu par le standard. Ajout de la notion </w:t>
      </w:r>
      <w:proofErr w:type="gramStart"/>
      <w:r>
        <w:t>d’ «</w:t>
      </w:r>
      <w:proofErr w:type="gramEnd"/>
      <w:r>
        <w:t xml:space="preserve"> équivalence à » </w:t>
      </w:r>
    </w:p>
  </w:comment>
  <w:comment w:id="230" w:author="Jérémy Roubin" w:date="2025-10-12T16:57:00Z" w:initials="JR">
    <w:p w14:paraId="4F7C00CD" w14:textId="2AC3E358" w:rsidR="000D5D6B" w:rsidRDefault="000D5D6B">
      <w:pPr>
        <w:pStyle w:val="Commentaire"/>
      </w:pPr>
      <w:r>
        <w:rPr>
          <w:rStyle w:val="Marquedecommentaire"/>
        </w:rPr>
        <w:annotationRef/>
      </w:r>
      <w:r>
        <w:t xml:space="preserve">A-t-on repris les mêmes pénalités que celui du marché en cours d’exécution ? J’avais souvenir d’une pénalité en as de défaut de transmission des documents en </w:t>
      </w:r>
      <w:proofErr w:type="spellStart"/>
      <w:r>
        <w:t>francais</w:t>
      </w:r>
      <w:proofErr w:type="spellEnd"/>
      <w:r>
        <w:t>.</w:t>
      </w:r>
    </w:p>
  </w:comment>
  <w:comment w:id="231" w:author="Jean-François ETANCELIN" w:date="2025-10-16T10:06:00Z" w:initials="JE">
    <w:p w14:paraId="18DC8555" w14:textId="77777777" w:rsidR="000D5D6B" w:rsidRDefault="000D5D6B">
      <w:pPr>
        <w:pStyle w:val="Commentaire"/>
      </w:pPr>
      <w:r>
        <w:rPr>
          <w:rStyle w:val="Marquedecommentaire"/>
        </w:rPr>
        <w:annotationRef/>
      </w:r>
      <w:r>
        <w:t>Une précision a été faite sur le 1</w:t>
      </w:r>
      <w:r w:rsidRPr="0036580F">
        <w:rPr>
          <w:vertAlign w:val="superscript"/>
        </w:rPr>
        <w:t>er</w:t>
      </w:r>
      <w:r>
        <w:t xml:space="preserve"> item pour indiquer que la conformité concerne les stipulations du marché (dont l’aspect linguistique) et le respect des normes antidopage internationales</w:t>
      </w:r>
    </w:p>
    <w:p w14:paraId="0E53B577" w14:textId="429658CD" w:rsidR="000D5D6B" w:rsidRDefault="000D5D6B">
      <w:pPr>
        <w:pStyle w:val="Commentaire"/>
      </w:pPr>
      <w:r>
        <w:t>+ ajout de l’item sur le défaut d’information préalable à un changement d’organisation interne</w:t>
      </w:r>
    </w:p>
  </w:comment>
  <w:comment w:id="261" w:author="Jérémy Roubin" w:date="2025-10-12T17:12:00Z" w:initials="JR">
    <w:p w14:paraId="3ACF9E8E" w14:textId="76AFE36B" w:rsidR="000D5D6B" w:rsidRDefault="000D5D6B">
      <w:pPr>
        <w:pStyle w:val="Commentaire"/>
      </w:pPr>
      <w:r>
        <w:rPr>
          <w:rStyle w:val="Marquedecommentaire"/>
        </w:rPr>
        <w:annotationRef/>
      </w:r>
      <w:r>
        <w:t>Prestations ?</w:t>
      </w:r>
    </w:p>
  </w:comment>
  <w:comment w:id="262" w:author="Jean-François ETANCELIN" w:date="2025-10-16T10:08:00Z" w:initials="JE">
    <w:p w14:paraId="1CD997CD" w14:textId="55CA271C" w:rsidR="000D5D6B" w:rsidRDefault="000D5D6B">
      <w:pPr>
        <w:pStyle w:val="Commentaire"/>
      </w:pPr>
      <w:r>
        <w:rPr>
          <w:rStyle w:val="Marquedecommentaire"/>
        </w:rPr>
        <w:annotationRef/>
      </w:r>
      <w:r>
        <w:t>Substitution réalisée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8AB511" w15:done="0"/>
  <w15:commentEx w15:paraId="2AFE6915" w15:paraIdParent="2D8AB511" w15:done="0"/>
  <w15:commentEx w15:paraId="715A7071" w15:done="0"/>
  <w15:commentEx w15:paraId="1A6DA41B" w15:paraIdParent="715A7071" w15:done="0"/>
  <w15:commentEx w15:paraId="1CA91066" w15:done="0"/>
  <w15:commentEx w15:paraId="459FEB5F" w15:paraIdParent="1CA91066" w15:done="0"/>
  <w15:commentEx w15:paraId="0BB7D672" w15:done="0"/>
  <w15:commentEx w15:paraId="16FFE2BF" w15:paraIdParent="0BB7D672" w15:done="0"/>
  <w15:commentEx w15:paraId="1E9DB116" w15:done="0"/>
  <w15:commentEx w15:paraId="7BBB408E" w15:paraIdParent="1E9DB116" w15:done="0"/>
  <w15:commentEx w15:paraId="72A0C84A" w15:done="0"/>
  <w15:commentEx w15:paraId="043E2B66" w15:done="0"/>
  <w15:commentEx w15:paraId="4CF67115" w15:paraIdParent="043E2B66" w15:done="0"/>
  <w15:commentEx w15:paraId="5BFFC45E" w15:done="0"/>
  <w15:commentEx w15:paraId="0AC80874" w15:paraIdParent="5BFFC45E" w15:done="0"/>
  <w15:commentEx w15:paraId="5F12955B" w15:done="0"/>
  <w15:commentEx w15:paraId="22B2F436" w15:paraIdParent="5F12955B" w15:done="0"/>
  <w15:commentEx w15:paraId="4CCD06D0" w15:done="0"/>
  <w15:commentEx w15:paraId="23632D83" w15:paraIdParent="4CCD06D0" w15:done="0"/>
  <w15:commentEx w15:paraId="4F7C00CD" w15:done="0"/>
  <w15:commentEx w15:paraId="0E53B577" w15:paraIdParent="4F7C00CD" w15:done="0"/>
  <w15:commentEx w15:paraId="3ACF9E8E" w15:done="0"/>
  <w15:commentEx w15:paraId="1CD997CD" w15:paraIdParent="3ACF9E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B3956EF" w16cex:dateUtc="2023-08-15T19:07:00Z"/>
  <w16cex:commentExtensible w16cex:durableId="5CCD1CB3" w16cex:dateUtc="2023-08-16T11:51:00Z"/>
  <w16cex:commentExtensible w16cex:durableId="28908C5D" w16cex:dateUtc="2023-08-23T11:47:00Z"/>
  <w16cex:commentExtensible w16cex:durableId="0DB3DB81" w16cex:dateUtc="2023-08-21T14:09:00Z"/>
  <w16cex:commentExtensible w16cex:durableId="28908CC8" w16cex:dateUtc="2023-08-23T11:48:00Z"/>
  <w16cex:commentExtensible w16cex:durableId="56356326" w16cex:dateUtc="2023-08-15T19:08:00Z"/>
  <w16cex:commentExtensible w16cex:durableId="288DD572" w16cex:dateUtc="2023-08-21T10:22:00Z"/>
  <w16cex:commentExtensible w16cex:durableId="2E219AE1" w16cex:dateUtc="2023-08-21T13:25:00Z"/>
  <w16cex:commentExtensible w16cex:durableId="63503656" w16cex:dateUtc="2023-08-15T19:09:00Z"/>
  <w16cex:commentExtensible w16cex:durableId="287DD75D" w16cex:dateUtc="2023-08-09T07:14:00Z"/>
  <w16cex:commentExtensible w16cex:durableId="288DD594" w16cex:dateUtc="2023-08-21T10:22:00Z"/>
  <w16cex:commentExtensible w16cex:durableId="72A1413C" w16cex:dateUtc="2023-08-21T12:33:00Z"/>
  <w16cex:commentExtensible w16cex:durableId="288E0220" w16cex:dateUtc="2023-08-21T13:32:00Z"/>
  <w16cex:commentExtensible w16cex:durableId="288F5421" w16cex:dateUtc="2023-08-22T13:34:00Z"/>
  <w16cex:commentExtensible w16cex:durableId="288DD5C0" w16cex:dateUtc="2023-08-21T10:23:00Z">
    <w16cex:extLst>
      <w16:ext xmlns="" xmlns:cr="http://schemas.microsoft.com/office/comments/2020/reactions" xmlns:w16du="http://schemas.microsoft.com/office/word/2023/wordml/word16du" w16:uri="{CE6994B0-6A32-4C9F-8C6B-6E91EDA988CE}">
        <cr:reactions xmlns:cr="http://schemas.microsoft.com/office/comments/2020/reactions">
          <cr:reaction reactionType="1">
            <cr:reactionInfo dateUtc="2023-08-21T13:43:15Z">
              <cr:user userId="S::mmuller@paris2024.org::a9666eda-4e79-4f5d-9209-6501dd1724f5" userProvider="AD" userName="Mathieu Muller"/>
            </cr:reactionInfo>
          </cr:reaction>
        </cr:reactions>
      </w16:ext>
    </w16cex:extLst>
  </w16cex:commentExtensible>
  <w16cex:commentExtensible w16cex:durableId="288F5339" w16cex:dateUtc="2023-08-22T13:31:00Z"/>
  <w16cex:commentExtensible w16cex:durableId="28908E98" w16cex:dateUtc="2023-08-23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8AB511" w16cid:durableId="2C96513A"/>
  <w16cid:commentId w16cid:paraId="2AFE6915" w16cid:durableId="2C9B416C"/>
  <w16cid:commentId w16cid:paraId="715A7071" w16cid:durableId="2C965283"/>
  <w16cid:commentId w16cid:paraId="1A6DA41B" w16cid:durableId="2C9B417D"/>
  <w16cid:commentId w16cid:paraId="1CA91066" w16cid:durableId="2C96550C"/>
  <w16cid:commentId w16cid:paraId="459FEB5F" w16cid:durableId="2C9B419C"/>
  <w16cid:commentId w16cid:paraId="0BB7D672" w16cid:durableId="2C96562B"/>
  <w16cid:commentId w16cid:paraId="16FFE2BF" w16cid:durableId="2C9B41AB"/>
  <w16cid:commentId w16cid:paraId="1E9DB116" w16cid:durableId="2C9655FC"/>
  <w16cid:commentId w16cid:paraId="7BBB408E" w16cid:durableId="2C9B41BB"/>
  <w16cid:commentId w16cid:paraId="72A0C84A" w16cid:durableId="2C9BC47E"/>
  <w16cid:commentId w16cid:paraId="043E2B66" w16cid:durableId="2C9656FC"/>
  <w16cid:commentId w16cid:paraId="4CF67115" w16cid:durableId="2C9B41E1"/>
  <w16cid:commentId w16cid:paraId="5BFFC45E" w16cid:durableId="2C965746"/>
  <w16cid:commentId w16cid:paraId="0AC80874" w16cid:durableId="2C9B41FC"/>
  <w16cid:commentId w16cid:paraId="5F12955B" w16cid:durableId="2C965A31"/>
  <w16cid:commentId w16cid:paraId="22B2F436" w16cid:durableId="2C9B420D"/>
  <w16cid:commentId w16cid:paraId="4CCD06D0" w16cid:durableId="2C965A5E"/>
  <w16cid:commentId w16cid:paraId="23632D83" w16cid:durableId="2C9B421C"/>
  <w16cid:commentId w16cid:paraId="4F7C00CD" w16cid:durableId="2C965C92"/>
  <w16cid:commentId w16cid:paraId="0E53B577" w16cid:durableId="2C9B4239"/>
  <w16cid:commentId w16cid:paraId="3ACF9E8E" w16cid:durableId="2C965FFD"/>
  <w16cid:commentId w16cid:paraId="1CD997CD" w16cid:durableId="2C9B42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9BF93" w14:textId="77777777" w:rsidR="000D5D6B" w:rsidRDefault="000D5D6B">
      <w:r>
        <w:separator/>
      </w:r>
    </w:p>
  </w:endnote>
  <w:endnote w:type="continuationSeparator" w:id="0">
    <w:p w14:paraId="0735CE56" w14:textId="77777777" w:rsidR="000D5D6B" w:rsidRDefault="000D5D6B">
      <w:r>
        <w:continuationSeparator/>
      </w:r>
    </w:p>
  </w:endnote>
  <w:endnote w:type="continuationNotice" w:id="1">
    <w:p w14:paraId="549F39EB" w14:textId="77777777" w:rsidR="000D5D6B" w:rsidRDefault="000D5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ris2024">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Neue">
    <w:altName w:val="Arial"/>
    <w:charset w:val="00"/>
    <w:family w:val="roman"/>
    <w:pitch w:val="default"/>
  </w:font>
  <w:font w:name="Paris2024 Semibold">
    <w:altName w:val="Calibri"/>
    <w:panose1 w:val="00000000000000000000"/>
    <w:charset w:val="00"/>
    <w:family w:val="modern"/>
    <w:notTrueType/>
    <w:pitch w:val="variable"/>
    <w:sig w:usb0="0000002F" w:usb1="00000020"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GT Zirkon Book">
    <w:panose1 w:val="000004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1966B" w14:textId="2145471C" w:rsidR="000D5D6B" w:rsidRDefault="000D5D6B">
    <w:pPr>
      <w:pStyle w:val="Pieddepage"/>
    </w:pPr>
    <w:r>
      <w:rPr>
        <w:noProof/>
      </w:rPr>
      <mc:AlternateContent>
        <mc:Choice Requires="wps">
          <w:drawing>
            <wp:anchor distT="0" distB="0" distL="0" distR="0" simplePos="0" relativeHeight="251658241" behindDoc="0" locked="0" layoutInCell="1" allowOverlap="1" wp14:anchorId="79C5C89F" wp14:editId="32DF5E7C">
              <wp:simplePos x="635" y="635"/>
              <wp:positionH relativeFrom="page">
                <wp:align>left</wp:align>
              </wp:positionH>
              <wp:positionV relativeFrom="page">
                <wp:align>bottom</wp:align>
              </wp:positionV>
              <wp:extent cx="443865" cy="443865"/>
              <wp:effectExtent l="0" t="0" r="12065" b="0"/>
              <wp:wrapNone/>
              <wp:docPr id="2" name="Zone de texte 2" descr="C1-INTERNAL">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29475F78" w14:textId="32265A15" w:rsidR="000D5D6B" w:rsidRPr="003B65A1" w:rsidRDefault="000D5D6B" w:rsidP="003B65A1">
                          <w:pPr>
                            <w:rPr>
                              <w:rFonts w:ascii="Arial Black" w:eastAsia="Arial Black" w:hAnsi="Arial Black" w:cs="Arial Black"/>
                              <w:noProof/>
                              <w:color w:val="006AFF"/>
                              <w:sz w:val="14"/>
                              <w:szCs w:val="14"/>
                            </w:rPr>
                          </w:pPr>
                          <w:r w:rsidRPr="003B65A1">
                            <w:rPr>
                              <w:rFonts w:ascii="Arial Black" w:eastAsia="Arial Black" w:hAnsi="Arial Black" w:cs="Arial Black"/>
                              <w:noProof/>
                              <w:color w:val="006AFF"/>
                              <w:sz w:val="14"/>
                              <w:szCs w:val="14"/>
                            </w:rPr>
                            <w:t>C1-INTERNAL</w:t>
                          </w:r>
                        </w:p>
                      </w:txbxContent>
                    </wps:txbx>
                    <wps:bodyPr rot="0" spcFirstLastPara="1" vertOverflow="overflow" horzOverflow="overflow" vert="horz" wrap="none" lIns="254000" tIns="0" rIns="0" bIns="190500" numCol="1" spcCol="38100" rtlCol="0" fromWordArt="0" anchor="b" anchorCtr="0" forceAA="0" compatLnSpc="1">
                      <a:prstTxWarp prst="textNoShape">
                        <a:avLst/>
                      </a:prstTxWarp>
                      <a:spAutoFit/>
                    </wps:bodyPr>
                  </wps:wsp>
                </a:graphicData>
              </a:graphic>
            </wp:anchor>
          </w:drawing>
        </mc:Choice>
        <mc:Fallback>
          <w:pict>
            <v:shapetype w14:anchorId="79C5C89F" id="_x0000_t202" coordsize="21600,21600" o:spt="202" path="m,l,21600r21600,l21600,xe">
              <v:stroke joinstyle="miter"/>
              <v:path gradientshapeok="t" o:connecttype="rect"/>
            </v:shapetype>
            <v:shape id="Zone de texte 2" o:spid="_x0000_s1026" type="#_x0000_t202" alt="C1-INTERNAL"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" filled="f" stroked="f">
              <v:textbox style="mso-fit-shape-to-text:t" inset="20pt,0,0,15pt">
                <w:txbxContent>
                  <w:p w14:paraId="29475F78" w14:textId="32265A15" w:rsidR="00F0103A" w:rsidRPr="003B65A1" w:rsidRDefault="00F0103A" w:rsidP="003B65A1">
                    <w:pPr>
                      <w:rPr>
                        <w:rFonts w:ascii="Arial Black" w:eastAsia="Arial Black" w:hAnsi="Arial Black" w:cs="Arial Black"/>
                        <w:noProof/>
                        <w:color w:val="006AFF"/>
                        <w:sz w:val="14"/>
                        <w:szCs w:val="14"/>
                      </w:rPr>
                    </w:pPr>
                    <w:r w:rsidRPr="003B65A1">
                      <w:rPr>
                        <w:rFonts w:ascii="Arial Black" w:eastAsia="Arial Black" w:hAnsi="Arial Black" w:cs="Arial Black"/>
                        <w:noProof/>
                        <w:color w:val="006AFF"/>
                        <w:sz w:val="14"/>
                        <w:szCs w:val="14"/>
                      </w:rPr>
                      <w:t>C1-INTERNAL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257BB" w14:textId="1A5BA9A9" w:rsidR="000D5D6B" w:rsidRPr="00F21F6A" w:rsidRDefault="000D5D6B">
    <w:pPr>
      <w:pStyle w:val="Pieddepage"/>
      <w:jc w:val="right"/>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8242" behindDoc="0" locked="0" layoutInCell="1" allowOverlap="1" wp14:anchorId="49886739" wp14:editId="7121082C">
              <wp:simplePos x="635" y="635"/>
              <wp:positionH relativeFrom="page">
                <wp:align>left</wp:align>
              </wp:positionH>
              <wp:positionV relativeFrom="page">
                <wp:align>bottom</wp:align>
              </wp:positionV>
              <wp:extent cx="443865" cy="443865"/>
              <wp:effectExtent l="0" t="0" r="12065" b="0"/>
              <wp:wrapNone/>
              <wp:docPr id="3" name="Zone de texte 3" descr="C1-INTERNAL">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6A6F2262" w14:textId="484A31D4" w:rsidR="000D5D6B" w:rsidRPr="003B65A1" w:rsidRDefault="000D5D6B" w:rsidP="003B65A1">
                          <w:pPr>
                            <w:rPr>
                              <w:rFonts w:ascii="Arial Black" w:eastAsia="Arial Black" w:hAnsi="Arial Black" w:cs="Arial Black"/>
                              <w:noProof/>
                              <w:color w:val="006AFF"/>
                              <w:sz w:val="14"/>
                              <w:szCs w:val="14"/>
                            </w:rPr>
                          </w:pPr>
                        </w:p>
                      </w:txbxContent>
                    </wps:txbx>
                    <wps:bodyPr rot="0" spcFirstLastPara="1" vertOverflow="overflow" horzOverflow="overflow" vert="horz" wrap="none" lIns="254000" tIns="0" rIns="0" bIns="190500" numCol="1" spcCol="38100" rtlCol="0" fromWordArt="0" anchor="b" anchorCtr="0" forceAA="0" compatLnSpc="1">
                      <a:prstTxWarp prst="textNoShape">
                        <a:avLst/>
                      </a:prstTxWarp>
                      <a:spAutoFit/>
                    </wps:bodyPr>
                  </wps:wsp>
                </a:graphicData>
              </a:graphic>
            </wp:anchor>
          </w:drawing>
        </mc:Choice>
        <mc:Fallback>
          <w:pict>
            <v:shapetype w14:anchorId="49886739" id="_x0000_t202" coordsize="21600,21600" o:spt="202" path="m,l,21600r21600,l21600,xe">
              <v:stroke joinstyle="miter"/>
              <v:path gradientshapeok="t" o:connecttype="rect"/>
            </v:shapetype>
            <v:shape id="Zone de texte 3" o:spid="_x0000_s1027" type="#_x0000_t202" alt="C1-INTERNAL"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" filled="f" stroked="f">
              <v:textbox style="mso-fit-shape-to-text:t" inset="20pt,0,0,15pt">
                <w:txbxContent>
                  <w:p w14:paraId="6A6F2262" w14:textId="484A31D4" w:rsidR="00F0103A" w:rsidRPr="003B65A1" w:rsidRDefault="00F0103A" w:rsidP="003B65A1">
                    <w:pPr>
                      <w:rPr>
                        <w:rFonts w:ascii="Arial Black" w:eastAsia="Arial Black" w:hAnsi="Arial Black" w:cs="Arial Black"/>
                        <w:noProof/>
                        <w:color w:val="006AFF"/>
                        <w:sz w:val="14"/>
                        <w:szCs w:val="14"/>
                      </w:rPr>
                    </w:pPr>
                  </w:p>
                </w:txbxContent>
              </v:textbox>
              <w10:wrap anchorx="page" anchory="page"/>
            </v:shape>
          </w:pict>
        </mc:Fallback>
      </mc:AlternateContent>
    </w:r>
    <w:sdt>
      <w:sdtPr>
        <w:rPr>
          <w:rFonts w:ascii="Arial" w:hAnsi="Arial" w:cs="Arial"/>
          <w:sz w:val="20"/>
          <w:szCs w:val="20"/>
        </w:rPr>
        <w:id w:val="1849596705"/>
        <w:docPartObj>
          <w:docPartGallery w:val="Page Numbers (Bottom of Page)"/>
          <w:docPartUnique/>
        </w:docPartObj>
      </w:sdtPr>
      <w:sdtContent>
        <w:r w:rsidRPr="00F21F6A">
          <w:rPr>
            <w:rFonts w:ascii="Arial" w:hAnsi="Arial" w:cs="Arial"/>
            <w:sz w:val="20"/>
            <w:szCs w:val="20"/>
          </w:rPr>
          <w:fldChar w:fldCharType="begin"/>
        </w:r>
        <w:r w:rsidRPr="00F21F6A">
          <w:rPr>
            <w:rFonts w:ascii="Arial" w:hAnsi="Arial" w:cs="Arial"/>
            <w:sz w:val="20"/>
            <w:szCs w:val="20"/>
          </w:rPr>
          <w:instrText>PAGE   \* MERGEFORMAT</w:instrText>
        </w:r>
        <w:r w:rsidRPr="00F21F6A">
          <w:rPr>
            <w:rFonts w:ascii="Arial" w:hAnsi="Arial" w:cs="Arial"/>
            <w:sz w:val="20"/>
            <w:szCs w:val="20"/>
          </w:rPr>
          <w:fldChar w:fldCharType="separate"/>
        </w:r>
        <w:r>
          <w:rPr>
            <w:rFonts w:ascii="Arial" w:hAnsi="Arial" w:cs="Arial"/>
            <w:noProof/>
            <w:sz w:val="20"/>
            <w:szCs w:val="20"/>
          </w:rPr>
          <w:t>11</w:t>
        </w:r>
        <w:r w:rsidRPr="00F21F6A">
          <w:rPr>
            <w:rFonts w:ascii="Arial" w:hAnsi="Arial" w:cs="Arial"/>
            <w:sz w:val="20"/>
            <w:szCs w:val="20"/>
          </w:rPr>
          <w:fldChar w:fldCharType="end"/>
        </w:r>
      </w:sdtContent>
    </w:sdt>
  </w:p>
  <w:p w14:paraId="4371EC41" w14:textId="77777777" w:rsidR="000D5D6B" w:rsidRDefault="000D5D6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73" w:name="_Hlk106026306"/>
  <w:p w14:paraId="19437D66" w14:textId="2BA9B23D" w:rsidR="000D5D6B" w:rsidRDefault="000D5D6B" w:rsidP="00E07395">
    <w:pPr>
      <w:pStyle w:val="Corps"/>
      <w:rPr>
        <w:rStyle w:val="Aucun"/>
        <w:rFonts w:ascii="GT Zirkon Book" w:eastAsia="GT Zirkon Book" w:hAnsi="GT Zirkon Book" w:cs="GT Zirkon Book"/>
        <w:color w:val="262453"/>
        <w:sz w:val="20"/>
        <w:szCs w:val="20"/>
        <w:u w:color="262453"/>
      </w:rPr>
    </w:pPr>
    <w:r>
      <w:rPr>
        <w:rFonts w:ascii="GT Zirkon Book" w:hAnsi="GT Zirkon Book"/>
        <w:noProof/>
        <w:color w:val="262453"/>
        <w:sz w:val="20"/>
        <w:szCs w:val="20"/>
        <w:u w:color="262453"/>
        <w14:textOutline w14:w="0" w14:cap="rnd" w14:cmpd="sng" w14:algn="ctr">
          <w14:noFill/>
          <w14:prstDash w14:val="solid"/>
          <w14:bevel/>
        </w14:textOutline>
      </w:rPr>
      <mc:AlternateContent>
        <mc:Choice Requires="wps">
          <w:drawing>
            <wp:anchor distT="0" distB="0" distL="0" distR="0" simplePos="0" relativeHeight="251658240" behindDoc="0" locked="0" layoutInCell="1" allowOverlap="1" wp14:anchorId="2827980B" wp14:editId="1BABE446">
              <wp:simplePos x="635" y="635"/>
              <wp:positionH relativeFrom="page">
                <wp:align>left</wp:align>
              </wp:positionH>
              <wp:positionV relativeFrom="page">
                <wp:align>bottom</wp:align>
              </wp:positionV>
              <wp:extent cx="443865" cy="443865"/>
              <wp:effectExtent l="0" t="0" r="12065" b="0"/>
              <wp:wrapNone/>
              <wp:docPr id="1" name="Zone de texte 1" descr="C1-INTERNAL">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a:sp3d/>
                    </wps:spPr>
                    <wps:txbx>
                      <w:txbxContent>
                        <w:p w14:paraId="53B4C869" w14:textId="5979451A" w:rsidR="000D5D6B" w:rsidRPr="003B65A1" w:rsidRDefault="000D5D6B" w:rsidP="003B65A1">
                          <w:pPr>
                            <w:rPr>
                              <w:rFonts w:ascii="Arial Black" w:eastAsia="Arial Black" w:hAnsi="Arial Black" w:cs="Arial Black"/>
                              <w:noProof/>
                              <w:color w:val="006AFF"/>
                              <w:sz w:val="14"/>
                              <w:szCs w:val="14"/>
                            </w:rPr>
                          </w:pPr>
                          <w:r w:rsidRPr="003B65A1">
                            <w:rPr>
                              <w:rFonts w:ascii="Arial Black" w:eastAsia="Arial Black" w:hAnsi="Arial Black" w:cs="Arial Black"/>
                              <w:noProof/>
                              <w:color w:val="006AFF"/>
                              <w:sz w:val="14"/>
                              <w:szCs w:val="14"/>
                            </w:rPr>
                            <w:t>C1-INTERNAL</w:t>
                          </w:r>
                        </w:p>
                      </w:txbxContent>
                    </wps:txbx>
                    <wps:bodyPr rot="0" spcFirstLastPara="1" vertOverflow="overflow" horzOverflow="overflow" vert="horz" wrap="none" lIns="254000" tIns="0" rIns="0" bIns="190500" numCol="1" spcCol="38100" rtlCol="0" fromWordArt="0" anchor="b" anchorCtr="0" forceAA="0" compatLnSpc="1">
                      <a:prstTxWarp prst="textNoShape">
                        <a:avLst/>
                      </a:prstTxWarp>
                      <a:spAutoFit/>
                    </wps:bodyPr>
                  </wps:wsp>
                </a:graphicData>
              </a:graphic>
            </wp:anchor>
          </w:drawing>
        </mc:Choice>
        <mc:Fallback>
          <w:pict>
            <v:shapetype w14:anchorId="2827980B" id="_x0000_t202" coordsize="21600,21600" o:spt="202" path="m,l,21600r21600,l21600,xe">
              <v:stroke joinstyle="miter"/>
              <v:path gradientshapeok="t" o:connecttype="rect"/>
            </v:shapetype>
            <v:shape id="Zone de texte 1" o:spid="_x0000_s1028" type="#_x0000_t202" alt="C1-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h15OofQIAAM8EAAAOAAAA&#10;AAAAAAAAAAAAAC4CAABkcnMvZTJvRG9jLnhtbFBLAQItABQABgAIAAAAIQDYbTz+1wAAAAMBAAAP&#10;AAAAAAAAAAAAAAAAANcEAABkcnMvZG93bnJldi54bWxQSwUGAAAAAAQABADzAAAA2wUAAAAA&#10;" filled="f" stroked="f">
              <v:textbox style="mso-fit-shape-to-text:t" inset="20pt,0,0,15pt">
                <w:txbxContent>
                  <w:p w14:paraId="53B4C869" w14:textId="5979451A" w:rsidR="00F0103A" w:rsidRPr="003B65A1" w:rsidRDefault="00F0103A" w:rsidP="003B65A1">
                    <w:pPr>
                      <w:rPr>
                        <w:rFonts w:ascii="Arial Black" w:eastAsia="Arial Black" w:hAnsi="Arial Black" w:cs="Arial Black"/>
                        <w:noProof/>
                        <w:color w:val="006AFF"/>
                        <w:sz w:val="14"/>
                        <w:szCs w:val="14"/>
                      </w:rPr>
                    </w:pPr>
                    <w:r w:rsidRPr="003B65A1">
                      <w:rPr>
                        <w:rFonts w:ascii="Arial Black" w:eastAsia="Arial Black" w:hAnsi="Arial Black" w:cs="Arial Black"/>
                        <w:noProof/>
                        <w:color w:val="006AFF"/>
                        <w:sz w:val="14"/>
                        <w:szCs w:val="14"/>
                      </w:rPr>
                      <w:t>C1-INTERNAL</w:t>
                    </w:r>
                  </w:p>
                </w:txbxContent>
              </v:textbox>
              <w10:wrap anchorx="page" anchory="page"/>
            </v:shape>
          </w:pict>
        </mc:Fallback>
      </mc:AlternateContent>
    </w: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bookmarkEnd w:id="273"/>
  <w:p w14:paraId="60CED1FB" w14:textId="230ED448" w:rsidR="000D5D6B" w:rsidRDefault="000D5D6B">
    <w:pPr>
      <w:pStyle w:val="Pieddepage"/>
    </w:pPr>
    <w:r w:rsidRPr="00E07395">
      <w:rPr>
        <w:rFonts w:ascii="Verdana" w:hAnsi="Verdana"/>
        <w:noProof/>
        <w:bdr w:val="none" w:sz="0" w:space="0" w:color="auto"/>
        <w:lang w:eastAsia="fr-FR"/>
      </w:rPr>
      <w:drawing>
        <wp:inline distT="0" distB="0" distL="0" distR="0" wp14:anchorId="39407931" wp14:editId="63DE71A1">
          <wp:extent cx="5849620" cy="141216"/>
          <wp:effectExtent l="0" t="0" r="0" b="0"/>
          <wp:docPr id="14" name="Image 14"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849620" cy="141216"/>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FE3E3" w14:textId="77777777" w:rsidR="000D5D6B" w:rsidRDefault="000D5D6B">
      <w:r>
        <w:separator/>
      </w:r>
    </w:p>
  </w:footnote>
  <w:footnote w:type="continuationSeparator" w:id="0">
    <w:p w14:paraId="0CE461EC" w14:textId="77777777" w:rsidR="000D5D6B" w:rsidRDefault="000D5D6B">
      <w:r>
        <w:continuationSeparator/>
      </w:r>
    </w:p>
  </w:footnote>
  <w:footnote w:type="continuationNotice" w:id="1">
    <w:p w14:paraId="360CF5AA" w14:textId="77777777" w:rsidR="000D5D6B" w:rsidRDefault="000D5D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777981"/>
      <w:docPartObj>
        <w:docPartGallery w:val="Page Numbers (Top of Page)"/>
        <w:docPartUnique/>
      </w:docPartObj>
    </w:sdtPr>
    <w:sdtEndPr>
      <w:rPr>
        <w:rFonts w:ascii="Verdana" w:hAnsi="Verdana"/>
      </w:rPr>
    </w:sdtEndPr>
    <w:sdtContent>
      <w:p w14:paraId="3747EEFC" w14:textId="1553F144" w:rsidR="000D5D6B" w:rsidRDefault="000D5D6B" w:rsidP="003E4B72">
        <w:pPr>
          <w:pStyle w:val="En-tte"/>
        </w:pPr>
      </w:p>
      <w:p w14:paraId="2CF1D5EC" w14:textId="557CA945" w:rsidR="000D5D6B" w:rsidRPr="00A9674E" w:rsidRDefault="000D5D6B">
        <w:pPr>
          <w:pStyle w:val="En-tte"/>
          <w:jc w:val="right"/>
          <w:rPr>
            <w:rFonts w:ascii="Verdana" w:hAnsi="Verdana"/>
          </w:rPr>
        </w:pPr>
      </w:p>
    </w:sdtContent>
  </w:sdt>
  <w:p w14:paraId="71DA8C8C" w14:textId="6A7F33C4" w:rsidR="000D5D6B" w:rsidRDefault="000D5D6B">
    <w:pPr>
      <w:pStyle w:val="Corp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72946" w14:textId="0B35F043" w:rsidR="000D5D6B" w:rsidRDefault="000D5D6B">
    <w:pPr>
      <w:pStyle w:val="En-tte"/>
    </w:pPr>
    <w:r w:rsidRPr="00D4434B">
      <w:rPr>
        <w:noProof/>
        <w:lang w:eastAsia="fr-FR"/>
      </w:rPr>
      <w:drawing>
        <wp:inline distT="0" distB="0" distL="0" distR="0" wp14:anchorId="2F4EE2A7" wp14:editId="0059EFDF">
          <wp:extent cx="1495425" cy="885825"/>
          <wp:effectExtent l="0" t="0" r="9525"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C513EB4"/>
    <w:multiLevelType w:val="hybridMultilevel"/>
    <w:tmpl w:val="81CAB88A"/>
    <w:lvl w:ilvl="0" w:tplc="339E9C1A">
      <w:start w:val="1"/>
      <w:numFmt w:val="decimal"/>
      <w:pStyle w:val="S-Nv72"/>
      <w:lvlText w:val="7.2.%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 w15:restartNumberingAfterBreak="0">
    <w:nsid w:val="0D746005"/>
    <w:multiLevelType w:val="hybridMultilevel"/>
    <w:tmpl w:val="D5D4DFA6"/>
    <w:lvl w:ilvl="0" w:tplc="936ABA02">
      <w:start w:val="1"/>
      <w:numFmt w:val="decimal"/>
      <w:pStyle w:val="Nv5"/>
      <w:lvlText w:val="Article 5.%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0EC24BAD"/>
    <w:multiLevelType w:val="multilevel"/>
    <w:tmpl w:val="E3944E7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FC23CC0"/>
    <w:multiLevelType w:val="hybridMultilevel"/>
    <w:tmpl w:val="C6ECFBC2"/>
    <w:lvl w:ilvl="0" w:tplc="0C1835C2">
      <w:start w:val="1"/>
      <w:numFmt w:val="lowerRoman"/>
      <w:lvlText w:val="%1)"/>
      <w:lvlJc w:val="left"/>
      <w:pPr>
        <w:ind w:left="2136" w:hanging="720"/>
      </w:pPr>
    </w:lvl>
    <w:lvl w:ilvl="1" w:tplc="040C0019">
      <w:start w:val="1"/>
      <w:numFmt w:val="lowerLetter"/>
      <w:lvlText w:val="%2."/>
      <w:lvlJc w:val="left"/>
      <w:pPr>
        <w:ind w:left="2496" w:hanging="360"/>
      </w:pPr>
    </w:lvl>
    <w:lvl w:ilvl="2" w:tplc="040C001B">
      <w:start w:val="1"/>
      <w:numFmt w:val="lowerRoman"/>
      <w:lvlText w:val="%3."/>
      <w:lvlJc w:val="right"/>
      <w:pPr>
        <w:ind w:left="3216" w:hanging="180"/>
      </w:pPr>
    </w:lvl>
    <w:lvl w:ilvl="3" w:tplc="040C000F">
      <w:start w:val="1"/>
      <w:numFmt w:val="decimal"/>
      <w:lvlText w:val="%4."/>
      <w:lvlJc w:val="left"/>
      <w:pPr>
        <w:ind w:left="3936" w:hanging="360"/>
      </w:pPr>
    </w:lvl>
    <w:lvl w:ilvl="4" w:tplc="040C0019">
      <w:start w:val="1"/>
      <w:numFmt w:val="lowerLetter"/>
      <w:lvlText w:val="%5."/>
      <w:lvlJc w:val="left"/>
      <w:pPr>
        <w:ind w:left="4656" w:hanging="360"/>
      </w:pPr>
    </w:lvl>
    <w:lvl w:ilvl="5" w:tplc="040C001B">
      <w:start w:val="1"/>
      <w:numFmt w:val="lowerRoman"/>
      <w:lvlText w:val="%6."/>
      <w:lvlJc w:val="right"/>
      <w:pPr>
        <w:ind w:left="5376" w:hanging="180"/>
      </w:pPr>
    </w:lvl>
    <w:lvl w:ilvl="6" w:tplc="040C000F">
      <w:start w:val="1"/>
      <w:numFmt w:val="decimal"/>
      <w:lvlText w:val="%7."/>
      <w:lvlJc w:val="left"/>
      <w:pPr>
        <w:ind w:left="6096" w:hanging="360"/>
      </w:pPr>
    </w:lvl>
    <w:lvl w:ilvl="7" w:tplc="040C0019">
      <w:start w:val="1"/>
      <w:numFmt w:val="lowerLetter"/>
      <w:lvlText w:val="%8."/>
      <w:lvlJc w:val="left"/>
      <w:pPr>
        <w:ind w:left="6816" w:hanging="360"/>
      </w:pPr>
    </w:lvl>
    <w:lvl w:ilvl="8" w:tplc="040C001B">
      <w:start w:val="1"/>
      <w:numFmt w:val="lowerRoman"/>
      <w:lvlText w:val="%9."/>
      <w:lvlJc w:val="right"/>
      <w:pPr>
        <w:ind w:left="7536" w:hanging="180"/>
      </w:pPr>
    </w:lvl>
  </w:abstractNum>
  <w:abstractNum w:abstractNumId="6" w15:restartNumberingAfterBreak="0">
    <w:nsid w:val="13060CAD"/>
    <w:multiLevelType w:val="hybridMultilevel"/>
    <w:tmpl w:val="E2E64B5C"/>
    <w:lvl w:ilvl="0" w:tplc="3A3697F8">
      <w:start w:val="3"/>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4D014D4"/>
    <w:multiLevelType w:val="hybridMultilevel"/>
    <w:tmpl w:val="ED4896BE"/>
    <w:lvl w:ilvl="0" w:tplc="43709300">
      <w:numFmt w:val="bullet"/>
      <w:lvlText w:val="-"/>
      <w:lvlJc w:val="left"/>
      <w:pPr>
        <w:ind w:left="720" w:hanging="360"/>
      </w:pPr>
      <w:rPr>
        <w:rFonts w:ascii="Paris2024" w:eastAsia="Times New Roman" w:hAnsi="Paris2024"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3672C3"/>
    <w:multiLevelType w:val="hybridMultilevel"/>
    <w:tmpl w:val="E384037A"/>
    <w:lvl w:ilvl="0" w:tplc="6F7693AC">
      <w:start w:val="1"/>
      <w:numFmt w:val="bullet"/>
      <w:lvlText w:val="-"/>
      <w:lvlJc w:val="left"/>
      <w:pPr>
        <w:ind w:left="1080" w:hanging="360"/>
      </w:pPr>
      <w:rPr>
        <w:rFonts w:ascii="Arial Narrow" w:eastAsia="Times New Roman" w:hAnsi="Arial Narrow"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9" w15:restartNumberingAfterBreak="0">
    <w:nsid w:val="161C6BB2"/>
    <w:multiLevelType w:val="hybridMultilevel"/>
    <w:tmpl w:val="B4580196"/>
    <w:lvl w:ilvl="0" w:tplc="E0B4DA3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B2B7305"/>
    <w:multiLevelType w:val="hybridMultilevel"/>
    <w:tmpl w:val="355EC128"/>
    <w:lvl w:ilvl="0" w:tplc="8FF298FC">
      <w:start w:val="1"/>
      <w:numFmt w:val="decimal"/>
      <w:pStyle w:val="Nv7"/>
      <w:lvlText w:val="Article 7.%1"/>
      <w:lvlJc w:val="left"/>
      <w:pPr>
        <w:ind w:left="960" w:hanging="360"/>
      </w:pPr>
    </w:lvl>
    <w:lvl w:ilvl="1" w:tplc="040C0019">
      <w:start w:val="1"/>
      <w:numFmt w:val="lowerLetter"/>
      <w:lvlText w:val="%2."/>
      <w:lvlJc w:val="left"/>
      <w:pPr>
        <w:ind w:left="1680" w:hanging="360"/>
      </w:pPr>
    </w:lvl>
    <w:lvl w:ilvl="2" w:tplc="040C001B">
      <w:start w:val="1"/>
      <w:numFmt w:val="lowerRoman"/>
      <w:lvlText w:val="%3."/>
      <w:lvlJc w:val="right"/>
      <w:pPr>
        <w:ind w:left="2400" w:hanging="180"/>
      </w:pPr>
    </w:lvl>
    <w:lvl w:ilvl="3" w:tplc="040C000F">
      <w:start w:val="1"/>
      <w:numFmt w:val="decimal"/>
      <w:lvlText w:val="%4."/>
      <w:lvlJc w:val="left"/>
      <w:pPr>
        <w:ind w:left="3120" w:hanging="360"/>
      </w:pPr>
    </w:lvl>
    <w:lvl w:ilvl="4" w:tplc="040C0019">
      <w:start w:val="1"/>
      <w:numFmt w:val="lowerLetter"/>
      <w:lvlText w:val="%5."/>
      <w:lvlJc w:val="left"/>
      <w:pPr>
        <w:ind w:left="3840" w:hanging="360"/>
      </w:pPr>
    </w:lvl>
    <w:lvl w:ilvl="5" w:tplc="040C001B">
      <w:start w:val="1"/>
      <w:numFmt w:val="lowerRoman"/>
      <w:lvlText w:val="%6."/>
      <w:lvlJc w:val="right"/>
      <w:pPr>
        <w:ind w:left="4560" w:hanging="180"/>
      </w:pPr>
    </w:lvl>
    <w:lvl w:ilvl="6" w:tplc="040C000F">
      <w:start w:val="1"/>
      <w:numFmt w:val="decimal"/>
      <w:lvlText w:val="%7."/>
      <w:lvlJc w:val="left"/>
      <w:pPr>
        <w:ind w:left="5280" w:hanging="360"/>
      </w:pPr>
    </w:lvl>
    <w:lvl w:ilvl="7" w:tplc="040C0019">
      <w:start w:val="1"/>
      <w:numFmt w:val="lowerLetter"/>
      <w:lvlText w:val="%8."/>
      <w:lvlJc w:val="left"/>
      <w:pPr>
        <w:ind w:left="6000" w:hanging="360"/>
      </w:pPr>
    </w:lvl>
    <w:lvl w:ilvl="8" w:tplc="040C001B">
      <w:start w:val="1"/>
      <w:numFmt w:val="lowerRoman"/>
      <w:lvlText w:val="%9."/>
      <w:lvlJc w:val="right"/>
      <w:pPr>
        <w:ind w:left="6720" w:hanging="180"/>
      </w:pPr>
    </w:lvl>
  </w:abstractNum>
  <w:abstractNum w:abstractNumId="11" w15:restartNumberingAfterBreak="0">
    <w:nsid w:val="1BDE5AC0"/>
    <w:multiLevelType w:val="hybridMultilevel"/>
    <w:tmpl w:val="7AE8A2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0104E52"/>
    <w:multiLevelType w:val="hybridMultilevel"/>
    <w:tmpl w:val="9D543C78"/>
    <w:lvl w:ilvl="0" w:tplc="22D82B96">
      <w:start w:val="1"/>
      <w:numFmt w:val="bullet"/>
      <w:lvlText w:val="-"/>
      <w:lvlJc w:val="left"/>
      <w:pPr>
        <w:ind w:left="720" w:hanging="360"/>
      </w:pPr>
      <w:rPr>
        <w:rFonts w:ascii="Arial" w:eastAsia="Times New Roman" w:hAnsi="Arial" w:cs="Arial" w:hint="default"/>
      </w:rPr>
    </w:lvl>
    <w:lvl w:ilvl="1" w:tplc="040C0003">
      <w:start w:val="1"/>
      <w:numFmt w:val="bullet"/>
      <w:pStyle w:val="Titre2b"/>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0EE0037"/>
    <w:multiLevelType w:val="multilevel"/>
    <w:tmpl w:val="DDA813F0"/>
    <w:lvl w:ilvl="0">
      <w:start w:val="3"/>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15C769E"/>
    <w:multiLevelType w:val="hybridMultilevel"/>
    <w:tmpl w:val="F490FB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23037C7"/>
    <w:multiLevelType w:val="hybridMultilevel"/>
    <w:tmpl w:val="8684DA3E"/>
    <w:lvl w:ilvl="0" w:tplc="040C0017">
      <w:start w:val="1"/>
      <w:numFmt w:val="lowerLetter"/>
      <w:lvlText w:val="%1)"/>
      <w:lvlJc w:val="left"/>
      <w:pPr>
        <w:ind w:left="720" w:hanging="360"/>
      </w:pPr>
      <w:rPr>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233D2648"/>
    <w:multiLevelType w:val="hybridMultilevel"/>
    <w:tmpl w:val="543AA6A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BB03B7"/>
    <w:multiLevelType w:val="hybridMultilevel"/>
    <w:tmpl w:val="5922F7C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24417C81"/>
    <w:multiLevelType w:val="multilevel"/>
    <w:tmpl w:val="5D6ED3B2"/>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5B9BD5"/>
      </w:rPr>
    </w:lvl>
    <w:lvl w:ilvl="3">
      <w:start w:val="1"/>
      <w:numFmt w:val="decimal"/>
      <w:pStyle w:val="Titre41"/>
      <w:lvlText w:val="%1.%2.%3.%4"/>
      <w:lvlJc w:val="left"/>
      <w:pPr>
        <w:ind w:left="4976" w:hanging="864"/>
      </w:pPr>
      <w:rPr>
        <w:color w:val="C45911"/>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19" w15:restartNumberingAfterBreak="0">
    <w:nsid w:val="254C1B16"/>
    <w:multiLevelType w:val="hybridMultilevel"/>
    <w:tmpl w:val="A90264CE"/>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2D887C2D"/>
    <w:multiLevelType w:val="hybridMultilevel"/>
    <w:tmpl w:val="5C0A83EC"/>
    <w:lvl w:ilvl="0" w:tplc="0EBCB820">
      <w:start w:val="1"/>
      <w:numFmt w:val="decimal"/>
      <w:pStyle w:val="S-Nv84"/>
      <w:lvlText w:val="8.4.%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2EB348C8"/>
    <w:multiLevelType w:val="multilevel"/>
    <w:tmpl w:val="A76450C8"/>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F4F2191"/>
    <w:multiLevelType w:val="hybridMultilevel"/>
    <w:tmpl w:val="D1A2EC7A"/>
    <w:lvl w:ilvl="0" w:tplc="14D22F50">
      <w:start w:val="1"/>
      <w:numFmt w:val="decimal"/>
      <w:pStyle w:val="S-Nv45"/>
      <w:lvlText w:val="4.5.%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23" w15:restartNumberingAfterBreak="0">
    <w:nsid w:val="30E634AE"/>
    <w:multiLevelType w:val="hybridMultilevel"/>
    <w:tmpl w:val="95FEA152"/>
    <w:lvl w:ilvl="0" w:tplc="4548600C">
      <w:start w:val="1"/>
      <w:numFmt w:val="decimal"/>
      <w:lvlText w:val="Article 16.%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3410191C"/>
    <w:multiLevelType w:val="hybridMultilevel"/>
    <w:tmpl w:val="FEE66016"/>
    <w:lvl w:ilvl="0" w:tplc="8AEE5812">
      <w:numFmt w:val="bullet"/>
      <w:lvlText w:val="-"/>
      <w:lvlJc w:val="left"/>
      <w:pPr>
        <w:tabs>
          <w:tab w:val="num" w:pos="720"/>
        </w:tabs>
        <w:ind w:left="720" w:hanging="360"/>
      </w:pPr>
      <w:rPr>
        <w:rFonts w:ascii="New York" w:eastAsia="Times New Roman" w:hAnsi="New Yor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83015E"/>
    <w:multiLevelType w:val="hybridMultilevel"/>
    <w:tmpl w:val="F7089DC8"/>
    <w:lvl w:ilvl="0" w:tplc="88D84224">
      <w:start w:val="7"/>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7F2FB8"/>
    <w:multiLevelType w:val="hybridMultilevel"/>
    <w:tmpl w:val="7B607CB2"/>
    <w:lvl w:ilvl="0" w:tplc="EFA66266">
      <w:start w:val="1"/>
      <w:numFmt w:val="decimal"/>
      <w:pStyle w:val="S-Nv111"/>
      <w:lvlText w:val="11.1.%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7" w15:restartNumberingAfterBreak="0">
    <w:nsid w:val="403E4CCF"/>
    <w:multiLevelType w:val="hybridMultilevel"/>
    <w:tmpl w:val="10F27FA8"/>
    <w:lvl w:ilvl="0" w:tplc="9EA00702">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429B649C"/>
    <w:multiLevelType w:val="hybridMultilevel"/>
    <w:tmpl w:val="6FC2CD5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9" w15:restartNumberingAfterBreak="0">
    <w:nsid w:val="42AF6964"/>
    <w:multiLevelType w:val="hybridMultilevel"/>
    <w:tmpl w:val="EB584C7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434B53D2"/>
    <w:multiLevelType w:val="hybridMultilevel"/>
    <w:tmpl w:val="D8861DB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32" w15:restartNumberingAfterBreak="0">
    <w:nsid w:val="50CE34F0"/>
    <w:multiLevelType w:val="hybridMultilevel"/>
    <w:tmpl w:val="560697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52A7D96"/>
    <w:multiLevelType w:val="hybridMultilevel"/>
    <w:tmpl w:val="C7EC4E5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56136550"/>
    <w:multiLevelType w:val="hybridMultilevel"/>
    <w:tmpl w:val="1054A754"/>
    <w:lvl w:ilvl="0" w:tplc="15D4B636">
      <w:start w:val="1"/>
      <w:numFmt w:val="decimal"/>
      <w:pStyle w:val="S-Nv43"/>
      <w:lvlText w:val="4.3.%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15:restartNumberingAfterBreak="0">
    <w:nsid w:val="56A07693"/>
    <w:multiLevelType w:val="multilevel"/>
    <w:tmpl w:val="2DE864BC"/>
    <w:lvl w:ilvl="0">
      <w:start w:val="6"/>
      <w:numFmt w:val="decimal"/>
      <w:lvlText w:val="%1"/>
      <w:lvlJc w:val="left"/>
      <w:pPr>
        <w:ind w:left="360" w:hanging="360"/>
      </w:pPr>
    </w:lvl>
    <w:lvl w:ilvl="1">
      <w:start w:val="3"/>
      <w:numFmt w:val="decimal"/>
      <w:lvlText w:val="%1.%2"/>
      <w:lvlJc w:val="left"/>
      <w:pPr>
        <w:ind w:left="540" w:hanging="360"/>
      </w:pPr>
    </w:lvl>
    <w:lvl w:ilvl="2">
      <w:start w:val="1"/>
      <w:numFmt w:val="decimal"/>
      <w:pStyle w:val="S-Nv62"/>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36" w15:restartNumberingAfterBreak="0">
    <w:nsid w:val="58312AA3"/>
    <w:multiLevelType w:val="hybridMultilevel"/>
    <w:tmpl w:val="F878A6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06D01CF"/>
    <w:multiLevelType w:val="hybridMultilevel"/>
    <w:tmpl w:val="42D09222"/>
    <w:lvl w:ilvl="0" w:tplc="22D82B96">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12C0E38"/>
    <w:multiLevelType w:val="hybridMultilevel"/>
    <w:tmpl w:val="AB40628C"/>
    <w:lvl w:ilvl="0" w:tplc="CC520BEC">
      <w:start w:val="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29F4AB3"/>
    <w:multiLevelType w:val="hybridMultilevel"/>
    <w:tmpl w:val="078A7302"/>
    <w:lvl w:ilvl="0" w:tplc="831437A2">
      <w:start w:val="1"/>
      <w:numFmt w:val="lowerRoman"/>
      <w:lvlText w:val="%1)"/>
      <w:lvlJc w:val="left"/>
      <w:pPr>
        <w:ind w:left="1440" w:hanging="72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40" w15:restartNumberingAfterBreak="0">
    <w:nsid w:val="65DF59AB"/>
    <w:multiLevelType w:val="hybridMultilevel"/>
    <w:tmpl w:val="A8EC15C2"/>
    <w:lvl w:ilvl="0" w:tplc="936649C6">
      <w:start w:val="16"/>
      <w:numFmt w:val="bullet"/>
      <w:lvlText w:val="-"/>
      <w:lvlJc w:val="left"/>
      <w:pPr>
        <w:ind w:left="720" w:hanging="360"/>
      </w:pPr>
      <w:rPr>
        <w:rFonts w:ascii="Paris2024" w:eastAsia="Times New Roman" w:hAnsi="Paris2024"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68CA5FAF"/>
    <w:multiLevelType w:val="hybridMultilevel"/>
    <w:tmpl w:val="9B42AFB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6A2B3E2F"/>
    <w:multiLevelType w:val="hybridMultilevel"/>
    <w:tmpl w:val="25DE1D90"/>
    <w:lvl w:ilvl="0" w:tplc="6D46962C">
      <w:start w:val="1"/>
      <w:numFmt w:val="decimal"/>
      <w:pStyle w:val="Nv10"/>
      <w:lvlText w:val="Article 10.%1"/>
      <w:lvlJc w:val="left"/>
      <w:pPr>
        <w:ind w:left="717"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3" w15:restartNumberingAfterBreak="0">
    <w:nsid w:val="6BC2501D"/>
    <w:multiLevelType w:val="hybridMultilevel"/>
    <w:tmpl w:val="76842D94"/>
    <w:lvl w:ilvl="0" w:tplc="3A3697F8">
      <w:start w:val="3"/>
      <w:numFmt w:val="bullet"/>
      <w:lvlText w:val="-"/>
      <w:lvlJc w:val="left"/>
      <w:pPr>
        <w:tabs>
          <w:tab w:val="num" w:pos="720"/>
        </w:tabs>
        <w:ind w:left="720" w:hanging="360"/>
      </w:pPr>
      <w:rPr>
        <w:rFonts w:ascii="Arial" w:eastAsia="Times New Roman" w:hAnsi="Arial"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B82CE0"/>
    <w:multiLevelType w:val="hybridMultilevel"/>
    <w:tmpl w:val="B0042420"/>
    <w:lvl w:ilvl="0" w:tplc="831437A2">
      <w:start w:val="1"/>
      <w:numFmt w:val="lowerRoman"/>
      <w:lvlText w:val="%1)"/>
      <w:lvlJc w:val="left"/>
      <w:pPr>
        <w:ind w:left="2136" w:hanging="720"/>
      </w:pPr>
    </w:lvl>
    <w:lvl w:ilvl="1" w:tplc="040C0019">
      <w:start w:val="1"/>
      <w:numFmt w:val="lowerLetter"/>
      <w:lvlText w:val="%2."/>
      <w:lvlJc w:val="left"/>
      <w:pPr>
        <w:ind w:left="2496" w:hanging="360"/>
      </w:pPr>
    </w:lvl>
    <w:lvl w:ilvl="2" w:tplc="040C001B">
      <w:start w:val="1"/>
      <w:numFmt w:val="lowerRoman"/>
      <w:lvlText w:val="%3."/>
      <w:lvlJc w:val="right"/>
      <w:pPr>
        <w:ind w:left="3216" w:hanging="180"/>
      </w:pPr>
    </w:lvl>
    <w:lvl w:ilvl="3" w:tplc="040C000F">
      <w:start w:val="1"/>
      <w:numFmt w:val="decimal"/>
      <w:lvlText w:val="%4."/>
      <w:lvlJc w:val="left"/>
      <w:pPr>
        <w:ind w:left="3936" w:hanging="360"/>
      </w:pPr>
    </w:lvl>
    <w:lvl w:ilvl="4" w:tplc="040C0019">
      <w:start w:val="1"/>
      <w:numFmt w:val="lowerLetter"/>
      <w:lvlText w:val="%5."/>
      <w:lvlJc w:val="left"/>
      <w:pPr>
        <w:ind w:left="4656" w:hanging="360"/>
      </w:pPr>
    </w:lvl>
    <w:lvl w:ilvl="5" w:tplc="040C001B">
      <w:start w:val="1"/>
      <w:numFmt w:val="lowerRoman"/>
      <w:lvlText w:val="%6."/>
      <w:lvlJc w:val="right"/>
      <w:pPr>
        <w:ind w:left="5376" w:hanging="180"/>
      </w:pPr>
    </w:lvl>
    <w:lvl w:ilvl="6" w:tplc="040C000F">
      <w:start w:val="1"/>
      <w:numFmt w:val="decimal"/>
      <w:lvlText w:val="%7."/>
      <w:lvlJc w:val="left"/>
      <w:pPr>
        <w:ind w:left="6096" w:hanging="360"/>
      </w:pPr>
    </w:lvl>
    <w:lvl w:ilvl="7" w:tplc="040C0019">
      <w:start w:val="1"/>
      <w:numFmt w:val="lowerLetter"/>
      <w:lvlText w:val="%8."/>
      <w:lvlJc w:val="left"/>
      <w:pPr>
        <w:ind w:left="6816" w:hanging="360"/>
      </w:pPr>
    </w:lvl>
    <w:lvl w:ilvl="8" w:tplc="040C001B">
      <w:start w:val="1"/>
      <w:numFmt w:val="lowerRoman"/>
      <w:lvlText w:val="%9."/>
      <w:lvlJc w:val="right"/>
      <w:pPr>
        <w:ind w:left="7536" w:hanging="180"/>
      </w:pPr>
    </w:lvl>
  </w:abstractNum>
  <w:abstractNum w:abstractNumId="45" w15:restartNumberingAfterBreak="0">
    <w:nsid w:val="6D5E0885"/>
    <w:multiLevelType w:val="hybridMultilevel"/>
    <w:tmpl w:val="47A86A0E"/>
    <w:lvl w:ilvl="0" w:tplc="0A78123C">
      <w:start w:val="1"/>
      <w:numFmt w:val="decimal"/>
      <w:pStyle w:val="Nv11"/>
      <w:lvlText w:val="Article 11.%1"/>
      <w:lvlJc w:val="left"/>
      <w:pPr>
        <w:ind w:left="1077" w:hanging="360"/>
      </w:pPr>
    </w:lvl>
    <w:lvl w:ilvl="1" w:tplc="040C0019">
      <w:start w:val="1"/>
      <w:numFmt w:val="lowerLetter"/>
      <w:lvlText w:val="%2."/>
      <w:lvlJc w:val="left"/>
      <w:pPr>
        <w:ind w:left="1797" w:hanging="360"/>
      </w:pPr>
    </w:lvl>
    <w:lvl w:ilvl="2" w:tplc="040C001B">
      <w:start w:val="1"/>
      <w:numFmt w:val="lowerRoman"/>
      <w:lvlText w:val="%3."/>
      <w:lvlJc w:val="right"/>
      <w:pPr>
        <w:ind w:left="2517" w:hanging="180"/>
      </w:pPr>
    </w:lvl>
    <w:lvl w:ilvl="3" w:tplc="040C000F">
      <w:start w:val="1"/>
      <w:numFmt w:val="decimal"/>
      <w:lvlText w:val="%4."/>
      <w:lvlJc w:val="left"/>
      <w:pPr>
        <w:ind w:left="3237" w:hanging="360"/>
      </w:pPr>
    </w:lvl>
    <w:lvl w:ilvl="4" w:tplc="040C0019">
      <w:start w:val="1"/>
      <w:numFmt w:val="lowerLetter"/>
      <w:lvlText w:val="%5."/>
      <w:lvlJc w:val="left"/>
      <w:pPr>
        <w:ind w:left="3957" w:hanging="360"/>
      </w:pPr>
    </w:lvl>
    <w:lvl w:ilvl="5" w:tplc="040C001B">
      <w:start w:val="1"/>
      <w:numFmt w:val="lowerRoman"/>
      <w:lvlText w:val="%6."/>
      <w:lvlJc w:val="right"/>
      <w:pPr>
        <w:ind w:left="4677" w:hanging="180"/>
      </w:pPr>
    </w:lvl>
    <w:lvl w:ilvl="6" w:tplc="040C000F">
      <w:start w:val="1"/>
      <w:numFmt w:val="decimal"/>
      <w:lvlText w:val="%7."/>
      <w:lvlJc w:val="left"/>
      <w:pPr>
        <w:ind w:left="5397" w:hanging="360"/>
      </w:pPr>
    </w:lvl>
    <w:lvl w:ilvl="7" w:tplc="040C0019">
      <w:start w:val="1"/>
      <w:numFmt w:val="lowerLetter"/>
      <w:lvlText w:val="%8."/>
      <w:lvlJc w:val="left"/>
      <w:pPr>
        <w:ind w:left="6117" w:hanging="360"/>
      </w:pPr>
    </w:lvl>
    <w:lvl w:ilvl="8" w:tplc="040C001B">
      <w:start w:val="1"/>
      <w:numFmt w:val="lowerRoman"/>
      <w:lvlText w:val="%9."/>
      <w:lvlJc w:val="right"/>
      <w:pPr>
        <w:ind w:left="6837" w:hanging="180"/>
      </w:pPr>
    </w:lvl>
  </w:abstractNum>
  <w:abstractNum w:abstractNumId="46" w15:restartNumberingAfterBreak="0">
    <w:nsid w:val="726F4B8E"/>
    <w:multiLevelType w:val="hybridMultilevel"/>
    <w:tmpl w:val="5EAEC8D6"/>
    <w:lvl w:ilvl="0" w:tplc="040C0017">
      <w:start w:val="1"/>
      <w:numFmt w:val="lowerLetter"/>
      <w:lvlText w:val="%1)"/>
      <w:lvlJc w:val="left"/>
      <w:pPr>
        <w:ind w:left="1437" w:hanging="360"/>
      </w:pPr>
    </w:lvl>
    <w:lvl w:ilvl="1" w:tplc="040C0019">
      <w:start w:val="1"/>
      <w:numFmt w:val="lowerLetter"/>
      <w:lvlText w:val="%2."/>
      <w:lvlJc w:val="left"/>
      <w:pPr>
        <w:ind w:left="2157" w:hanging="360"/>
      </w:pPr>
    </w:lvl>
    <w:lvl w:ilvl="2" w:tplc="040C001B">
      <w:start w:val="1"/>
      <w:numFmt w:val="lowerRoman"/>
      <w:lvlText w:val="%3."/>
      <w:lvlJc w:val="right"/>
      <w:pPr>
        <w:ind w:left="2877" w:hanging="180"/>
      </w:pPr>
    </w:lvl>
    <w:lvl w:ilvl="3" w:tplc="040C000F">
      <w:start w:val="1"/>
      <w:numFmt w:val="decimal"/>
      <w:lvlText w:val="%4."/>
      <w:lvlJc w:val="left"/>
      <w:pPr>
        <w:ind w:left="3597" w:hanging="360"/>
      </w:pPr>
    </w:lvl>
    <w:lvl w:ilvl="4" w:tplc="040C0019">
      <w:start w:val="1"/>
      <w:numFmt w:val="lowerLetter"/>
      <w:lvlText w:val="%5."/>
      <w:lvlJc w:val="left"/>
      <w:pPr>
        <w:ind w:left="4317" w:hanging="360"/>
      </w:pPr>
    </w:lvl>
    <w:lvl w:ilvl="5" w:tplc="040C001B">
      <w:start w:val="1"/>
      <w:numFmt w:val="lowerRoman"/>
      <w:lvlText w:val="%6."/>
      <w:lvlJc w:val="right"/>
      <w:pPr>
        <w:ind w:left="5037" w:hanging="180"/>
      </w:pPr>
    </w:lvl>
    <w:lvl w:ilvl="6" w:tplc="040C000F">
      <w:start w:val="1"/>
      <w:numFmt w:val="decimal"/>
      <w:lvlText w:val="%7."/>
      <w:lvlJc w:val="left"/>
      <w:pPr>
        <w:ind w:left="5757" w:hanging="360"/>
      </w:pPr>
    </w:lvl>
    <w:lvl w:ilvl="7" w:tplc="040C0019">
      <w:start w:val="1"/>
      <w:numFmt w:val="lowerLetter"/>
      <w:lvlText w:val="%8."/>
      <w:lvlJc w:val="left"/>
      <w:pPr>
        <w:ind w:left="6477" w:hanging="360"/>
      </w:pPr>
    </w:lvl>
    <w:lvl w:ilvl="8" w:tplc="040C001B">
      <w:start w:val="1"/>
      <w:numFmt w:val="lowerRoman"/>
      <w:lvlText w:val="%9."/>
      <w:lvlJc w:val="right"/>
      <w:pPr>
        <w:ind w:left="7197" w:hanging="180"/>
      </w:pPr>
    </w:lvl>
  </w:abstractNum>
  <w:abstractNum w:abstractNumId="47" w15:restartNumberingAfterBreak="0">
    <w:nsid w:val="78C444FE"/>
    <w:multiLevelType w:val="multilevel"/>
    <w:tmpl w:val="EB3028FC"/>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FD27315"/>
    <w:multiLevelType w:val="multilevel"/>
    <w:tmpl w:val="74D20A4E"/>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18"/>
  </w:num>
  <w:num w:numId="3">
    <w:abstractNumId w:val="25"/>
  </w:num>
  <w:num w:numId="4">
    <w:abstractNumId w:val="24"/>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9"/>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29"/>
  </w:num>
  <w:num w:numId="19">
    <w:abstractNumId w:val="43"/>
  </w:num>
  <w:num w:numId="20">
    <w:abstractNumId w:val="32"/>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9"/>
  </w:num>
  <w:num w:numId="37">
    <w:abstractNumId w:val="37"/>
  </w:num>
  <w:num w:numId="38">
    <w:abstractNumId w:val="36"/>
  </w:num>
  <w:num w:numId="39">
    <w:abstractNumId w:val="1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47"/>
  </w:num>
  <w:num w:numId="45">
    <w:abstractNumId w:val="48"/>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15"/>
  </w:num>
  <w:num w:numId="51">
    <w:abstractNumId w:val="2"/>
  </w:num>
  <w:num w:numId="52">
    <w:abstractNumId w:val="30"/>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érémy Roubin">
    <w15:presenceInfo w15:providerId="AD" w15:userId="S-1-5-21-897037201-3048332901-802471289-5176"/>
  </w15:person>
  <w15:person w15:author="Jean-François ETANCELIN">
    <w15:presenceInfo w15:providerId="AD" w15:userId="S-1-5-21-897037201-3048332901-802471289-5230"/>
  </w15:person>
  <w15:person w15:author="Floriane Cavel">
    <w15:presenceInfo w15:providerId="None" w15:userId="Floriane Ca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079B3"/>
    <w:rsid w:val="00013F10"/>
    <w:rsid w:val="00017344"/>
    <w:rsid w:val="000227C3"/>
    <w:rsid w:val="00030E02"/>
    <w:rsid w:val="000348C4"/>
    <w:rsid w:val="00035DA8"/>
    <w:rsid w:val="0004597F"/>
    <w:rsid w:val="00047379"/>
    <w:rsid w:val="00050B3E"/>
    <w:rsid w:val="000519CE"/>
    <w:rsid w:val="0005299A"/>
    <w:rsid w:val="00052BFF"/>
    <w:rsid w:val="0005454B"/>
    <w:rsid w:val="000602AD"/>
    <w:rsid w:val="00062560"/>
    <w:rsid w:val="00066CDB"/>
    <w:rsid w:val="00073AE9"/>
    <w:rsid w:val="00073D9B"/>
    <w:rsid w:val="00077578"/>
    <w:rsid w:val="0007779F"/>
    <w:rsid w:val="0008102E"/>
    <w:rsid w:val="0008354E"/>
    <w:rsid w:val="00086D94"/>
    <w:rsid w:val="00094768"/>
    <w:rsid w:val="000A0D0E"/>
    <w:rsid w:val="000B1FFA"/>
    <w:rsid w:val="000C08E3"/>
    <w:rsid w:val="000C2306"/>
    <w:rsid w:val="000D09EC"/>
    <w:rsid w:val="000D5D6B"/>
    <w:rsid w:val="000D679E"/>
    <w:rsid w:val="000D6E11"/>
    <w:rsid w:val="000E377E"/>
    <w:rsid w:val="000E48E8"/>
    <w:rsid w:val="0010418C"/>
    <w:rsid w:val="00104ECB"/>
    <w:rsid w:val="00105E46"/>
    <w:rsid w:val="00111B2E"/>
    <w:rsid w:val="00112BAA"/>
    <w:rsid w:val="001254FA"/>
    <w:rsid w:val="00130814"/>
    <w:rsid w:val="001329E0"/>
    <w:rsid w:val="00140FBB"/>
    <w:rsid w:val="0014298F"/>
    <w:rsid w:val="00145B57"/>
    <w:rsid w:val="001465C6"/>
    <w:rsid w:val="00146D34"/>
    <w:rsid w:val="00153A12"/>
    <w:rsid w:val="00160630"/>
    <w:rsid w:val="001607FC"/>
    <w:rsid w:val="00165D22"/>
    <w:rsid w:val="0017018E"/>
    <w:rsid w:val="00170CE6"/>
    <w:rsid w:val="00172835"/>
    <w:rsid w:val="001760B2"/>
    <w:rsid w:val="00177AEB"/>
    <w:rsid w:val="00185879"/>
    <w:rsid w:val="001874AB"/>
    <w:rsid w:val="001948E8"/>
    <w:rsid w:val="001A2AFA"/>
    <w:rsid w:val="001B33F8"/>
    <w:rsid w:val="001B4C14"/>
    <w:rsid w:val="001B586C"/>
    <w:rsid w:val="001B59AE"/>
    <w:rsid w:val="001B6E72"/>
    <w:rsid w:val="001B75FF"/>
    <w:rsid w:val="001C1172"/>
    <w:rsid w:val="001C127B"/>
    <w:rsid w:val="001C56D4"/>
    <w:rsid w:val="001C7B48"/>
    <w:rsid w:val="001D2C35"/>
    <w:rsid w:val="001D454E"/>
    <w:rsid w:val="001D78E6"/>
    <w:rsid w:val="001E14C5"/>
    <w:rsid w:val="001E2141"/>
    <w:rsid w:val="001E2772"/>
    <w:rsid w:val="001E6333"/>
    <w:rsid w:val="001F0646"/>
    <w:rsid w:val="002017EE"/>
    <w:rsid w:val="0020396D"/>
    <w:rsid w:val="00207210"/>
    <w:rsid w:val="00210A40"/>
    <w:rsid w:val="00211E2F"/>
    <w:rsid w:val="00214EF0"/>
    <w:rsid w:val="00216057"/>
    <w:rsid w:val="002161AA"/>
    <w:rsid w:val="0022088D"/>
    <w:rsid w:val="00223C07"/>
    <w:rsid w:val="00230FF8"/>
    <w:rsid w:val="00235D26"/>
    <w:rsid w:val="00237594"/>
    <w:rsid w:val="002438BC"/>
    <w:rsid w:val="002438D7"/>
    <w:rsid w:val="00251FCA"/>
    <w:rsid w:val="00255C82"/>
    <w:rsid w:val="002603AE"/>
    <w:rsid w:val="00260B18"/>
    <w:rsid w:val="002631DA"/>
    <w:rsid w:val="00272DEA"/>
    <w:rsid w:val="00273776"/>
    <w:rsid w:val="00273B8F"/>
    <w:rsid w:val="00280D2D"/>
    <w:rsid w:val="00281018"/>
    <w:rsid w:val="00282E3F"/>
    <w:rsid w:val="00285395"/>
    <w:rsid w:val="00290282"/>
    <w:rsid w:val="00290D50"/>
    <w:rsid w:val="002922F7"/>
    <w:rsid w:val="0029244E"/>
    <w:rsid w:val="00295C80"/>
    <w:rsid w:val="00297705"/>
    <w:rsid w:val="002A4F83"/>
    <w:rsid w:val="002A67D1"/>
    <w:rsid w:val="002B2E77"/>
    <w:rsid w:val="002B3FB8"/>
    <w:rsid w:val="002B4C14"/>
    <w:rsid w:val="002B5461"/>
    <w:rsid w:val="002B576C"/>
    <w:rsid w:val="002B6589"/>
    <w:rsid w:val="002B76EE"/>
    <w:rsid w:val="002B77EB"/>
    <w:rsid w:val="002C0B6D"/>
    <w:rsid w:val="002C34F6"/>
    <w:rsid w:val="002C350E"/>
    <w:rsid w:val="002D1A11"/>
    <w:rsid w:val="002E0B90"/>
    <w:rsid w:val="002E2AC2"/>
    <w:rsid w:val="002E4D6D"/>
    <w:rsid w:val="002F2B7F"/>
    <w:rsid w:val="002F742D"/>
    <w:rsid w:val="00304556"/>
    <w:rsid w:val="00306E84"/>
    <w:rsid w:val="003075D9"/>
    <w:rsid w:val="00311722"/>
    <w:rsid w:val="003166D8"/>
    <w:rsid w:val="0032015C"/>
    <w:rsid w:val="00325C0D"/>
    <w:rsid w:val="003279BD"/>
    <w:rsid w:val="003303F1"/>
    <w:rsid w:val="00330DE2"/>
    <w:rsid w:val="00334391"/>
    <w:rsid w:val="00342420"/>
    <w:rsid w:val="003500E5"/>
    <w:rsid w:val="003508EA"/>
    <w:rsid w:val="003511BE"/>
    <w:rsid w:val="0035173E"/>
    <w:rsid w:val="003520B0"/>
    <w:rsid w:val="00357E74"/>
    <w:rsid w:val="00364A2D"/>
    <w:rsid w:val="0036580F"/>
    <w:rsid w:val="0039027C"/>
    <w:rsid w:val="003902FF"/>
    <w:rsid w:val="003928C5"/>
    <w:rsid w:val="00392BC0"/>
    <w:rsid w:val="0039590B"/>
    <w:rsid w:val="003A4C21"/>
    <w:rsid w:val="003A60FD"/>
    <w:rsid w:val="003A701A"/>
    <w:rsid w:val="003B0BFA"/>
    <w:rsid w:val="003B65A1"/>
    <w:rsid w:val="003B761F"/>
    <w:rsid w:val="003C01D3"/>
    <w:rsid w:val="003C4DC7"/>
    <w:rsid w:val="003D1D05"/>
    <w:rsid w:val="003D347B"/>
    <w:rsid w:val="003D3BF9"/>
    <w:rsid w:val="003D3F75"/>
    <w:rsid w:val="003D5FEC"/>
    <w:rsid w:val="003E4B72"/>
    <w:rsid w:val="003F1DA6"/>
    <w:rsid w:val="003F27D3"/>
    <w:rsid w:val="003F29EC"/>
    <w:rsid w:val="003F3AF3"/>
    <w:rsid w:val="003F3D44"/>
    <w:rsid w:val="003F73D4"/>
    <w:rsid w:val="00400DC7"/>
    <w:rsid w:val="00401FF3"/>
    <w:rsid w:val="00404728"/>
    <w:rsid w:val="00407CC5"/>
    <w:rsid w:val="00415F49"/>
    <w:rsid w:val="0042120E"/>
    <w:rsid w:val="00421A19"/>
    <w:rsid w:val="00426E10"/>
    <w:rsid w:val="0043183D"/>
    <w:rsid w:val="0043409F"/>
    <w:rsid w:val="004342D2"/>
    <w:rsid w:val="004353A4"/>
    <w:rsid w:val="004401ED"/>
    <w:rsid w:val="00444183"/>
    <w:rsid w:val="004466DE"/>
    <w:rsid w:val="004553EF"/>
    <w:rsid w:val="00456A49"/>
    <w:rsid w:val="0046534C"/>
    <w:rsid w:val="00467360"/>
    <w:rsid w:val="0046755F"/>
    <w:rsid w:val="00471689"/>
    <w:rsid w:val="00472570"/>
    <w:rsid w:val="00473A3B"/>
    <w:rsid w:val="00473AC1"/>
    <w:rsid w:val="004819B6"/>
    <w:rsid w:val="00490D09"/>
    <w:rsid w:val="004A0E1A"/>
    <w:rsid w:val="004A186F"/>
    <w:rsid w:val="004A2207"/>
    <w:rsid w:val="004A26FF"/>
    <w:rsid w:val="004A4E25"/>
    <w:rsid w:val="004A6EF1"/>
    <w:rsid w:val="004B36FD"/>
    <w:rsid w:val="004B78B0"/>
    <w:rsid w:val="004C6C0C"/>
    <w:rsid w:val="004D15A9"/>
    <w:rsid w:val="004D2BA0"/>
    <w:rsid w:val="004D4277"/>
    <w:rsid w:val="004E2201"/>
    <w:rsid w:val="004E2BAB"/>
    <w:rsid w:val="004E6A30"/>
    <w:rsid w:val="004F0B62"/>
    <w:rsid w:val="004F1C9B"/>
    <w:rsid w:val="004F70E3"/>
    <w:rsid w:val="00507F63"/>
    <w:rsid w:val="00510CC2"/>
    <w:rsid w:val="00512F7F"/>
    <w:rsid w:val="00513E54"/>
    <w:rsid w:val="00515AE3"/>
    <w:rsid w:val="005200CA"/>
    <w:rsid w:val="005217BF"/>
    <w:rsid w:val="00524C7E"/>
    <w:rsid w:val="0052629C"/>
    <w:rsid w:val="005312DB"/>
    <w:rsid w:val="005314DA"/>
    <w:rsid w:val="00533565"/>
    <w:rsid w:val="00540790"/>
    <w:rsid w:val="00541988"/>
    <w:rsid w:val="00541B28"/>
    <w:rsid w:val="005424D0"/>
    <w:rsid w:val="005505FF"/>
    <w:rsid w:val="005513AE"/>
    <w:rsid w:val="00552B59"/>
    <w:rsid w:val="00554184"/>
    <w:rsid w:val="0055594A"/>
    <w:rsid w:val="0056053B"/>
    <w:rsid w:val="00560A70"/>
    <w:rsid w:val="00577F63"/>
    <w:rsid w:val="005849B8"/>
    <w:rsid w:val="005861A4"/>
    <w:rsid w:val="00587B02"/>
    <w:rsid w:val="005A07BD"/>
    <w:rsid w:val="005A1567"/>
    <w:rsid w:val="005A1652"/>
    <w:rsid w:val="005A2851"/>
    <w:rsid w:val="005B37B5"/>
    <w:rsid w:val="005B4803"/>
    <w:rsid w:val="005B7344"/>
    <w:rsid w:val="005C1D6D"/>
    <w:rsid w:val="005C75B1"/>
    <w:rsid w:val="005D043D"/>
    <w:rsid w:val="005D249D"/>
    <w:rsid w:val="005D7D68"/>
    <w:rsid w:val="005E08D2"/>
    <w:rsid w:val="005F2E44"/>
    <w:rsid w:val="0060009B"/>
    <w:rsid w:val="00600545"/>
    <w:rsid w:val="006027E2"/>
    <w:rsid w:val="00602C68"/>
    <w:rsid w:val="00606115"/>
    <w:rsid w:val="0060764A"/>
    <w:rsid w:val="006139EB"/>
    <w:rsid w:val="00617AFC"/>
    <w:rsid w:val="00625BBF"/>
    <w:rsid w:val="00625DC0"/>
    <w:rsid w:val="00632591"/>
    <w:rsid w:val="006332EB"/>
    <w:rsid w:val="00634073"/>
    <w:rsid w:val="006352F7"/>
    <w:rsid w:val="00636EC8"/>
    <w:rsid w:val="006552D7"/>
    <w:rsid w:val="00655CAF"/>
    <w:rsid w:val="00656B50"/>
    <w:rsid w:val="00663CB7"/>
    <w:rsid w:val="006743C0"/>
    <w:rsid w:val="00676CDE"/>
    <w:rsid w:val="00681F64"/>
    <w:rsid w:val="00683040"/>
    <w:rsid w:val="00686E7B"/>
    <w:rsid w:val="00687CDA"/>
    <w:rsid w:val="00690598"/>
    <w:rsid w:val="00691474"/>
    <w:rsid w:val="00691A16"/>
    <w:rsid w:val="00693E12"/>
    <w:rsid w:val="00697EC3"/>
    <w:rsid w:val="006A246D"/>
    <w:rsid w:val="006B24D8"/>
    <w:rsid w:val="006B4580"/>
    <w:rsid w:val="006C2F13"/>
    <w:rsid w:val="006C79C6"/>
    <w:rsid w:val="006D03B9"/>
    <w:rsid w:val="006E10FF"/>
    <w:rsid w:val="006E474E"/>
    <w:rsid w:val="006F1877"/>
    <w:rsid w:val="006F4C7E"/>
    <w:rsid w:val="006F57F6"/>
    <w:rsid w:val="00703894"/>
    <w:rsid w:val="00703CB7"/>
    <w:rsid w:val="007116A3"/>
    <w:rsid w:val="00716272"/>
    <w:rsid w:val="0071685A"/>
    <w:rsid w:val="007204D3"/>
    <w:rsid w:val="00722484"/>
    <w:rsid w:val="007224DB"/>
    <w:rsid w:val="00725B79"/>
    <w:rsid w:val="00725EC2"/>
    <w:rsid w:val="00730F91"/>
    <w:rsid w:val="00731314"/>
    <w:rsid w:val="0073303C"/>
    <w:rsid w:val="007354FA"/>
    <w:rsid w:val="00737A5C"/>
    <w:rsid w:val="0074051C"/>
    <w:rsid w:val="00742468"/>
    <w:rsid w:val="00743E8C"/>
    <w:rsid w:val="00752A34"/>
    <w:rsid w:val="007579FF"/>
    <w:rsid w:val="00760765"/>
    <w:rsid w:val="007652DE"/>
    <w:rsid w:val="00765CE6"/>
    <w:rsid w:val="00767837"/>
    <w:rsid w:val="00774C0E"/>
    <w:rsid w:val="00777F15"/>
    <w:rsid w:val="00782A15"/>
    <w:rsid w:val="0078300C"/>
    <w:rsid w:val="00786359"/>
    <w:rsid w:val="00786E3F"/>
    <w:rsid w:val="0079495E"/>
    <w:rsid w:val="00795FA5"/>
    <w:rsid w:val="007A3F17"/>
    <w:rsid w:val="007A6D1A"/>
    <w:rsid w:val="007A6FCC"/>
    <w:rsid w:val="007B1EC8"/>
    <w:rsid w:val="007B2F04"/>
    <w:rsid w:val="007C4FDE"/>
    <w:rsid w:val="007C7A99"/>
    <w:rsid w:val="007D274B"/>
    <w:rsid w:val="007D4A37"/>
    <w:rsid w:val="007E7CBD"/>
    <w:rsid w:val="007F07DE"/>
    <w:rsid w:val="007F3212"/>
    <w:rsid w:val="007F3EB3"/>
    <w:rsid w:val="007F7D61"/>
    <w:rsid w:val="00801062"/>
    <w:rsid w:val="00801D03"/>
    <w:rsid w:val="0080448E"/>
    <w:rsid w:val="00804CA2"/>
    <w:rsid w:val="00805C0C"/>
    <w:rsid w:val="00810FF4"/>
    <w:rsid w:val="00811CCE"/>
    <w:rsid w:val="008213E7"/>
    <w:rsid w:val="00824AB1"/>
    <w:rsid w:val="00825965"/>
    <w:rsid w:val="0082754F"/>
    <w:rsid w:val="00830640"/>
    <w:rsid w:val="00831C8A"/>
    <w:rsid w:val="00833B4D"/>
    <w:rsid w:val="00835BC0"/>
    <w:rsid w:val="00835F3B"/>
    <w:rsid w:val="00843578"/>
    <w:rsid w:val="00851940"/>
    <w:rsid w:val="0085238C"/>
    <w:rsid w:val="00854550"/>
    <w:rsid w:val="00855ACD"/>
    <w:rsid w:val="00857334"/>
    <w:rsid w:val="00857B0F"/>
    <w:rsid w:val="0086013A"/>
    <w:rsid w:val="00862D2D"/>
    <w:rsid w:val="008660F7"/>
    <w:rsid w:val="0087053F"/>
    <w:rsid w:val="00872E5E"/>
    <w:rsid w:val="008872DA"/>
    <w:rsid w:val="0089544B"/>
    <w:rsid w:val="00895B44"/>
    <w:rsid w:val="008979A5"/>
    <w:rsid w:val="008A14CC"/>
    <w:rsid w:val="008A5C4B"/>
    <w:rsid w:val="008A5C78"/>
    <w:rsid w:val="008A7F38"/>
    <w:rsid w:val="008B7A06"/>
    <w:rsid w:val="008C0797"/>
    <w:rsid w:val="008C1C0A"/>
    <w:rsid w:val="008C41BA"/>
    <w:rsid w:val="008C729B"/>
    <w:rsid w:val="008C77B5"/>
    <w:rsid w:val="008D5C8D"/>
    <w:rsid w:val="008E26FA"/>
    <w:rsid w:val="008E625C"/>
    <w:rsid w:val="008E72E6"/>
    <w:rsid w:val="008F1DBD"/>
    <w:rsid w:val="008F1E9D"/>
    <w:rsid w:val="008F5009"/>
    <w:rsid w:val="008F79E0"/>
    <w:rsid w:val="00903530"/>
    <w:rsid w:val="009128C6"/>
    <w:rsid w:val="00914EF8"/>
    <w:rsid w:val="00925E12"/>
    <w:rsid w:val="009261D6"/>
    <w:rsid w:val="00926340"/>
    <w:rsid w:val="00930001"/>
    <w:rsid w:val="0094256C"/>
    <w:rsid w:val="00942906"/>
    <w:rsid w:val="00943020"/>
    <w:rsid w:val="00943FC9"/>
    <w:rsid w:val="009471C5"/>
    <w:rsid w:val="009506A9"/>
    <w:rsid w:val="00951A42"/>
    <w:rsid w:val="00951F25"/>
    <w:rsid w:val="00956B75"/>
    <w:rsid w:val="0096039E"/>
    <w:rsid w:val="00970E6A"/>
    <w:rsid w:val="009737F2"/>
    <w:rsid w:val="00976E43"/>
    <w:rsid w:val="0097737C"/>
    <w:rsid w:val="00981361"/>
    <w:rsid w:val="0098462D"/>
    <w:rsid w:val="00985037"/>
    <w:rsid w:val="009876C9"/>
    <w:rsid w:val="009A0008"/>
    <w:rsid w:val="009A5605"/>
    <w:rsid w:val="009B37B6"/>
    <w:rsid w:val="009B39BF"/>
    <w:rsid w:val="009B7EA1"/>
    <w:rsid w:val="009C2F66"/>
    <w:rsid w:val="009C4813"/>
    <w:rsid w:val="009D16CC"/>
    <w:rsid w:val="009D2302"/>
    <w:rsid w:val="009D71C7"/>
    <w:rsid w:val="009D7400"/>
    <w:rsid w:val="009E1C73"/>
    <w:rsid w:val="009F2DE6"/>
    <w:rsid w:val="009F4E4B"/>
    <w:rsid w:val="00A00799"/>
    <w:rsid w:val="00A00964"/>
    <w:rsid w:val="00A06CAA"/>
    <w:rsid w:val="00A11A6E"/>
    <w:rsid w:val="00A12BCA"/>
    <w:rsid w:val="00A138C3"/>
    <w:rsid w:val="00A157D9"/>
    <w:rsid w:val="00A1680A"/>
    <w:rsid w:val="00A2175A"/>
    <w:rsid w:val="00A30B33"/>
    <w:rsid w:val="00A317A0"/>
    <w:rsid w:val="00A355EC"/>
    <w:rsid w:val="00A40FF9"/>
    <w:rsid w:val="00A432E8"/>
    <w:rsid w:val="00A459CB"/>
    <w:rsid w:val="00A503A6"/>
    <w:rsid w:val="00A52F70"/>
    <w:rsid w:val="00A54085"/>
    <w:rsid w:val="00A55490"/>
    <w:rsid w:val="00A616F1"/>
    <w:rsid w:val="00A640CF"/>
    <w:rsid w:val="00A64FF9"/>
    <w:rsid w:val="00A70110"/>
    <w:rsid w:val="00A75479"/>
    <w:rsid w:val="00A75B60"/>
    <w:rsid w:val="00A75F61"/>
    <w:rsid w:val="00A773D6"/>
    <w:rsid w:val="00A84250"/>
    <w:rsid w:val="00A90BC8"/>
    <w:rsid w:val="00A9372B"/>
    <w:rsid w:val="00A95B6C"/>
    <w:rsid w:val="00A9674E"/>
    <w:rsid w:val="00AA0945"/>
    <w:rsid w:val="00AA156B"/>
    <w:rsid w:val="00AA70EB"/>
    <w:rsid w:val="00AA77A9"/>
    <w:rsid w:val="00AB62E4"/>
    <w:rsid w:val="00AC0CC7"/>
    <w:rsid w:val="00AC64A1"/>
    <w:rsid w:val="00AD095C"/>
    <w:rsid w:val="00AD3B4A"/>
    <w:rsid w:val="00AD4188"/>
    <w:rsid w:val="00AD5B29"/>
    <w:rsid w:val="00AD64E8"/>
    <w:rsid w:val="00AD731E"/>
    <w:rsid w:val="00AD7736"/>
    <w:rsid w:val="00AD791D"/>
    <w:rsid w:val="00AE3248"/>
    <w:rsid w:val="00AF09DA"/>
    <w:rsid w:val="00AF1709"/>
    <w:rsid w:val="00AF534E"/>
    <w:rsid w:val="00B02113"/>
    <w:rsid w:val="00B03E49"/>
    <w:rsid w:val="00B05B18"/>
    <w:rsid w:val="00B13EF3"/>
    <w:rsid w:val="00B1515B"/>
    <w:rsid w:val="00B223B9"/>
    <w:rsid w:val="00B24ABA"/>
    <w:rsid w:val="00B259D7"/>
    <w:rsid w:val="00B27B56"/>
    <w:rsid w:val="00B31A10"/>
    <w:rsid w:val="00B31F9C"/>
    <w:rsid w:val="00B33062"/>
    <w:rsid w:val="00B36A05"/>
    <w:rsid w:val="00B40796"/>
    <w:rsid w:val="00B41825"/>
    <w:rsid w:val="00B47FDD"/>
    <w:rsid w:val="00B5153F"/>
    <w:rsid w:val="00B54407"/>
    <w:rsid w:val="00B56C56"/>
    <w:rsid w:val="00B65D1F"/>
    <w:rsid w:val="00B663F8"/>
    <w:rsid w:val="00B67401"/>
    <w:rsid w:val="00B675F5"/>
    <w:rsid w:val="00B67F04"/>
    <w:rsid w:val="00B74BD3"/>
    <w:rsid w:val="00B82BA7"/>
    <w:rsid w:val="00B849BC"/>
    <w:rsid w:val="00B8663B"/>
    <w:rsid w:val="00B86A2F"/>
    <w:rsid w:val="00B92029"/>
    <w:rsid w:val="00BA2F45"/>
    <w:rsid w:val="00BA3A33"/>
    <w:rsid w:val="00BA3E82"/>
    <w:rsid w:val="00BA4E0F"/>
    <w:rsid w:val="00BA62D2"/>
    <w:rsid w:val="00BB2DC1"/>
    <w:rsid w:val="00BB3BA2"/>
    <w:rsid w:val="00BC029F"/>
    <w:rsid w:val="00BC40BE"/>
    <w:rsid w:val="00BC746A"/>
    <w:rsid w:val="00BD1692"/>
    <w:rsid w:val="00BE7A1F"/>
    <w:rsid w:val="00BF0420"/>
    <w:rsid w:val="00BF4726"/>
    <w:rsid w:val="00BF5798"/>
    <w:rsid w:val="00C0038F"/>
    <w:rsid w:val="00C006B6"/>
    <w:rsid w:val="00C03E06"/>
    <w:rsid w:val="00C07661"/>
    <w:rsid w:val="00C076EE"/>
    <w:rsid w:val="00C10CBE"/>
    <w:rsid w:val="00C13A35"/>
    <w:rsid w:val="00C150DB"/>
    <w:rsid w:val="00C17CF7"/>
    <w:rsid w:val="00C21BCD"/>
    <w:rsid w:val="00C25576"/>
    <w:rsid w:val="00C2580A"/>
    <w:rsid w:val="00C271E6"/>
    <w:rsid w:val="00C356DA"/>
    <w:rsid w:val="00C35A89"/>
    <w:rsid w:val="00C415D0"/>
    <w:rsid w:val="00C4407F"/>
    <w:rsid w:val="00C51B05"/>
    <w:rsid w:val="00C521C3"/>
    <w:rsid w:val="00C53AFC"/>
    <w:rsid w:val="00C542BA"/>
    <w:rsid w:val="00C5580C"/>
    <w:rsid w:val="00C55993"/>
    <w:rsid w:val="00C55AF7"/>
    <w:rsid w:val="00C6159C"/>
    <w:rsid w:val="00C66C7E"/>
    <w:rsid w:val="00C71589"/>
    <w:rsid w:val="00C754AC"/>
    <w:rsid w:val="00C82092"/>
    <w:rsid w:val="00C83651"/>
    <w:rsid w:val="00C87FAD"/>
    <w:rsid w:val="00C94460"/>
    <w:rsid w:val="00CA0397"/>
    <w:rsid w:val="00CA1E1A"/>
    <w:rsid w:val="00CA39FD"/>
    <w:rsid w:val="00CA4650"/>
    <w:rsid w:val="00CB1EA6"/>
    <w:rsid w:val="00CB4B1B"/>
    <w:rsid w:val="00CB6CF7"/>
    <w:rsid w:val="00CC07BC"/>
    <w:rsid w:val="00CC26D0"/>
    <w:rsid w:val="00CC3AB0"/>
    <w:rsid w:val="00CE05B8"/>
    <w:rsid w:val="00CF1226"/>
    <w:rsid w:val="00CF2BE3"/>
    <w:rsid w:val="00CF2C0E"/>
    <w:rsid w:val="00CF5210"/>
    <w:rsid w:val="00CF7F49"/>
    <w:rsid w:val="00D0115C"/>
    <w:rsid w:val="00D02335"/>
    <w:rsid w:val="00D07DE6"/>
    <w:rsid w:val="00D25781"/>
    <w:rsid w:val="00D27713"/>
    <w:rsid w:val="00D3243D"/>
    <w:rsid w:val="00D47D7D"/>
    <w:rsid w:val="00D5365B"/>
    <w:rsid w:val="00D577EC"/>
    <w:rsid w:val="00D60289"/>
    <w:rsid w:val="00D60FD8"/>
    <w:rsid w:val="00D62FB2"/>
    <w:rsid w:val="00D63DEF"/>
    <w:rsid w:val="00D66419"/>
    <w:rsid w:val="00D66629"/>
    <w:rsid w:val="00D67035"/>
    <w:rsid w:val="00D67FBF"/>
    <w:rsid w:val="00D72361"/>
    <w:rsid w:val="00D74946"/>
    <w:rsid w:val="00D929C0"/>
    <w:rsid w:val="00D964AB"/>
    <w:rsid w:val="00D966A4"/>
    <w:rsid w:val="00DA02CA"/>
    <w:rsid w:val="00DA1388"/>
    <w:rsid w:val="00DA2702"/>
    <w:rsid w:val="00DA6CC5"/>
    <w:rsid w:val="00DB48DF"/>
    <w:rsid w:val="00DB7E0A"/>
    <w:rsid w:val="00DC021D"/>
    <w:rsid w:val="00DC0769"/>
    <w:rsid w:val="00DC7C67"/>
    <w:rsid w:val="00DD08A9"/>
    <w:rsid w:val="00DD0F15"/>
    <w:rsid w:val="00DD2C0F"/>
    <w:rsid w:val="00DE042B"/>
    <w:rsid w:val="00DE5950"/>
    <w:rsid w:val="00DE6C13"/>
    <w:rsid w:val="00DE76AA"/>
    <w:rsid w:val="00DF7E35"/>
    <w:rsid w:val="00DF7F0C"/>
    <w:rsid w:val="00E04537"/>
    <w:rsid w:val="00E04715"/>
    <w:rsid w:val="00E04E54"/>
    <w:rsid w:val="00E07395"/>
    <w:rsid w:val="00E10CBE"/>
    <w:rsid w:val="00E132BC"/>
    <w:rsid w:val="00E17EBF"/>
    <w:rsid w:val="00E22558"/>
    <w:rsid w:val="00E22E5A"/>
    <w:rsid w:val="00E22F75"/>
    <w:rsid w:val="00E26EA2"/>
    <w:rsid w:val="00E333D1"/>
    <w:rsid w:val="00E34ABC"/>
    <w:rsid w:val="00E34C71"/>
    <w:rsid w:val="00E45614"/>
    <w:rsid w:val="00E50516"/>
    <w:rsid w:val="00E51B72"/>
    <w:rsid w:val="00E537CF"/>
    <w:rsid w:val="00E65C0B"/>
    <w:rsid w:val="00E702EE"/>
    <w:rsid w:val="00E73697"/>
    <w:rsid w:val="00E75D34"/>
    <w:rsid w:val="00E774A7"/>
    <w:rsid w:val="00E80504"/>
    <w:rsid w:val="00E80547"/>
    <w:rsid w:val="00E81469"/>
    <w:rsid w:val="00E819AF"/>
    <w:rsid w:val="00E82D3C"/>
    <w:rsid w:val="00E83850"/>
    <w:rsid w:val="00E8390A"/>
    <w:rsid w:val="00E83BF2"/>
    <w:rsid w:val="00E863B3"/>
    <w:rsid w:val="00E86874"/>
    <w:rsid w:val="00E92011"/>
    <w:rsid w:val="00E93047"/>
    <w:rsid w:val="00E9454E"/>
    <w:rsid w:val="00E949EB"/>
    <w:rsid w:val="00E95855"/>
    <w:rsid w:val="00E973D2"/>
    <w:rsid w:val="00EA3E37"/>
    <w:rsid w:val="00EA6F39"/>
    <w:rsid w:val="00EB0285"/>
    <w:rsid w:val="00EB11A5"/>
    <w:rsid w:val="00EB2D9A"/>
    <w:rsid w:val="00EB6235"/>
    <w:rsid w:val="00EB6B96"/>
    <w:rsid w:val="00EC44DF"/>
    <w:rsid w:val="00EC563E"/>
    <w:rsid w:val="00ED4185"/>
    <w:rsid w:val="00ED5BB8"/>
    <w:rsid w:val="00ED6C1E"/>
    <w:rsid w:val="00EE1519"/>
    <w:rsid w:val="00EE2D72"/>
    <w:rsid w:val="00EE3E1F"/>
    <w:rsid w:val="00EE4562"/>
    <w:rsid w:val="00EE5C53"/>
    <w:rsid w:val="00EF3491"/>
    <w:rsid w:val="00EF42BC"/>
    <w:rsid w:val="00EF4D16"/>
    <w:rsid w:val="00EF771A"/>
    <w:rsid w:val="00F0103A"/>
    <w:rsid w:val="00F02DFF"/>
    <w:rsid w:val="00F0754D"/>
    <w:rsid w:val="00F11E6C"/>
    <w:rsid w:val="00F13236"/>
    <w:rsid w:val="00F1374F"/>
    <w:rsid w:val="00F14A17"/>
    <w:rsid w:val="00F15F69"/>
    <w:rsid w:val="00F169EF"/>
    <w:rsid w:val="00F2125A"/>
    <w:rsid w:val="00F21F6A"/>
    <w:rsid w:val="00F274D3"/>
    <w:rsid w:val="00F31808"/>
    <w:rsid w:val="00F3314F"/>
    <w:rsid w:val="00F37C00"/>
    <w:rsid w:val="00F41950"/>
    <w:rsid w:val="00F51548"/>
    <w:rsid w:val="00F51A43"/>
    <w:rsid w:val="00F51AA1"/>
    <w:rsid w:val="00F52AAB"/>
    <w:rsid w:val="00F52F41"/>
    <w:rsid w:val="00F66941"/>
    <w:rsid w:val="00F671D5"/>
    <w:rsid w:val="00F675B4"/>
    <w:rsid w:val="00F72060"/>
    <w:rsid w:val="00F72BED"/>
    <w:rsid w:val="00F748BE"/>
    <w:rsid w:val="00F80273"/>
    <w:rsid w:val="00F865B3"/>
    <w:rsid w:val="00F92BBB"/>
    <w:rsid w:val="00FA1A41"/>
    <w:rsid w:val="00FA2A98"/>
    <w:rsid w:val="00FA4150"/>
    <w:rsid w:val="00FB5ED1"/>
    <w:rsid w:val="00FB7A25"/>
    <w:rsid w:val="00FC126B"/>
    <w:rsid w:val="00FC436C"/>
    <w:rsid w:val="00FC65CA"/>
    <w:rsid w:val="00FD1024"/>
    <w:rsid w:val="00FD3363"/>
    <w:rsid w:val="00FD62A6"/>
    <w:rsid w:val="00FE201A"/>
    <w:rsid w:val="00FE37C9"/>
    <w:rsid w:val="00FF3887"/>
    <w:rsid w:val="00FF78C4"/>
    <w:rsid w:val="0919AF53"/>
    <w:rsid w:val="09FF400C"/>
    <w:rsid w:val="127E54CB"/>
    <w:rsid w:val="12A3E70F"/>
    <w:rsid w:val="12BA4CE5"/>
    <w:rsid w:val="138CF9F5"/>
    <w:rsid w:val="1615F7BB"/>
    <w:rsid w:val="1F2C9CF8"/>
    <w:rsid w:val="279B86CC"/>
    <w:rsid w:val="2EBD4030"/>
    <w:rsid w:val="335BC221"/>
    <w:rsid w:val="34F0CC7B"/>
    <w:rsid w:val="368C9CDC"/>
    <w:rsid w:val="38A8FA54"/>
    <w:rsid w:val="3F450444"/>
    <w:rsid w:val="4077CFE9"/>
    <w:rsid w:val="43264F14"/>
    <w:rsid w:val="47E98E31"/>
    <w:rsid w:val="5BF1B355"/>
    <w:rsid w:val="5E2130FC"/>
    <w:rsid w:val="5F3A6BD2"/>
    <w:rsid w:val="5F857421"/>
    <w:rsid w:val="63BA0D2F"/>
    <w:rsid w:val="6668CA8D"/>
    <w:rsid w:val="67AEEAE5"/>
    <w:rsid w:val="699C7171"/>
    <w:rsid w:val="6AF0E398"/>
    <w:rsid w:val="70C477BC"/>
    <w:rsid w:val="727569D3"/>
    <w:rsid w:val="73FF767F"/>
    <w:rsid w:val="78F5594E"/>
    <w:rsid w:val="7A3E1F17"/>
    <w:rsid w:val="7ACC1075"/>
    <w:rsid w:val="7DB9A82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CAE0A"/>
  <w15:docId w15:val="{FC793EF1-1439-4881-B45D-8C34A7E9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2835"/>
    <w:rPr>
      <w:sz w:val="24"/>
      <w:szCs w:val="24"/>
      <w:lang w:eastAsia="en-US"/>
    </w:rPr>
  </w:style>
  <w:style w:type="paragraph" w:styleId="Titre1">
    <w:name w:val="heading 1"/>
    <w:aliases w:val="1titre,1titre1,1titre2,1titre3,1titre4,1titre5,1titre6,t1.T1.Titre 1,t1,t1.T1,1titre7,1titre11,1titre21,1titre31,1titre41,1titre51,1titre61,Activité,TITRE1,heading 1,Titre 1ed,Contrat 1,H1,stydde,&quot;Thierry&quot;,t1.T1.Titre 1Annexe,level 1,g"/>
    <w:basedOn w:val="Normal"/>
    <w:next w:val="Normal"/>
    <w:link w:val="Titre1Car"/>
    <w:uiPriority w:val="9"/>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aliases w:val="Heading2,Heading21,H2,t2.T2,H21,Fonctionnalité,t2,heading 2,t2.T2.Titre 2,TITRE 2,Contrat 2,Ctt,Titre 2 SQ,Titre 2ed,l2,T2,A,h2,Header 2,Level 2 Head,2,caro2,L2,Level 2,Level Heading 2,2 headline,h,headline,S&amp;R2,ERMH2,2 sub-heading,sh,1"/>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aliases w:val="H3,h3,heading 3,3rd level,t3.T3,H31,Section,t3,Titre 3 SQ,Titre 3+,Contrat 3,Titre 3 SQ1,Titre 3 SQ2,Titre 3 SQ3,Titre 3 SQ4,Titre 3 SQ5,Titre 3 SQ6,Titre 3 SQ7,Titre3,l3,CT,3,t3.T3.Titre 3,Level 3 Head,caro3,Heading 31,L3,3 bullet,b,b1"/>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iPriority w:val="99"/>
    <w:unhideWhenUsed/>
    <w:rsid w:val="00CB4B1B"/>
    <w:pPr>
      <w:tabs>
        <w:tab w:val="center" w:pos="4536"/>
        <w:tab w:val="right" w:pos="9072"/>
      </w:tabs>
    </w:pPr>
  </w:style>
  <w:style w:type="character" w:customStyle="1" w:styleId="En-tteCar">
    <w:name w:val="En-tête Car"/>
    <w:basedOn w:val="Policepardfaut"/>
    <w:link w:val="En-tte"/>
    <w:uiPriority w:val="99"/>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aliases w:val="1titre Car,1titre1 Car,1titre2 Car,1titre3 Car,1titre4 Car,1titre5 Car,1titre6 Car,t1.T1.Titre 1 Car,t1 Car,t1.T1 Car,1titre7 Car,1titre11 Car,1titre21 Car,1titre31 Car,1titre41 Car,1titre51 Car,1titre61 Car,Activité Car,TITRE1 Car,H1 Car"/>
    <w:basedOn w:val="Policepardfaut"/>
    <w:link w:val="Titre1"/>
    <w:uiPriority w:val="9"/>
    <w:rsid w:val="005A1652"/>
    <w:rPr>
      <w:rFonts w:ascii="Verdana" w:eastAsia="Times New Roman" w:hAnsi="Verdana"/>
      <w:b/>
      <w:kern w:val="28"/>
      <w:bdr w:val="none" w:sz="0" w:space="0" w:color="auto"/>
      <w:lang w:eastAsia="ja-JP"/>
    </w:rPr>
  </w:style>
  <w:style w:type="character" w:customStyle="1" w:styleId="Titre2Car">
    <w:name w:val="Titre 2 Car"/>
    <w:aliases w:val="Heading2 Car,Heading21 Car,H2 Car,t2.T2 Car,H21 Car,Fonctionnalité Car,t2 Car,heading 2 Car,t2.T2.Titre 2 Car,TITRE 2 Car,Contrat 2 Car,Ctt Car,Titre 2 SQ Car,Titre 2ed Car,l2 Car,T2 Car,A Car,h2 Car,Header 2 Car,Level 2 Head Car,2 Car,h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aliases w:val="H3 Car,h3 Car,heading 3 Car,3rd level Car,t3.T3 Car,H31 Car,Section Car,t3 Car,Titre 3 SQ Car,Titre 3+ Car,Contrat 3 Car,Titre 3 SQ1 Car,Titre 3 SQ2 Car,Titre 3 SQ3 Car,Titre 3 SQ4 Car,Titre 3 SQ5 Car,Titre 3 SQ6 Car,Titre 3 SQ7 Car,l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200"/>
      <w:jc w:val="both"/>
    </w:pPr>
    <w:rPr>
      <w:rFonts w:ascii="Verdana" w:eastAsia="Times New Roman" w:hAnsi="Verdana"/>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uiPriority w:val="99"/>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uiPriority w:val="99"/>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tit"/>
    <w:basedOn w:val="Normal"/>
    <w:link w:val="ParagraphedelisteCar"/>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71"/>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styleId="Titre">
    <w:name w:val="Title"/>
    <w:basedOn w:val="Normal"/>
    <w:link w:val="TitreCar"/>
    <w:qFormat/>
    <w:rsid w:val="0086013A"/>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center"/>
    </w:pPr>
    <w:rPr>
      <w:rFonts w:ascii="Comic Sans MS" w:eastAsia="Times New Roman" w:hAnsi="Comic Sans MS"/>
      <w:b/>
      <w:caps/>
      <w:szCs w:val="20"/>
      <w:bdr w:val="none" w:sz="0" w:space="0" w:color="auto"/>
      <w:lang w:eastAsia="fr-FR"/>
    </w:rPr>
  </w:style>
  <w:style w:type="character" w:customStyle="1" w:styleId="TitreCar">
    <w:name w:val="Titre Car"/>
    <w:basedOn w:val="Policepardfaut"/>
    <w:link w:val="Titre"/>
    <w:rsid w:val="0086013A"/>
    <w:rPr>
      <w:rFonts w:ascii="Comic Sans MS" w:eastAsia="Times New Roman" w:hAnsi="Comic Sans MS"/>
      <w:b/>
      <w:caps/>
      <w:sz w:val="24"/>
      <w:bdr w:val="none" w:sz="0" w:space="0" w:color="auto"/>
    </w:rPr>
  </w:style>
  <w:style w:type="paragraph" w:customStyle="1" w:styleId="Titre11">
    <w:name w:val="Titre 11"/>
    <w:basedOn w:val="Normal"/>
    <w:rsid w:val="0086013A"/>
    <w:pPr>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54" w:hanging="360"/>
    </w:pPr>
    <w:rPr>
      <w:rFonts w:ascii="Calibri" w:eastAsia="Calibri" w:hAnsi="Calibri"/>
      <w:sz w:val="22"/>
      <w:szCs w:val="22"/>
      <w:bdr w:val="none" w:sz="0" w:space="0" w:color="auto"/>
    </w:rPr>
  </w:style>
  <w:style w:type="paragraph" w:customStyle="1" w:styleId="Titre21">
    <w:name w:val="Titre 21"/>
    <w:basedOn w:val="Normal"/>
    <w:rsid w:val="0086013A"/>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574" w:hanging="360"/>
    </w:pPr>
    <w:rPr>
      <w:rFonts w:ascii="Calibri" w:eastAsia="Calibri" w:hAnsi="Calibri"/>
      <w:sz w:val="22"/>
      <w:szCs w:val="22"/>
      <w:bdr w:val="none" w:sz="0" w:space="0" w:color="auto"/>
    </w:rPr>
  </w:style>
  <w:style w:type="paragraph" w:customStyle="1" w:styleId="Titre31">
    <w:name w:val="Titre 31"/>
    <w:basedOn w:val="Normal"/>
    <w:rsid w:val="0086013A"/>
    <w:pPr>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3294" w:hanging="360"/>
    </w:pPr>
    <w:rPr>
      <w:rFonts w:ascii="Calibri" w:eastAsia="Calibri" w:hAnsi="Calibri"/>
      <w:sz w:val="22"/>
      <w:szCs w:val="22"/>
      <w:bdr w:val="none" w:sz="0" w:space="0" w:color="auto"/>
    </w:rPr>
  </w:style>
  <w:style w:type="paragraph" w:customStyle="1" w:styleId="Titre41">
    <w:name w:val="Titre 41"/>
    <w:basedOn w:val="Normal"/>
    <w:rsid w:val="0086013A"/>
    <w:pPr>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64" w:hanging="360"/>
    </w:pPr>
    <w:rPr>
      <w:rFonts w:ascii="Calibri" w:eastAsia="Calibri" w:hAnsi="Calibri"/>
      <w:sz w:val="22"/>
      <w:szCs w:val="22"/>
      <w:bdr w:val="none" w:sz="0" w:space="0" w:color="auto"/>
    </w:rPr>
  </w:style>
  <w:style w:type="paragraph" w:customStyle="1" w:styleId="Titre51">
    <w:name w:val="Titre 51"/>
    <w:basedOn w:val="Normal"/>
    <w:rsid w:val="0086013A"/>
    <w:pPr>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4734" w:hanging="360"/>
    </w:pPr>
    <w:rPr>
      <w:rFonts w:ascii="Calibri" w:eastAsia="Calibri" w:hAnsi="Calibri"/>
      <w:sz w:val="22"/>
      <w:szCs w:val="22"/>
      <w:bdr w:val="none" w:sz="0" w:space="0" w:color="auto"/>
    </w:rPr>
  </w:style>
  <w:style w:type="paragraph" w:customStyle="1" w:styleId="Titre61">
    <w:name w:val="Titre 61"/>
    <w:basedOn w:val="Normal"/>
    <w:rsid w:val="0086013A"/>
    <w:pPr>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5454" w:hanging="360"/>
    </w:pPr>
    <w:rPr>
      <w:rFonts w:ascii="Calibri" w:eastAsia="Calibri" w:hAnsi="Calibri"/>
      <w:sz w:val="22"/>
      <w:szCs w:val="22"/>
      <w:bdr w:val="none" w:sz="0" w:space="0" w:color="auto"/>
    </w:rPr>
  </w:style>
  <w:style w:type="paragraph" w:customStyle="1" w:styleId="Titre71">
    <w:name w:val="Titre 71"/>
    <w:basedOn w:val="Normal"/>
    <w:rsid w:val="0086013A"/>
    <w:pPr>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174" w:hanging="360"/>
    </w:pPr>
    <w:rPr>
      <w:rFonts w:ascii="Calibri" w:eastAsia="Calibri" w:hAnsi="Calibri"/>
      <w:sz w:val="22"/>
      <w:szCs w:val="22"/>
      <w:bdr w:val="none" w:sz="0" w:space="0" w:color="auto"/>
    </w:rPr>
  </w:style>
  <w:style w:type="paragraph" w:customStyle="1" w:styleId="Titre81">
    <w:name w:val="Titre 81"/>
    <w:basedOn w:val="Normal"/>
    <w:rsid w:val="0086013A"/>
    <w:pPr>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894" w:hanging="360"/>
    </w:pPr>
    <w:rPr>
      <w:rFonts w:ascii="Calibri" w:eastAsia="Calibri" w:hAnsi="Calibri"/>
      <w:sz w:val="22"/>
      <w:szCs w:val="22"/>
      <w:bdr w:val="none" w:sz="0" w:space="0" w:color="auto"/>
    </w:rPr>
  </w:style>
  <w:style w:type="paragraph" w:customStyle="1" w:styleId="Titre91">
    <w:name w:val="Titre 91"/>
    <w:basedOn w:val="Normal"/>
    <w:rsid w:val="0086013A"/>
    <w:pPr>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614" w:hanging="360"/>
    </w:pPr>
    <w:rPr>
      <w:rFonts w:ascii="Calibri" w:eastAsia="Calibri" w:hAnsi="Calibri"/>
      <w:sz w:val="22"/>
      <w:szCs w:val="22"/>
      <w:bdr w:val="none" w:sz="0" w:space="0" w:color="auto"/>
    </w:rPr>
  </w:style>
  <w:style w:type="character" w:styleId="Textedelespacerserv">
    <w:name w:val="Placeholder Text"/>
    <w:uiPriority w:val="99"/>
    <w:rsid w:val="004B78B0"/>
    <w:rPr>
      <w:color w:val="808080"/>
    </w:rPr>
  </w:style>
  <w:style w:type="paragraph" w:customStyle="1" w:styleId="ParagrapheIndent2">
    <w:name w:val="ParagrapheIndent2"/>
    <w:basedOn w:val="Normal"/>
    <w:next w:val="Normal"/>
    <w:qFormat/>
    <w:rsid w:val="00230FF8"/>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paragraph" w:customStyle="1" w:styleId="ParagrapheIndent1">
    <w:name w:val="ParagrapheIndent1"/>
    <w:basedOn w:val="Normal"/>
    <w:next w:val="Normal"/>
    <w:qFormat/>
    <w:rsid w:val="00B02113"/>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character" w:customStyle="1" w:styleId="Mentionnonrsolue1">
    <w:name w:val="Mention non résolue1"/>
    <w:basedOn w:val="Policepardfaut"/>
    <w:uiPriority w:val="99"/>
    <w:semiHidden/>
    <w:unhideWhenUsed/>
    <w:rsid w:val="00587B02"/>
    <w:rPr>
      <w:color w:val="605E5C"/>
      <w:shd w:val="clear" w:color="auto" w:fill="E1DFDD"/>
    </w:rPr>
  </w:style>
  <w:style w:type="character" w:customStyle="1" w:styleId="Mentionnonrsolue2">
    <w:name w:val="Mention non résolue2"/>
    <w:basedOn w:val="Policepardfaut"/>
    <w:uiPriority w:val="99"/>
    <w:semiHidden/>
    <w:unhideWhenUsed/>
    <w:rsid w:val="00415F49"/>
    <w:rPr>
      <w:color w:val="605E5C"/>
      <w:shd w:val="clear" w:color="auto" w:fill="E1DFDD"/>
    </w:rPr>
  </w:style>
  <w:style w:type="paragraph" w:customStyle="1" w:styleId="P24-CdT">
    <w:name w:val="P24 - CdT"/>
    <w:qFormat/>
    <w:rsid w:val="003928C5"/>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heme="minorHAnsi" w:eastAsiaTheme="minorHAnsi" w:hAnsiTheme="minorHAnsi" w:cstheme="minorBidi"/>
      <w:noProof/>
      <w:color w:val="404040" w:themeColor="text1" w:themeTint="BF"/>
      <w:sz w:val="21"/>
      <w:szCs w:val="24"/>
      <w:bdr w:val="none" w:sz="0" w:space="0" w:color="auto"/>
    </w:rPr>
  </w:style>
  <w:style w:type="paragraph" w:styleId="PrformatHTML">
    <w:name w:val="HTML Preformatted"/>
    <w:basedOn w:val="Normal"/>
    <w:link w:val="PrformatHTMLCar"/>
    <w:uiPriority w:val="99"/>
    <w:semiHidden/>
    <w:unhideWhenUsed/>
    <w:rsid w:val="008660F7"/>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bdr w:val="none" w:sz="0" w:space="0" w:color="auto"/>
      <w:lang w:eastAsia="fr-FR"/>
    </w:rPr>
  </w:style>
  <w:style w:type="character" w:customStyle="1" w:styleId="PrformatHTMLCar">
    <w:name w:val="Préformaté HTML Car"/>
    <w:basedOn w:val="Policepardfaut"/>
    <w:link w:val="PrformatHTML"/>
    <w:uiPriority w:val="99"/>
    <w:semiHidden/>
    <w:rsid w:val="008660F7"/>
    <w:rPr>
      <w:rFonts w:ascii="Courier New" w:eastAsia="Calibri" w:hAnsi="Courier New" w:cs="Courier New"/>
      <w:bdr w:val="none" w:sz="0" w:space="0" w:color="auto"/>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link w:val="Paragraphedeliste"/>
    <w:uiPriority w:val="34"/>
    <w:locked/>
    <w:rsid w:val="008660F7"/>
    <w:rPr>
      <w:rFonts w:ascii="Calibri" w:eastAsia="Calibri" w:hAnsi="Calibri"/>
      <w:sz w:val="22"/>
      <w:szCs w:val="22"/>
      <w:bdr w:val="none" w:sz="0" w:space="0" w:color="auto"/>
      <w:lang w:eastAsia="en-US"/>
    </w:rPr>
  </w:style>
  <w:style w:type="character" w:customStyle="1" w:styleId="m-2140249875481439755gmail-m2365785955386286799m-8339509423476859330m-9036341864222057956msobodytextCar">
    <w:name w:val="m_-2140249875481439755gmail-m_2365785955386286799m_-8339509423476859330m_-9036341864222057956msobodytext Car"/>
    <w:link w:val="m-2140249875481439755gmail-m2365785955386286799m-8339509423476859330m-9036341864222057956msobodytext"/>
    <w:locked/>
    <w:rsid w:val="008660F7"/>
    <w:rPr>
      <w:rFonts w:ascii="Calibri" w:eastAsia="Calibri" w:hAnsi="Calibri" w:cs="Calibri"/>
      <w:sz w:val="22"/>
      <w:szCs w:val="22"/>
    </w:rPr>
  </w:style>
  <w:style w:type="paragraph" w:customStyle="1" w:styleId="m-2140249875481439755gmail-m2365785955386286799m-8339509423476859330m-9036341864222057956msobodytext">
    <w:name w:val="m_-2140249875481439755gmail-m_2365785955386286799m_-8339509423476859330m_-9036341864222057956msobodytext"/>
    <w:basedOn w:val="Normal"/>
    <w:link w:val="m-2140249875481439755gmail-m2365785955386286799m-8339509423476859330m-9036341864222057956msobodytextCar"/>
    <w:rsid w:val="008660F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Calibri" w:hAnsi="Calibri" w:cs="Calibri"/>
      <w:sz w:val="22"/>
      <w:szCs w:val="22"/>
      <w:lang w:eastAsia="fr-FR"/>
    </w:rPr>
  </w:style>
  <w:style w:type="character" w:customStyle="1" w:styleId="Nv4Car">
    <w:name w:val="Nv4 Car"/>
    <w:link w:val="Nv4"/>
    <w:locked/>
    <w:rsid w:val="00CB6CF7"/>
    <w:rPr>
      <w:rFonts w:ascii="Paris2024 Semibold" w:hAnsi="Paris2024 Semibold"/>
    </w:rPr>
  </w:style>
  <w:style w:type="paragraph" w:customStyle="1" w:styleId="Nv4">
    <w:name w:val="Nv4"/>
    <w:basedOn w:val="Normal"/>
    <w:link w:val="Nv4Car"/>
    <w:autoRedefine/>
    <w:qFormat/>
    <w:rsid w:val="00CB6CF7"/>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jc w:val="both"/>
    </w:pPr>
    <w:rPr>
      <w:rFonts w:ascii="Paris2024 Semibold" w:hAnsi="Paris2024 Semibold"/>
      <w:sz w:val="20"/>
      <w:szCs w:val="20"/>
      <w:lang w:eastAsia="fr-FR"/>
    </w:rPr>
  </w:style>
  <w:style w:type="character" w:customStyle="1" w:styleId="S-Nv43Car">
    <w:name w:val="S-Nv4.3 Car"/>
    <w:link w:val="S-Nv43"/>
    <w:locked/>
    <w:rsid w:val="008660F7"/>
    <w:rPr>
      <w:rFonts w:ascii="Arial" w:hAnsi="Arial" w:cs="Arial"/>
      <w:b/>
      <w:bCs/>
      <w:i/>
    </w:rPr>
  </w:style>
  <w:style w:type="paragraph" w:customStyle="1" w:styleId="S-Nv43">
    <w:name w:val="S-Nv4.3"/>
    <w:basedOn w:val="Titre4"/>
    <w:link w:val="S-Nv43Car"/>
    <w:qFormat/>
    <w:rsid w:val="008660F7"/>
    <w:pPr>
      <w:keepLines/>
      <w:numPr>
        <w:ilvl w:val="0"/>
        <w:numId w:val="5"/>
      </w:numPr>
      <w:spacing w:before="200" w:after="0" w:line="276" w:lineRule="auto"/>
    </w:pPr>
    <w:rPr>
      <w:rFonts w:ascii="Arial" w:eastAsia="Arial Unicode MS" w:hAnsi="Arial" w:cs="Arial"/>
      <w:b/>
      <w:bCs/>
      <w:i/>
      <w:bdr w:val="nil"/>
      <w:lang w:eastAsia="fr-FR"/>
    </w:rPr>
  </w:style>
  <w:style w:type="character" w:customStyle="1" w:styleId="S-Nv45Car">
    <w:name w:val="S-Nv4.5 Car"/>
    <w:link w:val="S-Nv45"/>
    <w:locked/>
    <w:rsid w:val="008660F7"/>
    <w:rPr>
      <w:rFonts w:ascii="Arial" w:eastAsia="Calibri" w:hAnsi="Arial" w:cs="Arial"/>
      <w:b/>
      <w:bCs/>
      <w:i/>
    </w:rPr>
  </w:style>
  <w:style w:type="paragraph" w:customStyle="1" w:styleId="S-Nv45">
    <w:name w:val="S-Nv4.5"/>
    <w:basedOn w:val="m-2140249875481439755gmail-m2365785955386286799m-8339509423476859330m-9036341864222057956msobodytext"/>
    <w:link w:val="S-Nv45Car"/>
    <w:qFormat/>
    <w:rsid w:val="008660F7"/>
    <w:pPr>
      <w:numPr>
        <w:numId w:val="6"/>
      </w:numPr>
      <w:jc w:val="both"/>
    </w:pPr>
    <w:rPr>
      <w:rFonts w:ascii="Arial" w:hAnsi="Arial" w:cs="Arial"/>
      <w:b/>
      <w:bCs/>
      <w:i/>
      <w:sz w:val="20"/>
      <w:szCs w:val="20"/>
    </w:rPr>
  </w:style>
  <w:style w:type="character" w:customStyle="1" w:styleId="Nv5Car">
    <w:name w:val="Nv5 Car"/>
    <w:link w:val="Nv5"/>
    <w:locked/>
    <w:rsid w:val="008660F7"/>
    <w:rPr>
      <w:rFonts w:ascii="Paris2024 Semibold" w:hAnsi="Paris2024 Semibold"/>
      <w:u w:val="single"/>
    </w:rPr>
  </w:style>
  <w:style w:type="paragraph" w:customStyle="1" w:styleId="Nv5">
    <w:name w:val="Nv5"/>
    <w:basedOn w:val="Index1"/>
    <w:link w:val="Nv5Car"/>
    <w:autoRedefine/>
    <w:qFormat/>
    <w:rsid w:val="008660F7"/>
    <w:pPr>
      <w:numPr>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pPr>
    <w:rPr>
      <w:rFonts w:ascii="Paris2024 Semibold" w:hAnsi="Paris2024 Semibold"/>
      <w:sz w:val="20"/>
      <w:szCs w:val="20"/>
      <w:u w:val="single"/>
      <w:lang w:eastAsia="fr-FR"/>
    </w:rPr>
  </w:style>
  <w:style w:type="paragraph" w:styleId="Index1">
    <w:name w:val="index 1"/>
    <w:basedOn w:val="Normal"/>
    <w:next w:val="Normal"/>
    <w:autoRedefine/>
    <w:uiPriority w:val="99"/>
    <w:semiHidden/>
    <w:unhideWhenUsed/>
    <w:rsid w:val="008660F7"/>
    <w:pPr>
      <w:ind w:left="240" w:hanging="240"/>
    </w:pPr>
  </w:style>
  <w:style w:type="paragraph" w:customStyle="1" w:styleId="Titre2b">
    <w:name w:val="Titre2b"/>
    <w:basedOn w:val="Titre2"/>
    <w:next w:val="Corpsdetexte"/>
    <w:uiPriority w:val="9"/>
    <w:qFormat/>
    <w:rsid w:val="008660F7"/>
    <w:pPr>
      <w:keepNext w:val="0"/>
      <w:numPr>
        <w:numId w:val="24"/>
      </w:numPr>
      <w:tabs>
        <w:tab w:val="num" w:pos="360"/>
        <w:tab w:val="num" w:pos="1440"/>
      </w:tabs>
      <w:spacing w:before="240" w:after="240" w:line="288" w:lineRule="auto"/>
      <w:ind w:left="0" w:firstLine="0"/>
      <w:outlineLvl w:val="9"/>
    </w:pPr>
    <w:rPr>
      <w:rFonts w:ascii="Cambria" w:hAnsi="Cambria"/>
      <w:b w:val="0"/>
      <w:bCs/>
      <w:i w:val="0"/>
      <w:szCs w:val="26"/>
      <w:lang w:eastAsia="en-US"/>
    </w:rPr>
  </w:style>
  <w:style w:type="character" w:customStyle="1" w:styleId="Nv6Car">
    <w:name w:val="Nv6 Car"/>
    <w:link w:val="Nv6"/>
    <w:locked/>
    <w:rsid w:val="008660F7"/>
    <w:rPr>
      <w:rFonts w:ascii="Paris2024 Semibold" w:hAnsi="Paris2024 Semibold" w:cs="Arial"/>
      <w:color w:val="000000"/>
      <w:u w:val="single"/>
    </w:rPr>
  </w:style>
  <w:style w:type="paragraph" w:customStyle="1" w:styleId="Nv6">
    <w:name w:val="Nv6"/>
    <w:basedOn w:val="Normal"/>
    <w:link w:val="Nv6Car"/>
    <w:autoRedefine/>
    <w:qFormat/>
    <w:rsid w:val="008660F7"/>
    <w:pPr>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jc w:val="both"/>
    </w:pPr>
    <w:rPr>
      <w:rFonts w:ascii="Paris2024 Semibold" w:hAnsi="Paris2024 Semibold" w:cs="Arial"/>
      <w:color w:val="000000"/>
      <w:sz w:val="20"/>
      <w:szCs w:val="20"/>
      <w:u w:val="single"/>
      <w:lang w:eastAsia="fr-FR"/>
    </w:rPr>
  </w:style>
  <w:style w:type="character" w:customStyle="1" w:styleId="S-Nv62Car">
    <w:name w:val="S-Nv6.2 Car"/>
    <w:link w:val="S-Nv62"/>
    <w:locked/>
    <w:rsid w:val="008660F7"/>
    <w:rPr>
      <w:rFonts w:ascii="Paris2024 Semibold" w:hAnsi="Paris2024 Semibold" w:cs="Arial"/>
      <w:bCs/>
      <w:i/>
      <w:u w:val="single"/>
    </w:rPr>
  </w:style>
  <w:style w:type="paragraph" w:customStyle="1" w:styleId="S-Nv62">
    <w:name w:val="S-Nv6.2"/>
    <w:basedOn w:val="Normal"/>
    <w:link w:val="S-Nv62Car"/>
    <w:autoRedefine/>
    <w:qFormat/>
    <w:rsid w:val="008660F7"/>
    <w:pPr>
      <w:numPr>
        <w:ilvl w:val="2"/>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pPr>
    <w:rPr>
      <w:rFonts w:ascii="Paris2024 Semibold" w:hAnsi="Paris2024 Semibold" w:cs="Arial"/>
      <w:bCs/>
      <w:i/>
      <w:sz w:val="20"/>
      <w:szCs w:val="20"/>
      <w:u w:val="single"/>
      <w:lang w:eastAsia="fr-FR"/>
    </w:rPr>
  </w:style>
  <w:style w:type="paragraph" w:customStyle="1" w:styleId="Standard">
    <w:name w:val="Standard"/>
    <w:rsid w:val="0094302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jc w:val="both"/>
    </w:pPr>
    <w:rPr>
      <w:rFonts w:ascii="Arial" w:eastAsia="Times New Roman" w:hAnsi="Arial"/>
      <w:kern w:val="3"/>
      <w:sz w:val="24"/>
      <w:szCs w:val="24"/>
      <w:bdr w:val="none" w:sz="0" w:space="0" w:color="auto"/>
    </w:rPr>
  </w:style>
  <w:style w:type="character" w:customStyle="1" w:styleId="Nv7Car">
    <w:name w:val="Nv7 Car"/>
    <w:link w:val="Nv7"/>
    <w:locked/>
    <w:rsid w:val="00943020"/>
    <w:rPr>
      <w:rFonts w:ascii="Paris2024 Semibold" w:hAnsi="Paris2024 Semibold"/>
      <w:u w:val="single"/>
    </w:rPr>
  </w:style>
  <w:style w:type="paragraph" w:customStyle="1" w:styleId="Nv7">
    <w:name w:val="Nv7"/>
    <w:basedOn w:val="Index2"/>
    <w:link w:val="Nv7Car"/>
    <w:autoRedefine/>
    <w:qFormat/>
    <w:rsid w:val="00943020"/>
    <w:pPr>
      <w:keepLines/>
      <w:numPr>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ind w:left="2115" w:hanging="1689"/>
      <w:jc w:val="both"/>
    </w:pPr>
    <w:rPr>
      <w:rFonts w:ascii="Paris2024 Semibold" w:hAnsi="Paris2024 Semibold"/>
      <w:sz w:val="20"/>
      <w:szCs w:val="20"/>
      <w:u w:val="single"/>
      <w:lang w:eastAsia="fr-FR"/>
    </w:rPr>
  </w:style>
  <w:style w:type="character" w:customStyle="1" w:styleId="S-Nv72Car">
    <w:name w:val="S-Nv7.2 Car"/>
    <w:link w:val="S-Nv72"/>
    <w:locked/>
    <w:rsid w:val="00943020"/>
    <w:rPr>
      <w:rFonts w:ascii="Arial" w:hAnsi="Arial" w:cs="Arial"/>
      <w:b/>
      <w:i/>
    </w:rPr>
  </w:style>
  <w:style w:type="paragraph" w:customStyle="1" w:styleId="S-Nv72">
    <w:name w:val="S-Nv7.2"/>
    <w:basedOn w:val="Normal"/>
    <w:link w:val="S-Nv72Car"/>
    <w:qFormat/>
    <w:rsid w:val="00943020"/>
    <w:pPr>
      <w:numPr>
        <w:numId w:val="28"/>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w:b/>
      <w:i/>
      <w:sz w:val="20"/>
      <w:szCs w:val="20"/>
      <w:lang w:eastAsia="fr-FR"/>
    </w:rPr>
  </w:style>
  <w:style w:type="paragraph" w:styleId="Index2">
    <w:name w:val="index 2"/>
    <w:basedOn w:val="Normal"/>
    <w:next w:val="Normal"/>
    <w:autoRedefine/>
    <w:uiPriority w:val="99"/>
    <w:semiHidden/>
    <w:unhideWhenUsed/>
    <w:rsid w:val="00943020"/>
    <w:pPr>
      <w:ind w:left="480" w:hanging="240"/>
    </w:pPr>
  </w:style>
  <w:style w:type="character" w:customStyle="1" w:styleId="S-Nv84Car">
    <w:name w:val="S-Nv8.4 Car"/>
    <w:link w:val="S-Nv84"/>
    <w:locked/>
    <w:rsid w:val="00BF0420"/>
    <w:rPr>
      <w:rFonts w:ascii="Arial" w:hAnsi="Arial" w:cs="Arial"/>
      <w:b/>
      <w:i/>
    </w:rPr>
  </w:style>
  <w:style w:type="paragraph" w:customStyle="1" w:styleId="S-Nv84">
    <w:name w:val="S-Nv8.4"/>
    <w:basedOn w:val="Normal"/>
    <w:link w:val="S-Nv84Car"/>
    <w:qFormat/>
    <w:rsid w:val="00BF0420"/>
    <w:pPr>
      <w:numPr>
        <w:numId w:val="30"/>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w:b/>
      <w:i/>
      <w:sz w:val="20"/>
      <w:szCs w:val="20"/>
      <w:lang w:eastAsia="fr-FR"/>
    </w:rPr>
  </w:style>
  <w:style w:type="character" w:customStyle="1" w:styleId="Nv10Car">
    <w:name w:val="Nv10 Car"/>
    <w:link w:val="Nv10"/>
    <w:locked/>
    <w:rsid w:val="008A7F38"/>
    <w:rPr>
      <w:rFonts w:ascii="Paris2024 Semibold" w:hAnsi="Paris2024 Semibold"/>
      <w:u w:val="single"/>
    </w:rPr>
  </w:style>
  <w:style w:type="paragraph" w:customStyle="1" w:styleId="Nv10">
    <w:name w:val="Nv10"/>
    <w:basedOn w:val="Index1"/>
    <w:link w:val="Nv10Car"/>
    <w:autoRedefine/>
    <w:qFormat/>
    <w:rsid w:val="008A7F38"/>
    <w:pPr>
      <w:keepLines/>
      <w:numPr>
        <w:numId w:val="3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2115" w:hanging="1689"/>
      <w:jc w:val="both"/>
    </w:pPr>
    <w:rPr>
      <w:rFonts w:ascii="Paris2024 Semibold" w:hAnsi="Paris2024 Semibold"/>
      <w:sz w:val="20"/>
      <w:szCs w:val="20"/>
      <w:u w:val="single"/>
      <w:lang w:eastAsia="fr-FR"/>
    </w:rPr>
  </w:style>
  <w:style w:type="character" w:customStyle="1" w:styleId="Nv11Car">
    <w:name w:val="Nv11 Car"/>
    <w:link w:val="Nv11"/>
    <w:locked/>
    <w:rsid w:val="008A7F38"/>
    <w:rPr>
      <w:rFonts w:ascii="Paris2024 Semibold" w:hAnsi="Paris2024 Semibold" w:cs="Arial"/>
      <w:u w:val="single"/>
    </w:rPr>
  </w:style>
  <w:style w:type="paragraph" w:customStyle="1" w:styleId="Nv11">
    <w:name w:val="Nv11"/>
    <w:basedOn w:val="Normal"/>
    <w:link w:val="Nv11Car"/>
    <w:autoRedefine/>
    <w:qFormat/>
    <w:rsid w:val="008A7F38"/>
    <w:pPr>
      <w:keepLines/>
      <w:numPr>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985"/>
      </w:tabs>
      <w:spacing w:line="288" w:lineRule="auto"/>
      <w:jc w:val="both"/>
    </w:pPr>
    <w:rPr>
      <w:rFonts w:ascii="Paris2024 Semibold" w:hAnsi="Paris2024 Semibold" w:cs="Arial"/>
      <w:sz w:val="20"/>
      <w:szCs w:val="20"/>
      <w:u w:val="single"/>
      <w:lang w:eastAsia="fr-FR"/>
    </w:rPr>
  </w:style>
  <w:style w:type="character" w:customStyle="1" w:styleId="S-Nv111Car">
    <w:name w:val="S-Nv11.1 Car"/>
    <w:link w:val="S-Nv111"/>
    <w:locked/>
    <w:rsid w:val="008A7F38"/>
    <w:rPr>
      <w:rFonts w:ascii="Arial" w:hAnsi="Arial" w:cs="Arial"/>
      <w:b/>
      <w:i/>
    </w:rPr>
  </w:style>
  <w:style w:type="paragraph" w:customStyle="1" w:styleId="S-Nv111">
    <w:name w:val="S-Nv11.1"/>
    <w:basedOn w:val="Normal"/>
    <w:link w:val="S-Nv111Car"/>
    <w:qFormat/>
    <w:rsid w:val="008A7F38"/>
    <w:pPr>
      <w:numPr>
        <w:numId w:val="33"/>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hAnsi="Arial" w:cs="Arial"/>
      <w:b/>
      <w:i/>
      <w:sz w:val="20"/>
      <w:szCs w:val="20"/>
      <w:lang w:eastAsia="fr-FR"/>
    </w:rPr>
  </w:style>
  <w:style w:type="character" w:customStyle="1" w:styleId="Nv16Car">
    <w:name w:val="Nv16 Car"/>
    <w:link w:val="Nv16"/>
    <w:locked/>
    <w:rsid w:val="002E2AC2"/>
    <w:rPr>
      <w:rFonts w:ascii="Paris2024 Semibold" w:eastAsia="Calibri" w:hAnsi="Paris2024 Semibold" w:cs="Arial"/>
      <w:szCs w:val="16"/>
      <w:u w:val="single"/>
    </w:rPr>
  </w:style>
  <w:style w:type="paragraph" w:customStyle="1" w:styleId="Nv16">
    <w:name w:val="Nv16"/>
    <w:basedOn w:val="Normal"/>
    <w:link w:val="Nv16Car"/>
    <w:autoRedefine/>
    <w:qFormat/>
    <w:rsid w:val="002E2AC2"/>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20" w:hanging="720"/>
      <w:jc w:val="both"/>
    </w:pPr>
    <w:rPr>
      <w:rFonts w:ascii="Paris2024 Semibold" w:eastAsia="Calibri" w:hAnsi="Paris2024 Semibold" w:cs="Arial"/>
      <w:sz w:val="20"/>
      <w:szCs w:val="16"/>
      <w:u w:val="single"/>
      <w:lang w:eastAsia="fr-FR"/>
    </w:rPr>
  </w:style>
  <w:style w:type="character" w:customStyle="1" w:styleId="Nv1Car">
    <w:name w:val="Nv1 Car"/>
    <w:link w:val="Nv1"/>
    <w:locked/>
    <w:rsid w:val="0008354E"/>
    <w:rPr>
      <w:rFonts w:ascii="Paris2024 Semibold" w:hAnsi="Paris2024 Semibold" w:cs="Arial"/>
      <w:u w:val="single"/>
    </w:rPr>
  </w:style>
  <w:style w:type="paragraph" w:customStyle="1" w:styleId="Nv1">
    <w:name w:val="Nv1"/>
    <w:basedOn w:val="Index1"/>
    <w:link w:val="Nv1Car"/>
    <w:autoRedefine/>
    <w:qFormat/>
    <w:rsid w:val="0008354E"/>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ind w:left="0" w:firstLine="0"/>
      <w:jc w:val="both"/>
    </w:pPr>
    <w:rPr>
      <w:rFonts w:ascii="Paris2024 Semibold" w:hAnsi="Paris2024 Semibold" w:cs="Arial"/>
      <w:sz w:val="20"/>
      <w:szCs w:val="20"/>
      <w:u w:val="single"/>
      <w:lang w:eastAsia="fr-FR"/>
    </w:rPr>
  </w:style>
  <w:style w:type="character" w:styleId="Mention">
    <w:name w:val="Mention"/>
    <w:basedOn w:val="Policepardfaut"/>
    <w:uiPriority w:val="99"/>
    <w:unhideWhenUsed/>
    <w:rsid w:val="003B65A1"/>
    <w:rPr>
      <w:color w:val="2B579A"/>
      <w:shd w:val="clear" w:color="auto" w:fill="E1DFDD"/>
    </w:rPr>
  </w:style>
  <w:style w:type="paragraph" w:customStyle="1" w:styleId="pf0">
    <w:name w:val="pf0"/>
    <w:basedOn w:val="Normal"/>
    <w:rsid w:val="001D78E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both"/>
    </w:pPr>
    <w:rPr>
      <w:rFonts w:eastAsia="Times New Roman"/>
      <w:bdr w:val="none" w:sz="0" w:space="0" w:color="auto"/>
      <w:lang w:eastAsia="fr-FR"/>
    </w:rPr>
  </w:style>
  <w:style w:type="paragraph" w:customStyle="1" w:styleId="pf1">
    <w:name w:val="pf1"/>
    <w:basedOn w:val="Normal"/>
    <w:rsid w:val="001D78E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both"/>
    </w:pPr>
    <w:rPr>
      <w:rFonts w:eastAsia="Times New Roman"/>
      <w:bdr w:val="none" w:sz="0" w:space="0" w:color="auto"/>
      <w:lang w:eastAsia="fr-FR"/>
    </w:rPr>
  </w:style>
  <w:style w:type="character" w:customStyle="1" w:styleId="cf01">
    <w:name w:val="cf01"/>
    <w:basedOn w:val="Policepardfaut"/>
    <w:rsid w:val="001D78E6"/>
    <w:rPr>
      <w:rFonts w:ascii="Segoe UI" w:hAnsi="Segoe UI" w:cs="Segoe UI" w:hint="default"/>
      <w:sz w:val="18"/>
      <w:szCs w:val="18"/>
    </w:rPr>
  </w:style>
  <w:style w:type="character" w:customStyle="1" w:styleId="cf11">
    <w:name w:val="cf11"/>
    <w:basedOn w:val="Policepardfaut"/>
    <w:rsid w:val="001D78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91">
      <w:bodyDiv w:val="1"/>
      <w:marLeft w:val="0"/>
      <w:marRight w:val="0"/>
      <w:marTop w:val="0"/>
      <w:marBottom w:val="0"/>
      <w:divBdr>
        <w:top w:val="none" w:sz="0" w:space="0" w:color="auto"/>
        <w:left w:val="none" w:sz="0" w:space="0" w:color="auto"/>
        <w:bottom w:val="none" w:sz="0" w:space="0" w:color="auto"/>
        <w:right w:val="none" w:sz="0" w:space="0" w:color="auto"/>
      </w:divBdr>
    </w:div>
    <w:div w:id="80028414">
      <w:bodyDiv w:val="1"/>
      <w:marLeft w:val="0"/>
      <w:marRight w:val="0"/>
      <w:marTop w:val="0"/>
      <w:marBottom w:val="0"/>
      <w:divBdr>
        <w:top w:val="none" w:sz="0" w:space="0" w:color="auto"/>
        <w:left w:val="none" w:sz="0" w:space="0" w:color="auto"/>
        <w:bottom w:val="none" w:sz="0" w:space="0" w:color="auto"/>
        <w:right w:val="none" w:sz="0" w:space="0" w:color="auto"/>
      </w:divBdr>
    </w:div>
    <w:div w:id="92285959">
      <w:bodyDiv w:val="1"/>
      <w:marLeft w:val="0"/>
      <w:marRight w:val="0"/>
      <w:marTop w:val="0"/>
      <w:marBottom w:val="0"/>
      <w:divBdr>
        <w:top w:val="none" w:sz="0" w:space="0" w:color="auto"/>
        <w:left w:val="none" w:sz="0" w:space="0" w:color="auto"/>
        <w:bottom w:val="none" w:sz="0" w:space="0" w:color="auto"/>
        <w:right w:val="none" w:sz="0" w:space="0" w:color="auto"/>
      </w:divBdr>
    </w:div>
    <w:div w:id="164900187">
      <w:bodyDiv w:val="1"/>
      <w:marLeft w:val="0"/>
      <w:marRight w:val="0"/>
      <w:marTop w:val="0"/>
      <w:marBottom w:val="0"/>
      <w:divBdr>
        <w:top w:val="none" w:sz="0" w:space="0" w:color="auto"/>
        <w:left w:val="none" w:sz="0" w:space="0" w:color="auto"/>
        <w:bottom w:val="none" w:sz="0" w:space="0" w:color="auto"/>
        <w:right w:val="none" w:sz="0" w:space="0" w:color="auto"/>
      </w:divBdr>
    </w:div>
    <w:div w:id="220288308">
      <w:bodyDiv w:val="1"/>
      <w:marLeft w:val="0"/>
      <w:marRight w:val="0"/>
      <w:marTop w:val="0"/>
      <w:marBottom w:val="0"/>
      <w:divBdr>
        <w:top w:val="none" w:sz="0" w:space="0" w:color="auto"/>
        <w:left w:val="none" w:sz="0" w:space="0" w:color="auto"/>
        <w:bottom w:val="none" w:sz="0" w:space="0" w:color="auto"/>
        <w:right w:val="none" w:sz="0" w:space="0" w:color="auto"/>
      </w:divBdr>
    </w:div>
    <w:div w:id="268319286">
      <w:bodyDiv w:val="1"/>
      <w:marLeft w:val="0"/>
      <w:marRight w:val="0"/>
      <w:marTop w:val="0"/>
      <w:marBottom w:val="0"/>
      <w:divBdr>
        <w:top w:val="none" w:sz="0" w:space="0" w:color="auto"/>
        <w:left w:val="none" w:sz="0" w:space="0" w:color="auto"/>
        <w:bottom w:val="none" w:sz="0" w:space="0" w:color="auto"/>
        <w:right w:val="none" w:sz="0" w:space="0" w:color="auto"/>
      </w:divBdr>
    </w:div>
    <w:div w:id="295184896">
      <w:bodyDiv w:val="1"/>
      <w:marLeft w:val="0"/>
      <w:marRight w:val="0"/>
      <w:marTop w:val="0"/>
      <w:marBottom w:val="0"/>
      <w:divBdr>
        <w:top w:val="none" w:sz="0" w:space="0" w:color="auto"/>
        <w:left w:val="none" w:sz="0" w:space="0" w:color="auto"/>
        <w:bottom w:val="none" w:sz="0" w:space="0" w:color="auto"/>
        <w:right w:val="none" w:sz="0" w:space="0" w:color="auto"/>
      </w:divBdr>
    </w:div>
    <w:div w:id="450168743">
      <w:bodyDiv w:val="1"/>
      <w:marLeft w:val="0"/>
      <w:marRight w:val="0"/>
      <w:marTop w:val="0"/>
      <w:marBottom w:val="0"/>
      <w:divBdr>
        <w:top w:val="none" w:sz="0" w:space="0" w:color="auto"/>
        <w:left w:val="none" w:sz="0" w:space="0" w:color="auto"/>
        <w:bottom w:val="none" w:sz="0" w:space="0" w:color="auto"/>
        <w:right w:val="none" w:sz="0" w:space="0" w:color="auto"/>
      </w:divBdr>
    </w:div>
    <w:div w:id="501817891">
      <w:bodyDiv w:val="1"/>
      <w:marLeft w:val="0"/>
      <w:marRight w:val="0"/>
      <w:marTop w:val="0"/>
      <w:marBottom w:val="0"/>
      <w:divBdr>
        <w:top w:val="none" w:sz="0" w:space="0" w:color="auto"/>
        <w:left w:val="none" w:sz="0" w:space="0" w:color="auto"/>
        <w:bottom w:val="none" w:sz="0" w:space="0" w:color="auto"/>
        <w:right w:val="none" w:sz="0" w:space="0" w:color="auto"/>
      </w:divBdr>
    </w:div>
    <w:div w:id="522935761">
      <w:bodyDiv w:val="1"/>
      <w:marLeft w:val="0"/>
      <w:marRight w:val="0"/>
      <w:marTop w:val="0"/>
      <w:marBottom w:val="0"/>
      <w:divBdr>
        <w:top w:val="none" w:sz="0" w:space="0" w:color="auto"/>
        <w:left w:val="none" w:sz="0" w:space="0" w:color="auto"/>
        <w:bottom w:val="none" w:sz="0" w:space="0" w:color="auto"/>
        <w:right w:val="none" w:sz="0" w:space="0" w:color="auto"/>
      </w:divBdr>
    </w:div>
    <w:div w:id="529148421">
      <w:bodyDiv w:val="1"/>
      <w:marLeft w:val="0"/>
      <w:marRight w:val="0"/>
      <w:marTop w:val="0"/>
      <w:marBottom w:val="0"/>
      <w:divBdr>
        <w:top w:val="none" w:sz="0" w:space="0" w:color="auto"/>
        <w:left w:val="none" w:sz="0" w:space="0" w:color="auto"/>
        <w:bottom w:val="none" w:sz="0" w:space="0" w:color="auto"/>
        <w:right w:val="none" w:sz="0" w:space="0" w:color="auto"/>
      </w:divBdr>
    </w:div>
    <w:div w:id="588805990">
      <w:bodyDiv w:val="1"/>
      <w:marLeft w:val="0"/>
      <w:marRight w:val="0"/>
      <w:marTop w:val="0"/>
      <w:marBottom w:val="0"/>
      <w:divBdr>
        <w:top w:val="none" w:sz="0" w:space="0" w:color="auto"/>
        <w:left w:val="none" w:sz="0" w:space="0" w:color="auto"/>
        <w:bottom w:val="none" w:sz="0" w:space="0" w:color="auto"/>
        <w:right w:val="none" w:sz="0" w:space="0" w:color="auto"/>
      </w:divBdr>
    </w:div>
    <w:div w:id="625310781">
      <w:bodyDiv w:val="1"/>
      <w:marLeft w:val="0"/>
      <w:marRight w:val="0"/>
      <w:marTop w:val="0"/>
      <w:marBottom w:val="0"/>
      <w:divBdr>
        <w:top w:val="none" w:sz="0" w:space="0" w:color="auto"/>
        <w:left w:val="none" w:sz="0" w:space="0" w:color="auto"/>
        <w:bottom w:val="none" w:sz="0" w:space="0" w:color="auto"/>
        <w:right w:val="none" w:sz="0" w:space="0" w:color="auto"/>
      </w:divBdr>
    </w:div>
    <w:div w:id="857080147">
      <w:bodyDiv w:val="1"/>
      <w:marLeft w:val="0"/>
      <w:marRight w:val="0"/>
      <w:marTop w:val="0"/>
      <w:marBottom w:val="0"/>
      <w:divBdr>
        <w:top w:val="none" w:sz="0" w:space="0" w:color="auto"/>
        <w:left w:val="none" w:sz="0" w:space="0" w:color="auto"/>
        <w:bottom w:val="none" w:sz="0" w:space="0" w:color="auto"/>
        <w:right w:val="none" w:sz="0" w:space="0" w:color="auto"/>
      </w:divBdr>
    </w:div>
    <w:div w:id="860970317">
      <w:bodyDiv w:val="1"/>
      <w:marLeft w:val="0"/>
      <w:marRight w:val="0"/>
      <w:marTop w:val="0"/>
      <w:marBottom w:val="0"/>
      <w:divBdr>
        <w:top w:val="none" w:sz="0" w:space="0" w:color="auto"/>
        <w:left w:val="none" w:sz="0" w:space="0" w:color="auto"/>
        <w:bottom w:val="none" w:sz="0" w:space="0" w:color="auto"/>
        <w:right w:val="none" w:sz="0" w:space="0" w:color="auto"/>
      </w:divBdr>
    </w:div>
    <w:div w:id="866331943">
      <w:bodyDiv w:val="1"/>
      <w:marLeft w:val="0"/>
      <w:marRight w:val="0"/>
      <w:marTop w:val="0"/>
      <w:marBottom w:val="0"/>
      <w:divBdr>
        <w:top w:val="none" w:sz="0" w:space="0" w:color="auto"/>
        <w:left w:val="none" w:sz="0" w:space="0" w:color="auto"/>
        <w:bottom w:val="none" w:sz="0" w:space="0" w:color="auto"/>
        <w:right w:val="none" w:sz="0" w:space="0" w:color="auto"/>
      </w:divBdr>
    </w:div>
    <w:div w:id="880938887">
      <w:bodyDiv w:val="1"/>
      <w:marLeft w:val="0"/>
      <w:marRight w:val="0"/>
      <w:marTop w:val="0"/>
      <w:marBottom w:val="0"/>
      <w:divBdr>
        <w:top w:val="none" w:sz="0" w:space="0" w:color="auto"/>
        <w:left w:val="none" w:sz="0" w:space="0" w:color="auto"/>
        <w:bottom w:val="none" w:sz="0" w:space="0" w:color="auto"/>
        <w:right w:val="none" w:sz="0" w:space="0" w:color="auto"/>
      </w:divBdr>
    </w:div>
    <w:div w:id="888960165">
      <w:bodyDiv w:val="1"/>
      <w:marLeft w:val="0"/>
      <w:marRight w:val="0"/>
      <w:marTop w:val="0"/>
      <w:marBottom w:val="0"/>
      <w:divBdr>
        <w:top w:val="none" w:sz="0" w:space="0" w:color="auto"/>
        <w:left w:val="none" w:sz="0" w:space="0" w:color="auto"/>
        <w:bottom w:val="none" w:sz="0" w:space="0" w:color="auto"/>
        <w:right w:val="none" w:sz="0" w:space="0" w:color="auto"/>
      </w:divBdr>
    </w:div>
    <w:div w:id="950206694">
      <w:bodyDiv w:val="1"/>
      <w:marLeft w:val="0"/>
      <w:marRight w:val="0"/>
      <w:marTop w:val="0"/>
      <w:marBottom w:val="0"/>
      <w:divBdr>
        <w:top w:val="none" w:sz="0" w:space="0" w:color="auto"/>
        <w:left w:val="none" w:sz="0" w:space="0" w:color="auto"/>
        <w:bottom w:val="none" w:sz="0" w:space="0" w:color="auto"/>
        <w:right w:val="none" w:sz="0" w:space="0" w:color="auto"/>
      </w:divBdr>
    </w:div>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206064727">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sChild>
    </w:div>
    <w:div w:id="980385535">
      <w:bodyDiv w:val="1"/>
      <w:marLeft w:val="0"/>
      <w:marRight w:val="0"/>
      <w:marTop w:val="0"/>
      <w:marBottom w:val="0"/>
      <w:divBdr>
        <w:top w:val="none" w:sz="0" w:space="0" w:color="auto"/>
        <w:left w:val="none" w:sz="0" w:space="0" w:color="auto"/>
        <w:bottom w:val="none" w:sz="0" w:space="0" w:color="auto"/>
        <w:right w:val="none" w:sz="0" w:space="0" w:color="auto"/>
      </w:divBdr>
    </w:div>
    <w:div w:id="995842904">
      <w:bodyDiv w:val="1"/>
      <w:marLeft w:val="0"/>
      <w:marRight w:val="0"/>
      <w:marTop w:val="0"/>
      <w:marBottom w:val="0"/>
      <w:divBdr>
        <w:top w:val="none" w:sz="0" w:space="0" w:color="auto"/>
        <w:left w:val="none" w:sz="0" w:space="0" w:color="auto"/>
        <w:bottom w:val="none" w:sz="0" w:space="0" w:color="auto"/>
        <w:right w:val="none" w:sz="0" w:space="0" w:color="auto"/>
      </w:divBdr>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151095429">
      <w:bodyDiv w:val="1"/>
      <w:marLeft w:val="0"/>
      <w:marRight w:val="0"/>
      <w:marTop w:val="0"/>
      <w:marBottom w:val="0"/>
      <w:divBdr>
        <w:top w:val="none" w:sz="0" w:space="0" w:color="auto"/>
        <w:left w:val="none" w:sz="0" w:space="0" w:color="auto"/>
        <w:bottom w:val="none" w:sz="0" w:space="0" w:color="auto"/>
        <w:right w:val="none" w:sz="0" w:space="0" w:color="auto"/>
      </w:divBdr>
    </w:div>
    <w:div w:id="1215775112">
      <w:bodyDiv w:val="1"/>
      <w:marLeft w:val="0"/>
      <w:marRight w:val="0"/>
      <w:marTop w:val="0"/>
      <w:marBottom w:val="0"/>
      <w:divBdr>
        <w:top w:val="none" w:sz="0" w:space="0" w:color="auto"/>
        <w:left w:val="none" w:sz="0" w:space="0" w:color="auto"/>
        <w:bottom w:val="none" w:sz="0" w:space="0" w:color="auto"/>
        <w:right w:val="none" w:sz="0" w:space="0" w:color="auto"/>
      </w:divBdr>
    </w:div>
    <w:div w:id="1278220176">
      <w:bodyDiv w:val="1"/>
      <w:marLeft w:val="0"/>
      <w:marRight w:val="0"/>
      <w:marTop w:val="0"/>
      <w:marBottom w:val="0"/>
      <w:divBdr>
        <w:top w:val="none" w:sz="0" w:space="0" w:color="auto"/>
        <w:left w:val="none" w:sz="0" w:space="0" w:color="auto"/>
        <w:bottom w:val="none" w:sz="0" w:space="0" w:color="auto"/>
        <w:right w:val="none" w:sz="0" w:space="0" w:color="auto"/>
      </w:divBdr>
    </w:div>
    <w:div w:id="1329796625">
      <w:bodyDiv w:val="1"/>
      <w:marLeft w:val="0"/>
      <w:marRight w:val="0"/>
      <w:marTop w:val="0"/>
      <w:marBottom w:val="0"/>
      <w:divBdr>
        <w:top w:val="none" w:sz="0" w:space="0" w:color="auto"/>
        <w:left w:val="none" w:sz="0" w:space="0" w:color="auto"/>
        <w:bottom w:val="none" w:sz="0" w:space="0" w:color="auto"/>
        <w:right w:val="none" w:sz="0" w:space="0" w:color="auto"/>
      </w:divBdr>
    </w:div>
    <w:div w:id="1401439784">
      <w:bodyDiv w:val="1"/>
      <w:marLeft w:val="0"/>
      <w:marRight w:val="0"/>
      <w:marTop w:val="0"/>
      <w:marBottom w:val="0"/>
      <w:divBdr>
        <w:top w:val="none" w:sz="0" w:space="0" w:color="auto"/>
        <w:left w:val="none" w:sz="0" w:space="0" w:color="auto"/>
        <w:bottom w:val="none" w:sz="0" w:space="0" w:color="auto"/>
        <w:right w:val="none" w:sz="0" w:space="0" w:color="auto"/>
      </w:divBdr>
    </w:div>
    <w:div w:id="1414159165">
      <w:bodyDiv w:val="1"/>
      <w:marLeft w:val="0"/>
      <w:marRight w:val="0"/>
      <w:marTop w:val="0"/>
      <w:marBottom w:val="0"/>
      <w:divBdr>
        <w:top w:val="none" w:sz="0" w:space="0" w:color="auto"/>
        <w:left w:val="none" w:sz="0" w:space="0" w:color="auto"/>
        <w:bottom w:val="none" w:sz="0" w:space="0" w:color="auto"/>
        <w:right w:val="none" w:sz="0" w:space="0" w:color="auto"/>
      </w:divBdr>
    </w:div>
    <w:div w:id="1428380604">
      <w:bodyDiv w:val="1"/>
      <w:marLeft w:val="0"/>
      <w:marRight w:val="0"/>
      <w:marTop w:val="0"/>
      <w:marBottom w:val="0"/>
      <w:divBdr>
        <w:top w:val="none" w:sz="0" w:space="0" w:color="auto"/>
        <w:left w:val="none" w:sz="0" w:space="0" w:color="auto"/>
        <w:bottom w:val="none" w:sz="0" w:space="0" w:color="auto"/>
        <w:right w:val="none" w:sz="0" w:space="0" w:color="auto"/>
      </w:divBdr>
    </w:div>
    <w:div w:id="1568803302">
      <w:bodyDiv w:val="1"/>
      <w:marLeft w:val="0"/>
      <w:marRight w:val="0"/>
      <w:marTop w:val="0"/>
      <w:marBottom w:val="0"/>
      <w:divBdr>
        <w:top w:val="none" w:sz="0" w:space="0" w:color="auto"/>
        <w:left w:val="none" w:sz="0" w:space="0" w:color="auto"/>
        <w:bottom w:val="none" w:sz="0" w:space="0" w:color="auto"/>
        <w:right w:val="none" w:sz="0" w:space="0" w:color="auto"/>
      </w:divBdr>
    </w:div>
    <w:div w:id="1758863217">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 w:id="1896349799">
      <w:bodyDiv w:val="1"/>
      <w:marLeft w:val="0"/>
      <w:marRight w:val="0"/>
      <w:marTop w:val="0"/>
      <w:marBottom w:val="0"/>
      <w:divBdr>
        <w:top w:val="none" w:sz="0" w:space="0" w:color="auto"/>
        <w:left w:val="none" w:sz="0" w:space="0" w:color="auto"/>
        <w:bottom w:val="none" w:sz="0" w:space="0" w:color="auto"/>
        <w:right w:val="none" w:sz="0" w:space="0" w:color="auto"/>
      </w:divBdr>
    </w:div>
    <w:div w:id="1956525046">
      <w:bodyDiv w:val="1"/>
      <w:marLeft w:val="0"/>
      <w:marRight w:val="0"/>
      <w:marTop w:val="0"/>
      <w:marBottom w:val="0"/>
      <w:divBdr>
        <w:top w:val="none" w:sz="0" w:space="0" w:color="auto"/>
        <w:left w:val="none" w:sz="0" w:space="0" w:color="auto"/>
        <w:bottom w:val="none" w:sz="0" w:space="0" w:color="auto"/>
        <w:right w:val="none" w:sz="0" w:space="0" w:color="auto"/>
      </w:divBdr>
    </w:div>
    <w:div w:id="1989358282">
      <w:bodyDiv w:val="1"/>
      <w:marLeft w:val="0"/>
      <w:marRight w:val="0"/>
      <w:marTop w:val="0"/>
      <w:marBottom w:val="0"/>
      <w:divBdr>
        <w:top w:val="none" w:sz="0" w:space="0" w:color="auto"/>
        <w:left w:val="none" w:sz="0" w:space="0" w:color="auto"/>
        <w:bottom w:val="none" w:sz="0" w:space="0" w:color="auto"/>
        <w:right w:val="none" w:sz="0" w:space="0" w:color="auto"/>
      </w:divBdr>
    </w:div>
    <w:div w:id="2001888284">
      <w:bodyDiv w:val="1"/>
      <w:marLeft w:val="0"/>
      <w:marRight w:val="0"/>
      <w:marTop w:val="0"/>
      <w:marBottom w:val="0"/>
      <w:divBdr>
        <w:top w:val="none" w:sz="0" w:space="0" w:color="auto"/>
        <w:left w:val="none" w:sz="0" w:space="0" w:color="auto"/>
        <w:bottom w:val="none" w:sz="0" w:space="0" w:color="auto"/>
        <w:right w:val="none" w:sz="0" w:space="0" w:color="auto"/>
      </w:divBdr>
    </w:div>
    <w:div w:id="2035233142">
      <w:bodyDiv w:val="1"/>
      <w:marLeft w:val="0"/>
      <w:marRight w:val="0"/>
      <w:marTop w:val="0"/>
      <w:marBottom w:val="0"/>
      <w:divBdr>
        <w:top w:val="none" w:sz="0" w:space="0" w:color="auto"/>
        <w:left w:val="none" w:sz="0" w:space="0" w:color="auto"/>
        <w:bottom w:val="none" w:sz="0" w:space="0" w:color="auto"/>
        <w:right w:val="none" w:sz="0" w:space="0" w:color="auto"/>
      </w:divBdr>
    </w:div>
    <w:div w:id="2108578257">
      <w:bodyDiv w:val="1"/>
      <w:marLeft w:val="0"/>
      <w:marRight w:val="0"/>
      <w:marTop w:val="0"/>
      <w:marBottom w:val="0"/>
      <w:divBdr>
        <w:top w:val="none" w:sz="0" w:space="0" w:color="auto"/>
        <w:left w:val="none" w:sz="0" w:space="0" w:color="auto"/>
        <w:bottom w:val="none" w:sz="0" w:space="0" w:color="auto"/>
        <w:right w:val="none" w:sz="0" w:space="0" w:color="auto"/>
      </w:divBdr>
    </w:div>
    <w:div w:id="2122528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file:///C:\Temp\7zOC7F46B0E\P_2383%20-%20CCAP%20-%20Prestations%20de%20logistique%20routage.doc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file:///C:\Temp\7zOC7F46B0E\P_2383%20-%20CCAP%20-%20Prestations%20de%20logistique%20routage.docx"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file:///C:\Temp\7zOC7F46B0E\P_2383%20-%20CCAP%20-%20Prestations%20de%20logistique%20routage.docx" TargetMode="External"/><Relationship Id="rId20" Type="http://schemas.openxmlformats.org/officeDocument/2006/relationships/footer" Target="foot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horus&#8208;pro.gouv.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Temp\7zOC7F46B0E\P_2383%20-%20CCAP%20-%20Prestations%20de%20logistique%20routage.docx" TargetMode="External"/><Relationship Id="rId2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41415b-39ed-4276-826e-677cff038a21">
      <Terms xmlns="http://schemas.microsoft.com/office/infopath/2007/PartnerControls"/>
    </lcf76f155ced4ddcb4097134ff3c332f>
    <TaxCatchAll xmlns="6c147efc-ea7f-402f-b2da-5af1cff9e9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26DA00D5763447A62455E070DD38F1" ma:contentTypeVersion="17" ma:contentTypeDescription="Create a new document." ma:contentTypeScope="" ma:versionID="c96cb5e0fed112935255c1249c381cc4">
  <xsd:schema xmlns:xsd="http://www.w3.org/2001/XMLSchema" xmlns:xs="http://www.w3.org/2001/XMLSchema" xmlns:p="http://schemas.microsoft.com/office/2006/metadata/properties" xmlns:ns2="9141415b-39ed-4276-826e-677cff038a21" xmlns:ns3="6c147efc-ea7f-402f-b2da-5af1cff9e99a" targetNamespace="http://schemas.microsoft.com/office/2006/metadata/properties" ma:root="true" ma:fieldsID="ca57fc703368e2ac2295818a1eb1db66" ns2:_="" ns3:_="">
    <xsd:import namespace="9141415b-39ed-4276-826e-677cff038a21"/>
    <xsd:import namespace="6c147efc-ea7f-402f-b2da-5af1cff9e9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415b-39ed-4276-826e-677cff038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e09c68-547f-45d7-9b9d-349757ff37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147efc-ea7f-402f-b2da-5af1cff9e99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47e06b4-2f2f-477d-a800-2c1ef7dc58ca}" ma:internalName="TaxCatchAll" ma:showField="CatchAllData" ma:web="6c147efc-ea7f-402f-b2da-5af1cff9e9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4F547-F4C3-490A-9671-B40EFFC3558D}">
  <ds:schemaRefs>
    <ds:schemaRef ds:uri="6c147efc-ea7f-402f-b2da-5af1cff9e99a"/>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9141415b-39ed-4276-826e-677cff038a21"/>
  </ds:schemaRefs>
</ds:datastoreItem>
</file>

<file path=customXml/itemProps2.xml><?xml version="1.0" encoding="utf-8"?>
<ds:datastoreItem xmlns:ds="http://schemas.openxmlformats.org/officeDocument/2006/customXml" ds:itemID="{8D6A16EA-77CA-45DD-9DF2-6887A5436FCB}">
  <ds:schemaRefs>
    <ds:schemaRef ds:uri="http://schemas.microsoft.com/sharepoint/v3/contenttype/forms"/>
  </ds:schemaRefs>
</ds:datastoreItem>
</file>

<file path=customXml/itemProps3.xml><?xml version="1.0" encoding="utf-8"?>
<ds:datastoreItem xmlns:ds="http://schemas.openxmlformats.org/officeDocument/2006/customXml" ds:itemID="{FA84E25D-3EC0-4F20-BDE2-D25FF5AA1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1415b-39ed-4276-826e-677cff038a21"/>
    <ds:schemaRef ds:uri="6c147efc-ea7f-402f-b2da-5af1cff9e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BE9DB-77A8-47E8-8040-BCE5A793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28</Pages>
  <Words>12309</Words>
  <Characters>67705</Characters>
  <Application>Microsoft Office Word</Application>
  <DocSecurity>0</DocSecurity>
  <Lines>564</Lines>
  <Paragraphs>159</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79855</CharactersWithSpaces>
  <SharedDoc>false</SharedDoc>
  <HLinks>
    <vt:vector size="462" baseType="variant">
      <vt:variant>
        <vt:i4>655418</vt:i4>
      </vt:variant>
      <vt:variant>
        <vt:i4>342</vt:i4>
      </vt:variant>
      <vt:variant>
        <vt:i4>0</vt:i4>
      </vt:variant>
      <vt:variant>
        <vt:i4>5</vt:i4>
      </vt:variant>
      <vt:variant>
        <vt:lpwstr>C:\Temp\7zOC7F46B0E\P_2383 - CCAP - Prestations de logistique routage.docx</vt:lpwstr>
      </vt:variant>
      <vt:variant>
        <vt:lpwstr>_Obligations_des_Parties</vt:lpwstr>
      </vt:variant>
      <vt:variant>
        <vt:i4>4194534</vt:i4>
      </vt:variant>
      <vt:variant>
        <vt:i4>339</vt:i4>
      </vt:variant>
      <vt:variant>
        <vt:i4>0</vt:i4>
      </vt:variant>
      <vt:variant>
        <vt:i4>5</vt:i4>
      </vt:variant>
      <vt:variant>
        <vt:lpwstr>C:\Temp\7zOC7F46B0E\P_2383 - CCAP - Prestations de logistique routage.docx</vt:lpwstr>
      </vt:variant>
      <vt:variant>
        <vt:lpwstr>_Vérification_et_admission</vt:lpwstr>
      </vt:variant>
      <vt:variant>
        <vt:i4>131248</vt:i4>
      </vt:variant>
      <vt:variant>
        <vt:i4>336</vt:i4>
      </vt:variant>
      <vt:variant>
        <vt:i4>0</vt:i4>
      </vt:variant>
      <vt:variant>
        <vt:i4>5</vt:i4>
      </vt:variant>
      <vt:variant>
        <vt:lpwstr>C:\Temp\7zOC7F46B0E\P_2383 - CCAP - Prestations de logistique routage.docx</vt:lpwstr>
      </vt:variant>
      <vt:variant>
        <vt:lpwstr>_Résiliation</vt:lpwstr>
      </vt:variant>
      <vt:variant>
        <vt:i4>7733323</vt:i4>
      </vt:variant>
      <vt:variant>
        <vt:i4>333</vt:i4>
      </vt:variant>
      <vt:variant>
        <vt:i4>0</vt:i4>
      </vt:variant>
      <vt:variant>
        <vt:i4>5</vt:i4>
      </vt:variant>
      <vt:variant>
        <vt:lpwstr>mailto:comptabilite@paris2024.org</vt:lpwstr>
      </vt:variant>
      <vt:variant>
        <vt:lpwstr/>
      </vt:variant>
      <vt:variant>
        <vt:i4>2695178</vt:i4>
      </vt:variant>
      <vt:variant>
        <vt:i4>330</vt:i4>
      </vt:variant>
      <vt:variant>
        <vt:i4>0</vt:i4>
      </vt:variant>
      <vt:variant>
        <vt:i4>5</vt:i4>
      </vt:variant>
      <vt:variant>
        <vt:lpwstr>https://chorus‐pro.gouv.fr/</vt:lpwstr>
      </vt:variant>
      <vt:variant>
        <vt:lpwstr/>
      </vt:variant>
      <vt:variant>
        <vt:i4>8126538</vt:i4>
      </vt:variant>
      <vt:variant>
        <vt:i4>327</vt:i4>
      </vt:variant>
      <vt:variant>
        <vt:i4>0</vt:i4>
      </vt:variant>
      <vt:variant>
        <vt:i4>5</vt:i4>
      </vt:variant>
      <vt:variant>
        <vt:lpwstr>C:\Temp\7zOC7F46B0E\P_2383 - CCAP - Prestations de logistique routage.docx</vt:lpwstr>
      </vt:variant>
      <vt:variant>
        <vt:lpwstr>_Pénalités</vt:lpwstr>
      </vt:variant>
      <vt:variant>
        <vt:i4>8126538</vt:i4>
      </vt:variant>
      <vt:variant>
        <vt:i4>324</vt:i4>
      </vt:variant>
      <vt:variant>
        <vt:i4>0</vt:i4>
      </vt:variant>
      <vt:variant>
        <vt:i4>5</vt:i4>
      </vt:variant>
      <vt:variant>
        <vt:lpwstr>C:\Temp\7zOC7F46B0E\P_2383 - CCAP - Prestations de logistique routage.docx</vt:lpwstr>
      </vt:variant>
      <vt:variant>
        <vt:lpwstr>_Pénalités</vt:lpwstr>
      </vt:variant>
      <vt:variant>
        <vt:i4>3801195</vt:i4>
      </vt:variant>
      <vt:variant>
        <vt:i4>321</vt:i4>
      </vt:variant>
      <vt:variant>
        <vt:i4>0</vt:i4>
      </vt:variant>
      <vt:variant>
        <vt:i4>5</vt:i4>
      </vt:variant>
      <vt:variant>
        <vt:lpwstr>http://www.legifrance.gouv.fr/</vt:lpwstr>
      </vt:variant>
      <vt:variant>
        <vt:lpwstr/>
      </vt:variant>
      <vt:variant>
        <vt:i4>1441840</vt:i4>
      </vt:variant>
      <vt:variant>
        <vt:i4>314</vt:i4>
      </vt:variant>
      <vt:variant>
        <vt:i4>0</vt:i4>
      </vt:variant>
      <vt:variant>
        <vt:i4>5</vt:i4>
      </vt:variant>
      <vt:variant>
        <vt:lpwstr/>
      </vt:variant>
      <vt:variant>
        <vt:lpwstr>_Toc141475740</vt:lpwstr>
      </vt:variant>
      <vt:variant>
        <vt:i4>1114160</vt:i4>
      </vt:variant>
      <vt:variant>
        <vt:i4>308</vt:i4>
      </vt:variant>
      <vt:variant>
        <vt:i4>0</vt:i4>
      </vt:variant>
      <vt:variant>
        <vt:i4>5</vt:i4>
      </vt:variant>
      <vt:variant>
        <vt:lpwstr/>
      </vt:variant>
      <vt:variant>
        <vt:lpwstr>_Toc141475739</vt:lpwstr>
      </vt:variant>
      <vt:variant>
        <vt:i4>1114160</vt:i4>
      </vt:variant>
      <vt:variant>
        <vt:i4>302</vt:i4>
      </vt:variant>
      <vt:variant>
        <vt:i4>0</vt:i4>
      </vt:variant>
      <vt:variant>
        <vt:i4>5</vt:i4>
      </vt:variant>
      <vt:variant>
        <vt:lpwstr/>
      </vt:variant>
      <vt:variant>
        <vt:lpwstr>_Toc141475738</vt:lpwstr>
      </vt:variant>
      <vt:variant>
        <vt:i4>1114160</vt:i4>
      </vt:variant>
      <vt:variant>
        <vt:i4>296</vt:i4>
      </vt:variant>
      <vt:variant>
        <vt:i4>0</vt:i4>
      </vt:variant>
      <vt:variant>
        <vt:i4>5</vt:i4>
      </vt:variant>
      <vt:variant>
        <vt:lpwstr/>
      </vt:variant>
      <vt:variant>
        <vt:lpwstr>_Toc141475737</vt:lpwstr>
      </vt:variant>
      <vt:variant>
        <vt:i4>1114160</vt:i4>
      </vt:variant>
      <vt:variant>
        <vt:i4>290</vt:i4>
      </vt:variant>
      <vt:variant>
        <vt:i4>0</vt:i4>
      </vt:variant>
      <vt:variant>
        <vt:i4>5</vt:i4>
      </vt:variant>
      <vt:variant>
        <vt:lpwstr/>
      </vt:variant>
      <vt:variant>
        <vt:lpwstr>_Toc141475736</vt:lpwstr>
      </vt:variant>
      <vt:variant>
        <vt:i4>1114160</vt:i4>
      </vt:variant>
      <vt:variant>
        <vt:i4>284</vt:i4>
      </vt:variant>
      <vt:variant>
        <vt:i4>0</vt:i4>
      </vt:variant>
      <vt:variant>
        <vt:i4>5</vt:i4>
      </vt:variant>
      <vt:variant>
        <vt:lpwstr/>
      </vt:variant>
      <vt:variant>
        <vt:lpwstr>_Toc141475735</vt:lpwstr>
      </vt:variant>
      <vt:variant>
        <vt:i4>1114160</vt:i4>
      </vt:variant>
      <vt:variant>
        <vt:i4>278</vt:i4>
      </vt:variant>
      <vt:variant>
        <vt:i4>0</vt:i4>
      </vt:variant>
      <vt:variant>
        <vt:i4>5</vt:i4>
      </vt:variant>
      <vt:variant>
        <vt:lpwstr/>
      </vt:variant>
      <vt:variant>
        <vt:lpwstr>_Toc141475734</vt:lpwstr>
      </vt:variant>
      <vt:variant>
        <vt:i4>1114160</vt:i4>
      </vt:variant>
      <vt:variant>
        <vt:i4>272</vt:i4>
      </vt:variant>
      <vt:variant>
        <vt:i4>0</vt:i4>
      </vt:variant>
      <vt:variant>
        <vt:i4>5</vt:i4>
      </vt:variant>
      <vt:variant>
        <vt:lpwstr/>
      </vt:variant>
      <vt:variant>
        <vt:lpwstr>_Toc141475733</vt:lpwstr>
      </vt:variant>
      <vt:variant>
        <vt:i4>1114160</vt:i4>
      </vt:variant>
      <vt:variant>
        <vt:i4>266</vt:i4>
      </vt:variant>
      <vt:variant>
        <vt:i4>0</vt:i4>
      </vt:variant>
      <vt:variant>
        <vt:i4>5</vt:i4>
      </vt:variant>
      <vt:variant>
        <vt:lpwstr/>
      </vt:variant>
      <vt:variant>
        <vt:lpwstr>_Toc141475732</vt:lpwstr>
      </vt:variant>
      <vt:variant>
        <vt:i4>1114160</vt:i4>
      </vt:variant>
      <vt:variant>
        <vt:i4>260</vt:i4>
      </vt:variant>
      <vt:variant>
        <vt:i4>0</vt:i4>
      </vt:variant>
      <vt:variant>
        <vt:i4>5</vt:i4>
      </vt:variant>
      <vt:variant>
        <vt:lpwstr/>
      </vt:variant>
      <vt:variant>
        <vt:lpwstr>_Toc141475731</vt:lpwstr>
      </vt:variant>
      <vt:variant>
        <vt:i4>1114160</vt:i4>
      </vt:variant>
      <vt:variant>
        <vt:i4>254</vt:i4>
      </vt:variant>
      <vt:variant>
        <vt:i4>0</vt:i4>
      </vt:variant>
      <vt:variant>
        <vt:i4>5</vt:i4>
      </vt:variant>
      <vt:variant>
        <vt:lpwstr/>
      </vt:variant>
      <vt:variant>
        <vt:lpwstr>_Toc141475730</vt:lpwstr>
      </vt:variant>
      <vt:variant>
        <vt:i4>1048624</vt:i4>
      </vt:variant>
      <vt:variant>
        <vt:i4>248</vt:i4>
      </vt:variant>
      <vt:variant>
        <vt:i4>0</vt:i4>
      </vt:variant>
      <vt:variant>
        <vt:i4>5</vt:i4>
      </vt:variant>
      <vt:variant>
        <vt:lpwstr/>
      </vt:variant>
      <vt:variant>
        <vt:lpwstr>_Toc141475729</vt:lpwstr>
      </vt:variant>
      <vt:variant>
        <vt:i4>1048624</vt:i4>
      </vt:variant>
      <vt:variant>
        <vt:i4>242</vt:i4>
      </vt:variant>
      <vt:variant>
        <vt:i4>0</vt:i4>
      </vt:variant>
      <vt:variant>
        <vt:i4>5</vt:i4>
      </vt:variant>
      <vt:variant>
        <vt:lpwstr/>
      </vt:variant>
      <vt:variant>
        <vt:lpwstr>_Toc141475728</vt:lpwstr>
      </vt:variant>
      <vt:variant>
        <vt:i4>1048624</vt:i4>
      </vt:variant>
      <vt:variant>
        <vt:i4>236</vt:i4>
      </vt:variant>
      <vt:variant>
        <vt:i4>0</vt:i4>
      </vt:variant>
      <vt:variant>
        <vt:i4>5</vt:i4>
      </vt:variant>
      <vt:variant>
        <vt:lpwstr/>
      </vt:variant>
      <vt:variant>
        <vt:lpwstr>_Toc141475727</vt:lpwstr>
      </vt:variant>
      <vt:variant>
        <vt:i4>1048624</vt:i4>
      </vt:variant>
      <vt:variant>
        <vt:i4>230</vt:i4>
      </vt:variant>
      <vt:variant>
        <vt:i4>0</vt:i4>
      </vt:variant>
      <vt:variant>
        <vt:i4>5</vt:i4>
      </vt:variant>
      <vt:variant>
        <vt:lpwstr/>
      </vt:variant>
      <vt:variant>
        <vt:lpwstr>_Toc141475726</vt:lpwstr>
      </vt:variant>
      <vt:variant>
        <vt:i4>1048624</vt:i4>
      </vt:variant>
      <vt:variant>
        <vt:i4>224</vt:i4>
      </vt:variant>
      <vt:variant>
        <vt:i4>0</vt:i4>
      </vt:variant>
      <vt:variant>
        <vt:i4>5</vt:i4>
      </vt:variant>
      <vt:variant>
        <vt:lpwstr/>
      </vt:variant>
      <vt:variant>
        <vt:lpwstr>_Toc141475725</vt:lpwstr>
      </vt:variant>
      <vt:variant>
        <vt:i4>1048624</vt:i4>
      </vt:variant>
      <vt:variant>
        <vt:i4>218</vt:i4>
      </vt:variant>
      <vt:variant>
        <vt:i4>0</vt:i4>
      </vt:variant>
      <vt:variant>
        <vt:i4>5</vt:i4>
      </vt:variant>
      <vt:variant>
        <vt:lpwstr/>
      </vt:variant>
      <vt:variant>
        <vt:lpwstr>_Toc141475724</vt:lpwstr>
      </vt:variant>
      <vt:variant>
        <vt:i4>1048624</vt:i4>
      </vt:variant>
      <vt:variant>
        <vt:i4>212</vt:i4>
      </vt:variant>
      <vt:variant>
        <vt:i4>0</vt:i4>
      </vt:variant>
      <vt:variant>
        <vt:i4>5</vt:i4>
      </vt:variant>
      <vt:variant>
        <vt:lpwstr/>
      </vt:variant>
      <vt:variant>
        <vt:lpwstr>_Toc141475723</vt:lpwstr>
      </vt:variant>
      <vt:variant>
        <vt:i4>1048624</vt:i4>
      </vt:variant>
      <vt:variant>
        <vt:i4>206</vt:i4>
      </vt:variant>
      <vt:variant>
        <vt:i4>0</vt:i4>
      </vt:variant>
      <vt:variant>
        <vt:i4>5</vt:i4>
      </vt:variant>
      <vt:variant>
        <vt:lpwstr/>
      </vt:variant>
      <vt:variant>
        <vt:lpwstr>_Toc141475722</vt:lpwstr>
      </vt:variant>
      <vt:variant>
        <vt:i4>1048624</vt:i4>
      </vt:variant>
      <vt:variant>
        <vt:i4>200</vt:i4>
      </vt:variant>
      <vt:variant>
        <vt:i4>0</vt:i4>
      </vt:variant>
      <vt:variant>
        <vt:i4>5</vt:i4>
      </vt:variant>
      <vt:variant>
        <vt:lpwstr/>
      </vt:variant>
      <vt:variant>
        <vt:lpwstr>_Toc141475721</vt:lpwstr>
      </vt:variant>
      <vt:variant>
        <vt:i4>1048624</vt:i4>
      </vt:variant>
      <vt:variant>
        <vt:i4>194</vt:i4>
      </vt:variant>
      <vt:variant>
        <vt:i4>0</vt:i4>
      </vt:variant>
      <vt:variant>
        <vt:i4>5</vt:i4>
      </vt:variant>
      <vt:variant>
        <vt:lpwstr/>
      </vt:variant>
      <vt:variant>
        <vt:lpwstr>_Toc141475720</vt:lpwstr>
      </vt:variant>
      <vt:variant>
        <vt:i4>1245232</vt:i4>
      </vt:variant>
      <vt:variant>
        <vt:i4>188</vt:i4>
      </vt:variant>
      <vt:variant>
        <vt:i4>0</vt:i4>
      </vt:variant>
      <vt:variant>
        <vt:i4>5</vt:i4>
      </vt:variant>
      <vt:variant>
        <vt:lpwstr/>
      </vt:variant>
      <vt:variant>
        <vt:lpwstr>_Toc141475719</vt:lpwstr>
      </vt:variant>
      <vt:variant>
        <vt:i4>1245232</vt:i4>
      </vt:variant>
      <vt:variant>
        <vt:i4>182</vt:i4>
      </vt:variant>
      <vt:variant>
        <vt:i4>0</vt:i4>
      </vt:variant>
      <vt:variant>
        <vt:i4>5</vt:i4>
      </vt:variant>
      <vt:variant>
        <vt:lpwstr/>
      </vt:variant>
      <vt:variant>
        <vt:lpwstr>_Toc141475718</vt:lpwstr>
      </vt:variant>
      <vt:variant>
        <vt:i4>1245232</vt:i4>
      </vt:variant>
      <vt:variant>
        <vt:i4>176</vt:i4>
      </vt:variant>
      <vt:variant>
        <vt:i4>0</vt:i4>
      </vt:variant>
      <vt:variant>
        <vt:i4>5</vt:i4>
      </vt:variant>
      <vt:variant>
        <vt:lpwstr/>
      </vt:variant>
      <vt:variant>
        <vt:lpwstr>_Toc141475717</vt:lpwstr>
      </vt:variant>
      <vt:variant>
        <vt:i4>1245232</vt:i4>
      </vt:variant>
      <vt:variant>
        <vt:i4>170</vt:i4>
      </vt:variant>
      <vt:variant>
        <vt:i4>0</vt:i4>
      </vt:variant>
      <vt:variant>
        <vt:i4>5</vt:i4>
      </vt:variant>
      <vt:variant>
        <vt:lpwstr/>
      </vt:variant>
      <vt:variant>
        <vt:lpwstr>_Toc141475716</vt:lpwstr>
      </vt:variant>
      <vt:variant>
        <vt:i4>1245232</vt:i4>
      </vt:variant>
      <vt:variant>
        <vt:i4>164</vt:i4>
      </vt:variant>
      <vt:variant>
        <vt:i4>0</vt:i4>
      </vt:variant>
      <vt:variant>
        <vt:i4>5</vt:i4>
      </vt:variant>
      <vt:variant>
        <vt:lpwstr/>
      </vt:variant>
      <vt:variant>
        <vt:lpwstr>_Toc141475715</vt:lpwstr>
      </vt:variant>
      <vt:variant>
        <vt:i4>1245232</vt:i4>
      </vt:variant>
      <vt:variant>
        <vt:i4>158</vt:i4>
      </vt:variant>
      <vt:variant>
        <vt:i4>0</vt:i4>
      </vt:variant>
      <vt:variant>
        <vt:i4>5</vt:i4>
      </vt:variant>
      <vt:variant>
        <vt:lpwstr/>
      </vt:variant>
      <vt:variant>
        <vt:lpwstr>_Toc141475714</vt:lpwstr>
      </vt:variant>
      <vt:variant>
        <vt:i4>1245232</vt:i4>
      </vt:variant>
      <vt:variant>
        <vt:i4>152</vt:i4>
      </vt:variant>
      <vt:variant>
        <vt:i4>0</vt:i4>
      </vt:variant>
      <vt:variant>
        <vt:i4>5</vt:i4>
      </vt:variant>
      <vt:variant>
        <vt:lpwstr/>
      </vt:variant>
      <vt:variant>
        <vt:lpwstr>_Toc141475713</vt:lpwstr>
      </vt:variant>
      <vt:variant>
        <vt:i4>1245232</vt:i4>
      </vt:variant>
      <vt:variant>
        <vt:i4>146</vt:i4>
      </vt:variant>
      <vt:variant>
        <vt:i4>0</vt:i4>
      </vt:variant>
      <vt:variant>
        <vt:i4>5</vt:i4>
      </vt:variant>
      <vt:variant>
        <vt:lpwstr/>
      </vt:variant>
      <vt:variant>
        <vt:lpwstr>_Toc141475712</vt:lpwstr>
      </vt:variant>
      <vt:variant>
        <vt:i4>1245232</vt:i4>
      </vt:variant>
      <vt:variant>
        <vt:i4>140</vt:i4>
      </vt:variant>
      <vt:variant>
        <vt:i4>0</vt:i4>
      </vt:variant>
      <vt:variant>
        <vt:i4>5</vt:i4>
      </vt:variant>
      <vt:variant>
        <vt:lpwstr/>
      </vt:variant>
      <vt:variant>
        <vt:lpwstr>_Toc141475711</vt:lpwstr>
      </vt:variant>
      <vt:variant>
        <vt:i4>1245232</vt:i4>
      </vt:variant>
      <vt:variant>
        <vt:i4>134</vt:i4>
      </vt:variant>
      <vt:variant>
        <vt:i4>0</vt:i4>
      </vt:variant>
      <vt:variant>
        <vt:i4>5</vt:i4>
      </vt:variant>
      <vt:variant>
        <vt:lpwstr/>
      </vt:variant>
      <vt:variant>
        <vt:lpwstr>_Toc141475710</vt:lpwstr>
      </vt:variant>
      <vt:variant>
        <vt:i4>1179696</vt:i4>
      </vt:variant>
      <vt:variant>
        <vt:i4>128</vt:i4>
      </vt:variant>
      <vt:variant>
        <vt:i4>0</vt:i4>
      </vt:variant>
      <vt:variant>
        <vt:i4>5</vt:i4>
      </vt:variant>
      <vt:variant>
        <vt:lpwstr/>
      </vt:variant>
      <vt:variant>
        <vt:lpwstr>_Toc141475709</vt:lpwstr>
      </vt:variant>
      <vt:variant>
        <vt:i4>1179696</vt:i4>
      </vt:variant>
      <vt:variant>
        <vt:i4>122</vt:i4>
      </vt:variant>
      <vt:variant>
        <vt:i4>0</vt:i4>
      </vt:variant>
      <vt:variant>
        <vt:i4>5</vt:i4>
      </vt:variant>
      <vt:variant>
        <vt:lpwstr/>
      </vt:variant>
      <vt:variant>
        <vt:lpwstr>_Toc141475708</vt:lpwstr>
      </vt:variant>
      <vt:variant>
        <vt:i4>1179696</vt:i4>
      </vt:variant>
      <vt:variant>
        <vt:i4>116</vt:i4>
      </vt:variant>
      <vt:variant>
        <vt:i4>0</vt:i4>
      </vt:variant>
      <vt:variant>
        <vt:i4>5</vt:i4>
      </vt:variant>
      <vt:variant>
        <vt:lpwstr/>
      </vt:variant>
      <vt:variant>
        <vt:lpwstr>_Toc141475707</vt:lpwstr>
      </vt:variant>
      <vt:variant>
        <vt:i4>1179696</vt:i4>
      </vt:variant>
      <vt:variant>
        <vt:i4>110</vt:i4>
      </vt:variant>
      <vt:variant>
        <vt:i4>0</vt:i4>
      </vt:variant>
      <vt:variant>
        <vt:i4>5</vt:i4>
      </vt:variant>
      <vt:variant>
        <vt:lpwstr/>
      </vt:variant>
      <vt:variant>
        <vt:lpwstr>_Toc141475706</vt:lpwstr>
      </vt:variant>
      <vt:variant>
        <vt:i4>1179696</vt:i4>
      </vt:variant>
      <vt:variant>
        <vt:i4>104</vt:i4>
      </vt:variant>
      <vt:variant>
        <vt:i4>0</vt:i4>
      </vt:variant>
      <vt:variant>
        <vt:i4>5</vt:i4>
      </vt:variant>
      <vt:variant>
        <vt:lpwstr/>
      </vt:variant>
      <vt:variant>
        <vt:lpwstr>_Toc141475705</vt:lpwstr>
      </vt:variant>
      <vt:variant>
        <vt:i4>1179696</vt:i4>
      </vt:variant>
      <vt:variant>
        <vt:i4>98</vt:i4>
      </vt:variant>
      <vt:variant>
        <vt:i4>0</vt:i4>
      </vt:variant>
      <vt:variant>
        <vt:i4>5</vt:i4>
      </vt:variant>
      <vt:variant>
        <vt:lpwstr/>
      </vt:variant>
      <vt:variant>
        <vt:lpwstr>_Toc141475704</vt:lpwstr>
      </vt:variant>
      <vt:variant>
        <vt:i4>1179696</vt:i4>
      </vt:variant>
      <vt:variant>
        <vt:i4>92</vt:i4>
      </vt:variant>
      <vt:variant>
        <vt:i4>0</vt:i4>
      </vt:variant>
      <vt:variant>
        <vt:i4>5</vt:i4>
      </vt:variant>
      <vt:variant>
        <vt:lpwstr/>
      </vt:variant>
      <vt:variant>
        <vt:lpwstr>_Toc141475703</vt:lpwstr>
      </vt:variant>
      <vt:variant>
        <vt:i4>1179696</vt:i4>
      </vt:variant>
      <vt:variant>
        <vt:i4>86</vt:i4>
      </vt:variant>
      <vt:variant>
        <vt:i4>0</vt:i4>
      </vt:variant>
      <vt:variant>
        <vt:i4>5</vt:i4>
      </vt:variant>
      <vt:variant>
        <vt:lpwstr/>
      </vt:variant>
      <vt:variant>
        <vt:lpwstr>_Toc141475702</vt:lpwstr>
      </vt:variant>
      <vt:variant>
        <vt:i4>1179696</vt:i4>
      </vt:variant>
      <vt:variant>
        <vt:i4>80</vt:i4>
      </vt:variant>
      <vt:variant>
        <vt:i4>0</vt:i4>
      </vt:variant>
      <vt:variant>
        <vt:i4>5</vt:i4>
      </vt:variant>
      <vt:variant>
        <vt:lpwstr/>
      </vt:variant>
      <vt:variant>
        <vt:lpwstr>_Toc141475701</vt:lpwstr>
      </vt:variant>
      <vt:variant>
        <vt:i4>1179696</vt:i4>
      </vt:variant>
      <vt:variant>
        <vt:i4>74</vt:i4>
      </vt:variant>
      <vt:variant>
        <vt:i4>0</vt:i4>
      </vt:variant>
      <vt:variant>
        <vt:i4>5</vt:i4>
      </vt:variant>
      <vt:variant>
        <vt:lpwstr/>
      </vt:variant>
      <vt:variant>
        <vt:lpwstr>_Toc141475700</vt:lpwstr>
      </vt:variant>
      <vt:variant>
        <vt:i4>1769521</vt:i4>
      </vt:variant>
      <vt:variant>
        <vt:i4>68</vt:i4>
      </vt:variant>
      <vt:variant>
        <vt:i4>0</vt:i4>
      </vt:variant>
      <vt:variant>
        <vt:i4>5</vt:i4>
      </vt:variant>
      <vt:variant>
        <vt:lpwstr/>
      </vt:variant>
      <vt:variant>
        <vt:lpwstr>_Toc141475699</vt:lpwstr>
      </vt:variant>
      <vt:variant>
        <vt:i4>1769521</vt:i4>
      </vt:variant>
      <vt:variant>
        <vt:i4>62</vt:i4>
      </vt:variant>
      <vt:variant>
        <vt:i4>0</vt:i4>
      </vt:variant>
      <vt:variant>
        <vt:i4>5</vt:i4>
      </vt:variant>
      <vt:variant>
        <vt:lpwstr/>
      </vt:variant>
      <vt:variant>
        <vt:lpwstr>_Toc141475698</vt:lpwstr>
      </vt:variant>
      <vt:variant>
        <vt:i4>1769521</vt:i4>
      </vt:variant>
      <vt:variant>
        <vt:i4>56</vt:i4>
      </vt:variant>
      <vt:variant>
        <vt:i4>0</vt:i4>
      </vt:variant>
      <vt:variant>
        <vt:i4>5</vt:i4>
      </vt:variant>
      <vt:variant>
        <vt:lpwstr/>
      </vt:variant>
      <vt:variant>
        <vt:lpwstr>_Toc141475697</vt:lpwstr>
      </vt:variant>
      <vt:variant>
        <vt:i4>1769521</vt:i4>
      </vt:variant>
      <vt:variant>
        <vt:i4>50</vt:i4>
      </vt:variant>
      <vt:variant>
        <vt:i4>0</vt:i4>
      </vt:variant>
      <vt:variant>
        <vt:i4>5</vt:i4>
      </vt:variant>
      <vt:variant>
        <vt:lpwstr/>
      </vt:variant>
      <vt:variant>
        <vt:lpwstr>_Toc141475696</vt:lpwstr>
      </vt:variant>
      <vt:variant>
        <vt:i4>1769521</vt:i4>
      </vt:variant>
      <vt:variant>
        <vt:i4>44</vt:i4>
      </vt:variant>
      <vt:variant>
        <vt:i4>0</vt:i4>
      </vt:variant>
      <vt:variant>
        <vt:i4>5</vt:i4>
      </vt:variant>
      <vt:variant>
        <vt:lpwstr/>
      </vt:variant>
      <vt:variant>
        <vt:lpwstr>_Toc141475695</vt:lpwstr>
      </vt:variant>
      <vt:variant>
        <vt:i4>1769521</vt:i4>
      </vt:variant>
      <vt:variant>
        <vt:i4>38</vt:i4>
      </vt:variant>
      <vt:variant>
        <vt:i4>0</vt:i4>
      </vt:variant>
      <vt:variant>
        <vt:i4>5</vt:i4>
      </vt:variant>
      <vt:variant>
        <vt:lpwstr/>
      </vt:variant>
      <vt:variant>
        <vt:lpwstr>_Toc141475694</vt:lpwstr>
      </vt:variant>
      <vt:variant>
        <vt:i4>1769521</vt:i4>
      </vt:variant>
      <vt:variant>
        <vt:i4>32</vt:i4>
      </vt:variant>
      <vt:variant>
        <vt:i4>0</vt:i4>
      </vt:variant>
      <vt:variant>
        <vt:i4>5</vt:i4>
      </vt:variant>
      <vt:variant>
        <vt:lpwstr/>
      </vt:variant>
      <vt:variant>
        <vt:lpwstr>_Toc141475693</vt:lpwstr>
      </vt:variant>
      <vt:variant>
        <vt:i4>1769521</vt:i4>
      </vt:variant>
      <vt:variant>
        <vt:i4>26</vt:i4>
      </vt:variant>
      <vt:variant>
        <vt:i4>0</vt:i4>
      </vt:variant>
      <vt:variant>
        <vt:i4>5</vt:i4>
      </vt:variant>
      <vt:variant>
        <vt:lpwstr/>
      </vt:variant>
      <vt:variant>
        <vt:lpwstr>_Toc141475692</vt:lpwstr>
      </vt:variant>
      <vt:variant>
        <vt:i4>1769521</vt:i4>
      </vt:variant>
      <vt:variant>
        <vt:i4>20</vt:i4>
      </vt:variant>
      <vt:variant>
        <vt:i4>0</vt:i4>
      </vt:variant>
      <vt:variant>
        <vt:i4>5</vt:i4>
      </vt:variant>
      <vt:variant>
        <vt:lpwstr/>
      </vt:variant>
      <vt:variant>
        <vt:lpwstr>_Toc141475691</vt:lpwstr>
      </vt:variant>
      <vt:variant>
        <vt:i4>1769521</vt:i4>
      </vt:variant>
      <vt:variant>
        <vt:i4>14</vt:i4>
      </vt:variant>
      <vt:variant>
        <vt:i4>0</vt:i4>
      </vt:variant>
      <vt:variant>
        <vt:i4>5</vt:i4>
      </vt:variant>
      <vt:variant>
        <vt:lpwstr/>
      </vt:variant>
      <vt:variant>
        <vt:lpwstr>_Toc141475690</vt:lpwstr>
      </vt:variant>
      <vt:variant>
        <vt:i4>1703985</vt:i4>
      </vt:variant>
      <vt:variant>
        <vt:i4>8</vt:i4>
      </vt:variant>
      <vt:variant>
        <vt:i4>0</vt:i4>
      </vt:variant>
      <vt:variant>
        <vt:i4>5</vt:i4>
      </vt:variant>
      <vt:variant>
        <vt:lpwstr/>
      </vt:variant>
      <vt:variant>
        <vt:lpwstr>_Toc141475689</vt:lpwstr>
      </vt:variant>
      <vt:variant>
        <vt:i4>1703985</vt:i4>
      </vt:variant>
      <vt:variant>
        <vt:i4>2</vt:i4>
      </vt:variant>
      <vt:variant>
        <vt:i4>0</vt:i4>
      </vt:variant>
      <vt:variant>
        <vt:i4>5</vt:i4>
      </vt:variant>
      <vt:variant>
        <vt:lpwstr/>
      </vt:variant>
      <vt:variant>
        <vt:lpwstr>_Toc141475688</vt:lpwstr>
      </vt:variant>
      <vt:variant>
        <vt:i4>6881358</vt:i4>
      </vt:variant>
      <vt:variant>
        <vt:i4>45</vt:i4>
      </vt:variant>
      <vt:variant>
        <vt:i4>0</vt:i4>
      </vt:variant>
      <vt:variant>
        <vt:i4>5</vt:i4>
      </vt:variant>
      <vt:variant>
        <vt:lpwstr>mailto:VPetetin@paris2024.org</vt:lpwstr>
      </vt:variant>
      <vt:variant>
        <vt:lpwstr/>
      </vt:variant>
      <vt:variant>
        <vt:i4>1638458</vt:i4>
      </vt:variant>
      <vt:variant>
        <vt:i4>42</vt:i4>
      </vt:variant>
      <vt:variant>
        <vt:i4>0</vt:i4>
      </vt:variant>
      <vt:variant>
        <vt:i4>5</vt:i4>
      </vt:variant>
      <vt:variant>
        <vt:lpwstr>mailto:MMuller@paris2024.org</vt:lpwstr>
      </vt:variant>
      <vt:variant>
        <vt:lpwstr/>
      </vt:variant>
      <vt:variant>
        <vt:i4>2031650</vt:i4>
      </vt:variant>
      <vt:variant>
        <vt:i4>39</vt:i4>
      </vt:variant>
      <vt:variant>
        <vt:i4>0</vt:i4>
      </vt:variant>
      <vt:variant>
        <vt:i4>5</vt:i4>
      </vt:variant>
      <vt:variant>
        <vt:lpwstr>mailto:MReggio@paris2024.org</vt:lpwstr>
      </vt:variant>
      <vt:variant>
        <vt:lpwstr/>
      </vt:variant>
      <vt:variant>
        <vt:i4>6881358</vt:i4>
      </vt:variant>
      <vt:variant>
        <vt:i4>36</vt:i4>
      </vt:variant>
      <vt:variant>
        <vt:i4>0</vt:i4>
      </vt:variant>
      <vt:variant>
        <vt:i4>5</vt:i4>
      </vt:variant>
      <vt:variant>
        <vt:lpwstr>mailto:VPetetin@paris2024.org</vt:lpwstr>
      </vt:variant>
      <vt:variant>
        <vt:lpwstr/>
      </vt:variant>
      <vt:variant>
        <vt:i4>6881358</vt:i4>
      </vt:variant>
      <vt:variant>
        <vt:i4>33</vt:i4>
      </vt:variant>
      <vt:variant>
        <vt:i4>0</vt:i4>
      </vt:variant>
      <vt:variant>
        <vt:i4>5</vt:i4>
      </vt:variant>
      <vt:variant>
        <vt:lpwstr>mailto:VPetetin@paris2024.org</vt:lpwstr>
      </vt:variant>
      <vt:variant>
        <vt:lpwstr/>
      </vt:variant>
      <vt:variant>
        <vt:i4>6553688</vt:i4>
      </vt:variant>
      <vt:variant>
        <vt:i4>30</vt:i4>
      </vt:variant>
      <vt:variant>
        <vt:i4>0</vt:i4>
      </vt:variant>
      <vt:variant>
        <vt:i4>5</vt:i4>
      </vt:variant>
      <vt:variant>
        <vt:lpwstr>mailto:AMerceur@paris2024.org</vt:lpwstr>
      </vt:variant>
      <vt:variant>
        <vt:lpwstr/>
      </vt:variant>
      <vt:variant>
        <vt:i4>6553688</vt:i4>
      </vt:variant>
      <vt:variant>
        <vt:i4>27</vt:i4>
      </vt:variant>
      <vt:variant>
        <vt:i4>0</vt:i4>
      </vt:variant>
      <vt:variant>
        <vt:i4>5</vt:i4>
      </vt:variant>
      <vt:variant>
        <vt:lpwstr>mailto:AMerceur@paris2024.org</vt:lpwstr>
      </vt:variant>
      <vt:variant>
        <vt:lpwstr/>
      </vt:variant>
      <vt:variant>
        <vt:i4>2031650</vt:i4>
      </vt:variant>
      <vt:variant>
        <vt:i4>24</vt:i4>
      </vt:variant>
      <vt:variant>
        <vt:i4>0</vt:i4>
      </vt:variant>
      <vt:variant>
        <vt:i4>5</vt:i4>
      </vt:variant>
      <vt:variant>
        <vt:lpwstr>mailto:MReggio@paris2024.org</vt:lpwstr>
      </vt:variant>
      <vt:variant>
        <vt:lpwstr/>
      </vt:variant>
      <vt:variant>
        <vt:i4>6553688</vt:i4>
      </vt:variant>
      <vt:variant>
        <vt:i4>21</vt:i4>
      </vt:variant>
      <vt:variant>
        <vt:i4>0</vt:i4>
      </vt:variant>
      <vt:variant>
        <vt:i4>5</vt:i4>
      </vt:variant>
      <vt:variant>
        <vt:lpwstr>mailto:AMerceur@paris2024.org</vt:lpwstr>
      </vt:variant>
      <vt:variant>
        <vt:lpwstr/>
      </vt:variant>
      <vt:variant>
        <vt:i4>1638458</vt:i4>
      </vt:variant>
      <vt:variant>
        <vt:i4>18</vt:i4>
      </vt:variant>
      <vt:variant>
        <vt:i4>0</vt:i4>
      </vt:variant>
      <vt:variant>
        <vt:i4>5</vt:i4>
      </vt:variant>
      <vt:variant>
        <vt:lpwstr>mailto:MMuller@paris2024.org</vt:lpwstr>
      </vt:variant>
      <vt:variant>
        <vt:lpwstr/>
      </vt:variant>
      <vt:variant>
        <vt:i4>6553688</vt:i4>
      </vt:variant>
      <vt:variant>
        <vt:i4>15</vt:i4>
      </vt:variant>
      <vt:variant>
        <vt:i4>0</vt:i4>
      </vt:variant>
      <vt:variant>
        <vt:i4>5</vt:i4>
      </vt:variant>
      <vt:variant>
        <vt:lpwstr>mailto:AMerceur@paris2024.org</vt:lpwstr>
      </vt:variant>
      <vt:variant>
        <vt:lpwstr/>
      </vt:variant>
      <vt:variant>
        <vt:i4>1638458</vt:i4>
      </vt:variant>
      <vt:variant>
        <vt:i4>12</vt:i4>
      </vt:variant>
      <vt:variant>
        <vt:i4>0</vt:i4>
      </vt:variant>
      <vt:variant>
        <vt:i4>5</vt:i4>
      </vt:variant>
      <vt:variant>
        <vt:lpwstr>mailto:MMuller@paris2024.org</vt:lpwstr>
      </vt:variant>
      <vt:variant>
        <vt:lpwstr/>
      </vt:variant>
      <vt:variant>
        <vt:i4>1638458</vt:i4>
      </vt:variant>
      <vt:variant>
        <vt:i4>9</vt:i4>
      </vt:variant>
      <vt:variant>
        <vt:i4>0</vt:i4>
      </vt:variant>
      <vt:variant>
        <vt:i4>5</vt:i4>
      </vt:variant>
      <vt:variant>
        <vt:lpwstr>mailto:MMuller@paris2024.org</vt:lpwstr>
      </vt:variant>
      <vt:variant>
        <vt:lpwstr/>
      </vt:variant>
      <vt:variant>
        <vt:i4>6881358</vt:i4>
      </vt:variant>
      <vt:variant>
        <vt:i4>6</vt:i4>
      </vt:variant>
      <vt:variant>
        <vt:i4>0</vt:i4>
      </vt:variant>
      <vt:variant>
        <vt:i4>5</vt:i4>
      </vt:variant>
      <vt:variant>
        <vt:lpwstr>mailto:VPetetin@paris2024.org</vt:lpwstr>
      </vt:variant>
      <vt:variant>
        <vt:lpwstr/>
      </vt:variant>
      <vt:variant>
        <vt:i4>6553688</vt:i4>
      </vt:variant>
      <vt:variant>
        <vt:i4>3</vt:i4>
      </vt:variant>
      <vt:variant>
        <vt:i4>0</vt:i4>
      </vt:variant>
      <vt:variant>
        <vt:i4>5</vt:i4>
      </vt:variant>
      <vt:variant>
        <vt:lpwstr>mailto:AMerceur@paris2024.org</vt:lpwstr>
      </vt:variant>
      <vt:variant>
        <vt:lpwstr/>
      </vt:variant>
      <vt:variant>
        <vt:i4>1638458</vt:i4>
      </vt:variant>
      <vt:variant>
        <vt:i4>0</vt:i4>
      </vt:variant>
      <vt:variant>
        <vt:i4>0</vt:i4>
      </vt:variant>
      <vt:variant>
        <vt:i4>5</vt:i4>
      </vt:variant>
      <vt:variant>
        <vt:lpwstr>mailto:MMuller@paris2024.org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Louison Boussard-Turbet</dc:creator>
  <cp:keywords/>
  <cp:lastModifiedBy>Floriane Cavel</cp:lastModifiedBy>
  <cp:revision>47</cp:revision>
  <cp:lastPrinted>2022-03-02T00:56:00Z</cp:lastPrinted>
  <dcterms:created xsi:type="dcterms:W3CDTF">2025-05-19T13:53:00Z</dcterms:created>
  <dcterms:modified xsi:type="dcterms:W3CDTF">2025-10-16T17:26:00Z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0x0101007D26DA00D5763447A62455E070DD38F1</vt:lpwstr>
  </property>
  <property fmtid="{D5CDD505-2E9C-101B-9397-08002B2CF9AE}" pid="3" name="ClassificationContentMarkingFooterShapeIds">
    <vt:lpwstr>1,2,3</vt:lpwstr>
  </property>
  <property fmtid="{D5CDD505-2E9C-101B-9397-08002B2CF9AE}" pid="4" name="ClassificationContentMarkingFooterFontProps">
    <vt:lpwstr>#006aff,7,Arial Black</vt:lpwstr>
  </property>
  <property fmtid="{D5CDD505-2E9C-101B-9397-08002B2CF9AE}" pid="5" name="ClassificationContentMarkingFooterText">
    <vt:lpwstr>C1-INTERNAL</vt:lpwstr>
  </property>
  <property fmtid="{D5CDD505-2E9C-101B-9397-08002B2CF9AE}" pid="6" name="MSIP_Label_fa0a176c-03b7-4548-a138-f385fded9173_Enabled">
    <vt:lpwstr>true</vt:lpwstr>
  </property>
  <property fmtid="{D5CDD505-2E9C-101B-9397-08002B2CF9AE}" pid="7" name="MSIP_Label_fa0a176c-03b7-4548-a138-f385fded9173_SetDate">
    <vt:lpwstr>2023-08-09T07:14:14Z</vt:lpwstr>
  </property>
  <property fmtid="{D5CDD505-2E9C-101B-9397-08002B2CF9AE}" pid="8" name="MSIP_Label_fa0a176c-03b7-4548-a138-f385fded9173_Method">
    <vt:lpwstr>Standard</vt:lpwstr>
  </property>
  <property fmtid="{D5CDD505-2E9C-101B-9397-08002B2CF9AE}" pid="9" name="MSIP_Label_fa0a176c-03b7-4548-a138-f385fded9173_Name">
    <vt:lpwstr>INTERNAL</vt:lpwstr>
  </property>
  <property fmtid="{D5CDD505-2E9C-101B-9397-08002B2CF9AE}" pid="10" name="MSIP_Label_fa0a176c-03b7-4548-a138-f385fded9173_SiteId">
    <vt:lpwstr>c09ce228-0328-4790-badb-51649a00a51c</vt:lpwstr>
  </property>
  <property fmtid="{D5CDD505-2E9C-101B-9397-08002B2CF9AE}" pid="11" name="MSIP_Label_fa0a176c-03b7-4548-a138-f385fded9173_ActionId">
    <vt:lpwstr>96197e99-6499-4a0c-9c42-ca17404a5350</vt:lpwstr>
  </property>
  <property fmtid="{D5CDD505-2E9C-101B-9397-08002B2CF9AE}" pid="12" name="MSIP_Label_fa0a176c-03b7-4548-a138-f385fded9173_ContentBits">
    <vt:lpwstr>3</vt:lpwstr>
  </property>
  <property fmtid="{D5CDD505-2E9C-101B-9397-08002B2CF9AE}" pid="13" name="MediaServiceImageTags">
    <vt:lpwstr/>
  </property>
</Properties>
</file>